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E57531" w14:textId="260DC004" w:rsidR="004F5736" w:rsidRPr="004F1482" w:rsidRDefault="00A60F08" w:rsidP="00F77B71">
      <w:pPr>
        <w:ind w:left="709" w:hanging="533"/>
        <w:rPr>
          <w:b/>
          <w:bCs/>
        </w:rPr>
      </w:pPr>
      <w:bookmarkStart w:id="0" w:name="_Toc528640560"/>
      <w:bookmarkStart w:id="1" w:name="_Toc53209605"/>
      <w:bookmarkStart w:id="2" w:name="_Toc55124236"/>
      <w:bookmarkStart w:id="3" w:name="_Toc57695980"/>
      <w:r w:rsidRPr="4A3E8AD3">
        <w:rPr>
          <w:b/>
          <w:bCs/>
        </w:rPr>
        <w:t>P.O. 14.4</w:t>
      </w:r>
      <w:r w:rsidR="00C93BD7" w:rsidRPr="4A3E8AD3">
        <w:rPr>
          <w:b/>
          <w:bCs/>
        </w:rPr>
        <w:t>.</w:t>
      </w:r>
      <w:r w:rsidR="00AD498E" w:rsidRPr="4A3E8AD3">
        <w:rPr>
          <w:b/>
          <w:bCs/>
        </w:rPr>
        <w:t xml:space="preserve"> Derechos de cobro y obligaciones de pago por los servicios de ajuste del sistema</w:t>
      </w:r>
    </w:p>
    <w:p w14:paraId="78AEF9B5" w14:textId="6BAE92A2" w:rsidR="004F5736" w:rsidRPr="00B6460E" w:rsidRDefault="004F5736" w:rsidP="00BC42D2">
      <w:pPr>
        <w:spacing w:after="0"/>
      </w:pPr>
    </w:p>
    <w:p w14:paraId="30A9B5F9" w14:textId="7ADE586A" w:rsidR="004F5736" w:rsidRPr="00AC7502" w:rsidRDefault="00FF6502" w:rsidP="0C9AD51D">
      <w:pPr>
        <w:jc w:val="center"/>
        <w:rPr>
          <w:b/>
          <w:bCs/>
          <w:sz w:val="22"/>
          <w:szCs w:val="22"/>
        </w:rPr>
      </w:pPr>
      <w:r>
        <w:t>I.</w:t>
      </w:r>
      <w:r w:rsidR="008346CA" w:rsidRPr="00AC7502">
        <w:t xml:space="preserve"> </w:t>
      </w:r>
      <w:r w:rsidR="004F5736" w:rsidRPr="00AC7502">
        <w:rPr>
          <w:b/>
          <w:bCs/>
          <w:sz w:val="22"/>
          <w:szCs w:val="22"/>
        </w:rPr>
        <w:t>ASPECTOS GENERALES</w:t>
      </w:r>
    </w:p>
    <w:p w14:paraId="26266AA5" w14:textId="154FD9B7" w:rsidR="00D070FC" w:rsidRDefault="00A8459D" w:rsidP="007D6FDC">
      <w:pPr>
        <w:pStyle w:val="BEGO"/>
        <w:numPr>
          <w:ilvl w:val="0"/>
          <w:numId w:val="21"/>
        </w:numPr>
        <w:ind w:left="426" w:hanging="284"/>
      </w:pPr>
      <w:r w:rsidRPr="008A160D">
        <w:t>Objeto</w:t>
      </w:r>
      <w:r w:rsidR="007760AC" w:rsidRPr="008A160D">
        <w:t>.</w:t>
      </w:r>
    </w:p>
    <w:p w14:paraId="3360090A" w14:textId="77777777" w:rsidR="000C2057" w:rsidRPr="0034040E" w:rsidRDefault="000C2057" w:rsidP="00744BE7">
      <w:pPr>
        <w:pStyle w:val="PlainText"/>
        <w:spacing w:after="120"/>
      </w:pPr>
    </w:p>
    <w:bookmarkEnd w:id="0"/>
    <w:bookmarkEnd w:id="1"/>
    <w:bookmarkEnd w:id="2"/>
    <w:bookmarkEnd w:id="3"/>
    <w:p w14:paraId="2AD5F078" w14:textId="1F28C574" w:rsidR="00D070FC" w:rsidRPr="00AD498E" w:rsidRDefault="00D070FC" w:rsidP="0034773F">
      <w:pPr>
        <w:spacing w:before="120" w:after="0"/>
        <w:rPr>
          <w:rFonts w:cs="Arial"/>
          <w:sz w:val="22"/>
          <w:szCs w:val="22"/>
        </w:rPr>
      </w:pPr>
      <w:r w:rsidRPr="00AD498E">
        <w:rPr>
          <w:rFonts w:cs="Arial"/>
          <w:sz w:val="22"/>
          <w:szCs w:val="22"/>
        </w:rPr>
        <w:t>El objeto de este procedimiento es determinar los derechos de cobro y las obligaciones de pago que se derivan de los servicios de ajuste del sistema a efectos de</w:t>
      </w:r>
      <w:r w:rsidR="00C07E87" w:rsidRPr="00AD498E">
        <w:rPr>
          <w:rFonts w:cs="Arial"/>
          <w:sz w:val="22"/>
          <w:szCs w:val="22"/>
        </w:rPr>
        <w:t>l proceso</w:t>
      </w:r>
      <w:r w:rsidRPr="00AD498E">
        <w:rPr>
          <w:rFonts w:cs="Arial"/>
          <w:sz w:val="22"/>
          <w:szCs w:val="22"/>
        </w:rPr>
        <w:t xml:space="preserve"> </w:t>
      </w:r>
      <w:r w:rsidR="00C07E87" w:rsidRPr="00AD498E">
        <w:rPr>
          <w:rFonts w:cs="Arial"/>
          <w:sz w:val="22"/>
          <w:szCs w:val="22"/>
        </w:rPr>
        <w:t>de</w:t>
      </w:r>
      <w:r w:rsidRPr="00AD498E">
        <w:rPr>
          <w:rFonts w:cs="Arial"/>
          <w:sz w:val="22"/>
          <w:szCs w:val="22"/>
        </w:rPr>
        <w:t xml:space="preserve"> liquidación</w:t>
      </w:r>
      <w:r w:rsidR="0001063B" w:rsidRPr="00AD498E">
        <w:rPr>
          <w:rFonts w:cs="Arial"/>
          <w:sz w:val="22"/>
          <w:szCs w:val="22"/>
        </w:rPr>
        <w:t>,</w:t>
      </w:r>
      <w:r w:rsidRPr="00AD498E">
        <w:rPr>
          <w:rFonts w:cs="Arial"/>
          <w:sz w:val="22"/>
          <w:szCs w:val="22"/>
        </w:rPr>
        <w:t xml:space="preserve"> según lo establecido en el </w:t>
      </w:r>
      <w:r w:rsidR="007760AC" w:rsidRPr="00AD498E">
        <w:rPr>
          <w:rFonts w:cs="Arial"/>
          <w:sz w:val="22"/>
          <w:szCs w:val="22"/>
        </w:rPr>
        <w:t>p</w:t>
      </w:r>
      <w:r w:rsidRPr="00AD498E">
        <w:rPr>
          <w:rFonts w:cs="Arial"/>
          <w:sz w:val="22"/>
          <w:szCs w:val="22"/>
        </w:rPr>
        <w:t xml:space="preserve">rocedimiento de </w:t>
      </w:r>
      <w:r w:rsidR="007760AC" w:rsidRPr="00AD498E">
        <w:rPr>
          <w:rFonts w:cs="Arial"/>
          <w:sz w:val="22"/>
          <w:szCs w:val="22"/>
        </w:rPr>
        <w:t>o</w:t>
      </w:r>
      <w:r w:rsidRPr="00AD498E">
        <w:rPr>
          <w:rFonts w:cs="Arial"/>
          <w:sz w:val="22"/>
          <w:szCs w:val="22"/>
        </w:rPr>
        <w:t>peración 14.1</w:t>
      </w:r>
      <w:r w:rsidR="007760AC" w:rsidRPr="00AD498E">
        <w:rPr>
          <w:rFonts w:cs="Arial"/>
          <w:sz w:val="22"/>
          <w:szCs w:val="22"/>
        </w:rPr>
        <w:t>.</w:t>
      </w:r>
      <w:r w:rsidR="008514C7" w:rsidRPr="00AD498E">
        <w:rPr>
          <w:rFonts w:cs="Arial"/>
          <w:sz w:val="22"/>
          <w:szCs w:val="22"/>
        </w:rPr>
        <w:t xml:space="preserve"> y en los </w:t>
      </w:r>
      <w:r w:rsidR="007760AC" w:rsidRPr="00AD498E">
        <w:rPr>
          <w:rFonts w:cs="Arial"/>
          <w:sz w:val="22"/>
          <w:szCs w:val="22"/>
        </w:rPr>
        <w:t>p</w:t>
      </w:r>
      <w:r w:rsidR="008514C7" w:rsidRPr="00AD498E">
        <w:rPr>
          <w:rFonts w:cs="Arial"/>
          <w:sz w:val="22"/>
          <w:szCs w:val="22"/>
        </w:rPr>
        <w:t xml:space="preserve">rocedimientos de </w:t>
      </w:r>
      <w:r w:rsidR="007760AC" w:rsidRPr="00AD498E">
        <w:rPr>
          <w:rFonts w:cs="Arial"/>
          <w:sz w:val="22"/>
          <w:szCs w:val="22"/>
        </w:rPr>
        <w:t>o</w:t>
      </w:r>
      <w:r w:rsidR="008514C7" w:rsidRPr="00AD498E">
        <w:rPr>
          <w:rFonts w:cs="Arial"/>
          <w:sz w:val="22"/>
          <w:szCs w:val="22"/>
        </w:rPr>
        <w:t>peración relativos a dichos servicios.</w:t>
      </w:r>
    </w:p>
    <w:p w14:paraId="6C76EBBB" w14:textId="77777777" w:rsidR="00D070FC" w:rsidRPr="00AD498E" w:rsidRDefault="00D070FC" w:rsidP="003B0D7C">
      <w:pPr>
        <w:spacing w:before="120" w:after="0"/>
        <w:rPr>
          <w:rFonts w:cs="Arial"/>
          <w:sz w:val="22"/>
          <w:szCs w:val="22"/>
        </w:rPr>
      </w:pPr>
      <w:r w:rsidRPr="00AD498E">
        <w:rPr>
          <w:rFonts w:cs="Arial"/>
          <w:sz w:val="22"/>
          <w:szCs w:val="22"/>
        </w:rPr>
        <w:t>Los servicios de ajuste del sistema incluyen:</w:t>
      </w:r>
    </w:p>
    <w:p w14:paraId="09969127" w14:textId="6CACFA20" w:rsidR="00D070FC" w:rsidRPr="00AD498E" w:rsidRDefault="008C0A60" w:rsidP="008A160D">
      <w:pPr>
        <w:numPr>
          <w:ilvl w:val="0"/>
          <w:numId w:val="4"/>
        </w:numPr>
        <w:tabs>
          <w:tab w:val="clear" w:pos="360"/>
          <w:tab w:val="num" w:pos="540"/>
        </w:tabs>
        <w:spacing w:before="120"/>
        <w:ind w:left="538" w:hanging="357"/>
        <w:rPr>
          <w:rFonts w:cs="Arial"/>
          <w:sz w:val="22"/>
          <w:szCs w:val="22"/>
        </w:rPr>
      </w:pPr>
      <w:r w:rsidRPr="00AD498E">
        <w:rPr>
          <w:rFonts w:cs="Arial"/>
          <w:sz w:val="22"/>
          <w:szCs w:val="22"/>
        </w:rPr>
        <w:t>L</w:t>
      </w:r>
      <w:r w:rsidR="00D070FC" w:rsidRPr="00AD498E">
        <w:rPr>
          <w:rFonts w:cs="Arial"/>
          <w:sz w:val="22"/>
          <w:szCs w:val="22"/>
        </w:rPr>
        <w:t>a resolución de restricciones técnicas establecidas</w:t>
      </w:r>
      <w:r w:rsidR="009B23CC" w:rsidRPr="00AD498E">
        <w:rPr>
          <w:rFonts w:cs="Arial"/>
          <w:sz w:val="22"/>
          <w:szCs w:val="22"/>
        </w:rPr>
        <w:t xml:space="preserve"> </w:t>
      </w:r>
      <w:r w:rsidR="00D070FC" w:rsidRPr="00AD498E">
        <w:rPr>
          <w:rFonts w:cs="Arial"/>
          <w:sz w:val="22"/>
          <w:szCs w:val="22"/>
        </w:rPr>
        <w:t xml:space="preserve">en el </w:t>
      </w:r>
      <w:r w:rsidR="00D872D4" w:rsidRPr="00AD498E">
        <w:rPr>
          <w:rFonts w:cs="Arial"/>
          <w:sz w:val="22"/>
          <w:szCs w:val="22"/>
        </w:rPr>
        <w:t xml:space="preserve">procedimiento </w:t>
      </w:r>
      <w:r w:rsidR="00D070FC" w:rsidRPr="00AD498E">
        <w:rPr>
          <w:rFonts w:cs="Arial"/>
          <w:sz w:val="22"/>
          <w:szCs w:val="22"/>
        </w:rPr>
        <w:t xml:space="preserve">de </w:t>
      </w:r>
      <w:r w:rsidR="00D872D4" w:rsidRPr="00AD498E">
        <w:rPr>
          <w:rFonts w:cs="Arial"/>
          <w:sz w:val="22"/>
          <w:szCs w:val="22"/>
        </w:rPr>
        <w:t xml:space="preserve">operación </w:t>
      </w:r>
      <w:r w:rsidR="00D070FC" w:rsidRPr="00AD498E">
        <w:rPr>
          <w:rFonts w:cs="Arial"/>
          <w:sz w:val="22"/>
          <w:szCs w:val="22"/>
        </w:rPr>
        <w:t>3.2.</w:t>
      </w:r>
    </w:p>
    <w:p w14:paraId="33FF7917" w14:textId="3D3E452C" w:rsidR="00D070FC" w:rsidRPr="007D6FDC" w:rsidRDefault="00D070FC" w:rsidP="00FE6DF0">
      <w:pPr>
        <w:numPr>
          <w:ilvl w:val="0"/>
          <w:numId w:val="4"/>
        </w:numPr>
        <w:tabs>
          <w:tab w:val="clear" w:pos="360"/>
          <w:tab w:val="num" w:pos="540"/>
        </w:tabs>
        <w:ind w:left="540"/>
        <w:rPr>
          <w:rFonts w:cs="Arial"/>
          <w:sz w:val="22"/>
          <w:szCs w:val="22"/>
        </w:rPr>
      </w:pPr>
      <w:r w:rsidRPr="007D6FDC">
        <w:rPr>
          <w:rFonts w:cs="Arial"/>
          <w:sz w:val="22"/>
          <w:szCs w:val="22"/>
        </w:rPr>
        <w:t xml:space="preserve">La </w:t>
      </w:r>
      <w:r w:rsidR="00AD498E" w:rsidRPr="007D6FDC">
        <w:rPr>
          <w:rFonts w:cs="Arial"/>
          <w:sz w:val="22"/>
          <w:szCs w:val="22"/>
        </w:rPr>
        <w:t xml:space="preserve">activación de energías de balance procedentes del producto de reserva de sustitución (RR) </w:t>
      </w:r>
      <w:r w:rsidRPr="007D6FDC">
        <w:rPr>
          <w:rFonts w:cs="Arial"/>
          <w:sz w:val="22"/>
          <w:szCs w:val="22"/>
        </w:rPr>
        <w:t xml:space="preserve">establecida en el </w:t>
      </w:r>
      <w:r w:rsidR="007760AC" w:rsidRPr="007D6FDC">
        <w:rPr>
          <w:rFonts w:cs="Arial"/>
          <w:sz w:val="22"/>
          <w:szCs w:val="22"/>
        </w:rPr>
        <w:t>p</w:t>
      </w:r>
      <w:r w:rsidRPr="007D6FDC">
        <w:rPr>
          <w:rFonts w:cs="Arial"/>
          <w:sz w:val="22"/>
          <w:szCs w:val="22"/>
        </w:rPr>
        <w:t xml:space="preserve">rocedimiento de </w:t>
      </w:r>
      <w:r w:rsidR="007760AC" w:rsidRPr="007D6FDC">
        <w:rPr>
          <w:rFonts w:cs="Arial"/>
          <w:sz w:val="22"/>
          <w:szCs w:val="22"/>
        </w:rPr>
        <w:t>o</w:t>
      </w:r>
      <w:r w:rsidRPr="007D6FDC">
        <w:rPr>
          <w:rFonts w:cs="Arial"/>
          <w:sz w:val="22"/>
          <w:szCs w:val="22"/>
        </w:rPr>
        <w:t>peración 3.3.</w:t>
      </w:r>
    </w:p>
    <w:p w14:paraId="6AD541A4" w14:textId="18DC4C69" w:rsidR="00D070FC" w:rsidRPr="007D6FDC" w:rsidRDefault="00D070FC" w:rsidP="00744BE7">
      <w:pPr>
        <w:numPr>
          <w:ilvl w:val="0"/>
          <w:numId w:val="4"/>
        </w:numPr>
        <w:tabs>
          <w:tab w:val="clear" w:pos="360"/>
          <w:tab w:val="num" w:pos="540"/>
        </w:tabs>
        <w:autoSpaceDE w:val="0"/>
        <w:autoSpaceDN w:val="0"/>
        <w:adjustRightInd w:val="0"/>
        <w:ind w:left="538" w:hanging="357"/>
        <w:rPr>
          <w:rFonts w:cs="Arial"/>
          <w:sz w:val="22"/>
          <w:szCs w:val="22"/>
        </w:rPr>
      </w:pPr>
      <w:del w:id="4" w:author="LIQ" w:date="2021-03-15T20:37:00Z">
        <w:r w:rsidRPr="007D6FDC" w:rsidDel="00232DF5">
          <w:rPr>
            <w:rFonts w:cs="Arial"/>
            <w:sz w:val="22"/>
            <w:szCs w:val="22"/>
          </w:rPr>
          <w:delText xml:space="preserve">Los </w:delText>
        </w:r>
      </w:del>
      <w:ins w:id="5" w:author="LIQ" w:date="2021-03-15T20:37:00Z">
        <w:r w:rsidR="00232DF5">
          <w:rPr>
            <w:rFonts w:cs="Arial"/>
            <w:sz w:val="22"/>
            <w:szCs w:val="22"/>
          </w:rPr>
          <w:t>El</w:t>
        </w:r>
        <w:r w:rsidR="00232DF5" w:rsidRPr="007D6FDC">
          <w:rPr>
            <w:rFonts w:cs="Arial"/>
            <w:sz w:val="22"/>
            <w:szCs w:val="22"/>
          </w:rPr>
          <w:t xml:space="preserve"> </w:t>
        </w:r>
      </w:ins>
      <w:r w:rsidRPr="007D6FDC">
        <w:rPr>
          <w:rFonts w:cs="Arial"/>
          <w:sz w:val="22"/>
          <w:szCs w:val="22"/>
        </w:rPr>
        <w:t>servicio</w:t>
      </w:r>
      <w:ins w:id="6" w:author="LIQ" w:date="2021-03-26T08:17:00Z">
        <w:r w:rsidR="00DF1B2F">
          <w:rPr>
            <w:rFonts w:cs="Arial"/>
            <w:sz w:val="22"/>
            <w:szCs w:val="22"/>
          </w:rPr>
          <w:t xml:space="preserve"> </w:t>
        </w:r>
      </w:ins>
      <w:del w:id="7" w:author="LIQ" w:date="2021-03-15T20:37:00Z">
        <w:r w:rsidRPr="007D6FDC" w:rsidDel="00232DF5">
          <w:rPr>
            <w:rFonts w:cs="Arial"/>
            <w:sz w:val="22"/>
            <w:szCs w:val="22"/>
          </w:rPr>
          <w:delText xml:space="preserve">s complementarios </w:delText>
        </w:r>
      </w:del>
      <w:r w:rsidRPr="007D6FDC">
        <w:rPr>
          <w:rFonts w:cs="Arial"/>
          <w:sz w:val="22"/>
          <w:szCs w:val="22"/>
        </w:rPr>
        <w:t>de regulación secundaria establecido</w:t>
      </w:r>
      <w:del w:id="8" w:author="LIQ" w:date="2021-03-15T20:38:00Z">
        <w:r w:rsidRPr="007D6FDC" w:rsidDel="002103D4">
          <w:rPr>
            <w:rFonts w:cs="Arial"/>
            <w:sz w:val="22"/>
            <w:szCs w:val="22"/>
          </w:rPr>
          <w:delText>s</w:delText>
        </w:r>
      </w:del>
      <w:r w:rsidRPr="007D6FDC">
        <w:rPr>
          <w:rFonts w:cs="Arial"/>
          <w:sz w:val="22"/>
          <w:szCs w:val="22"/>
        </w:rPr>
        <w:t xml:space="preserve"> en el </w:t>
      </w:r>
      <w:r w:rsidR="007760AC" w:rsidRPr="007D6FDC">
        <w:rPr>
          <w:rFonts w:cs="Arial"/>
          <w:sz w:val="22"/>
          <w:szCs w:val="22"/>
        </w:rPr>
        <w:t>p</w:t>
      </w:r>
      <w:r w:rsidRPr="007D6FDC">
        <w:rPr>
          <w:rFonts w:cs="Arial"/>
          <w:sz w:val="22"/>
          <w:szCs w:val="22"/>
        </w:rPr>
        <w:t xml:space="preserve">rocedimiento de </w:t>
      </w:r>
      <w:r w:rsidR="007760AC" w:rsidRPr="007D6FDC">
        <w:rPr>
          <w:rFonts w:cs="Arial"/>
          <w:sz w:val="22"/>
          <w:szCs w:val="22"/>
        </w:rPr>
        <w:t>o</w:t>
      </w:r>
      <w:r w:rsidRPr="007D6FDC">
        <w:rPr>
          <w:rFonts w:cs="Arial"/>
          <w:sz w:val="22"/>
          <w:szCs w:val="22"/>
        </w:rPr>
        <w:t>peración 7.2.</w:t>
      </w:r>
    </w:p>
    <w:p w14:paraId="12442C10" w14:textId="0DBA8942" w:rsidR="00D070FC" w:rsidRPr="007D6FDC" w:rsidRDefault="00D070FC" w:rsidP="00744BE7">
      <w:pPr>
        <w:numPr>
          <w:ilvl w:val="0"/>
          <w:numId w:val="4"/>
        </w:numPr>
        <w:tabs>
          <w:tab w:val="clear" w:pos="360"/>
          <w:tab w:val="num" w:pos="540"/>
        </w:tabs>
        <w:autoSpaceDE w:val="0"/>
        <w:autoSpaceDN w:val="0"/>
        <w:adjustRightInd w:val="0"/>
        <w:ind w:left="538" w:hanging="357"/>
        <w:rPr>
          <w:rFonts w:cs="Arial"/>
          <w:sz w:val="22"/>
          <w:szCs w:val="22"/>
        </w:rPr>
      </w:pPr>
      <w:del w:id="9" w:author="LIQ" w:date="2021-03-15T20:38:00Z">
        <w:r w:rsidRPr="007D6FDC" w:rsidDel="00232DF5">
          <w:rPr>
            <w:rFonts w:cs="Arial"/>
            <w:sz w:val="22"/>
            <w:szCs w:val="22"/>
          </w:rPr>
          <w:delText xml:space="preserve">Los </w:delText>
        </w:r>
      </w:del>
      <w:ins w:id="10" w:author="LIQ" w:date="2021-03-15T20:38:00Z">
        <w:r w:rsidR="00232DF5">
          <w:rPr>
            <w:rFonts w:cs="Arial"/>
            <w:sz w:val="22"/>
            <w:szCs w:val="22"/>
          </w:rPr>
          <w:t>El</w:t>
        </w:r>
        <w:r w:rsidR="00232DF5" w:rsidRPr="007D6FDC">
          <w:rPr>
            <w:rFonts w:cs="Arial"/>
            <w:sz w:val="22"/>
            <w:szCs w:val="22"/>
          </w:rPr>
          <w:t xml:space="preserve"> </w:t>
        </w:r>
      </w:ins>
      <w:r w:rsidRPr="007D6FDC">
        <w:rPr>
          <w:rFonts w:cs="Arial"/>
          <w:sz w:val="22"/>
          <w:szCs w:val="22"/>
        </w:rPr>
        <w:t>servicio</w:t>
      </w:r>
      <w:del w:id="11" w:author="LIQ" w:date="2021-03-15T20:38:00Z">
        <w:r w:rsidRPr="007D6FDC" w:rsidDel="00232DF5">
          <w:rPr>
            <w:rFonts w:cs="Arial"/>
            <w:sz w:val="22"/>
            <w:szCs w:val="22"/>
          </w:rPr>
          <w:delText>s</w:delText>
        </w:r>
      </w:del>
      <w:r w:rsidRPr="007D6FDC">
        <w:rPr>
          <w:rFonts w:cs="Arial"/>
          <w:sz w:val="22"/>
          <w:szCs w:val="22"/>
        </w:rPr>
        <w:t xml:space="preserve"> </w:t>
      </w:r>
      <w:del w:id="12" w:author="LIQ" w:date="2021-03-15T20:38:00Z">
        <w:r w:rsidRPr="007D6FDC" w:rsidDel="00232DF5">
          <w:rPr>
            <w:rFonts w:cs="Arial"/>
            <w:sz w:val="22"/>
            <w:szCs w:val="22"/>
          </w:rPr>
          <w:delText xml:space="preserve">complementarios </w:delText>
        </w:r>
      </w:del>
      <w:r w:rsidRPr="007D6FDC">
        <w:rPr>
          <w:rFonts w:cs="Arial"/>
          <w:sz w:val="22"/>
          <w:szCs w:val="22"/>
        </w:rPr>
        <w:t>de regulación terciaria establecido</w:t>
      </w:r>
      <w:del w:id="13" w:author="LIQ" w:date="2021-03-15T20:38:00Z">
        <w:r w:rsidRPr="007D6FDC" w:rsidDel="002103D4">
          <w:rPr>
            <w:rFonts w:cs="Arial"/>
            <w:sz w:val="22"/>
            <w:szCs w:val="22"/>
          </w:rPr>
          <w:delText>s</w:delText>
        </w:r>
      </w:del>
      <w:r w:rsidRPr="007D6FDC">
        <w:rPr>
          <w:rFonts w:cs="Arial"/>
          <w:sz w:val="22"/>
          <w:szCs w:val="22"/>
        </w:rPr>
        <w:t xml:space="preserve"> en el </w:t>
      </w:r>
      <w:r w:rsidR="007760AC" w:rsidRPr="007D6FDC">
        <w:rPr>
          <w:rFonts w:cs="Arial"/>
          <w:sz w:val="22"/>
          <w:szCs w:val="22"/>
        </w:rPr>
        <w:t>p</w:t>
      </w:r>
      <w:r w:rsidRPr="007D6FDC">
        <w:rPr>
          <w:rFonts w:cs="Arial"/>
          <w:sz w:val="22"/>
          <w:szCs w:val="22"/>
        </w:rPr>
        <w:t xml:space="preserve">rocedimiento de </w:t>
      </w:r>
      <w:r w:rsidR="00EF2C8A" w:rsidRPr="007D6FDC">
        <w:rPr>
          <w:rFonts w:cs="Arial"/>
          <w:sz w:val="22"/>
          <w:szCs w:val="22"/>
        </w:rPr>
        <w:t>operación 7.3</w:t>
      </w:r>
      <w:r w:rsidRPr="007D6FDC">
        <w:rPr>
          <w:rFonts w:cs="Arial"/>
          <w:sz w:val="22"/>
          <w:szCs w:val="22"/>
        </w:rPr>
        <w:t>.</w:t>
      </w:r>
    </w:p>
    <w:p w14:paraId="5C5B2279" w14:textId="13ED4FAC" w:rsidR="00215DD5" w:rsidRPr="007D6FDC" w:rsidRDefault="00D070FC" w:rsidP="00FE6DF0">
      <w:pPr>
        <w:numPr>
          <w:ilvl w:val="0"/>
          <w:numId w:val="4"/>
        </w:numPr>
        <w:tabs>
          <w:tab w:val="clear" w:pos="360"/>
          <w:tab w:val="num" w:pos="540"/>
        </w:tabs>
        <w:autoSpaceDE w:val="0"/>
        <w:autoSpaceDN w:val="0"/>
        <w:adjustRightInd w:val="0"/>
        <w:ind w:left="540"/>
        <w:rPr>
          <w:rFonts w:cs="Arial"/>
          <w:sz w:val="22"/>
          <w:szCs w:val="22"/>
        </w:rPr>
      </w:pPr>
      <w:r w:rsidRPr="007D6FDC">
        <w:rPr>
          <w:rFonts w:cs="Arial"/>
          <w:sz w:val="22"/>
          <w:szCs w:val="22"/>
        </w:rPr>
        <w:t>Los desvíos entre la medida en barras de central y el programa</w:t>
      </w:r>
      <w:r w:rsidR="0001063B" w:rsidRPr="007D6FDC">
        <w:rPr>
          <w:rFonts w:cs="Arial"/>
          <w:sz w:val="22"/>
          <w:szCs w:val="22"/>
        </w:rPr>
        <w:t>.</w:t>
      </w:r>
    </w:p>
    <w:p w14:paraId="2F4672CB" w14:textId="77777777" w:rsidR="007B0D0D" w:rsidRPr="004F5736" w:rsidRDefault="007B0D0D" w:rsidP="003F0A63">
      <w:pPr>
        <w:autoSpaceDE w:val="0"/>
        <w:autoSpaceDN w:val="0"/>
        <w:adjustRightInd w:val="0"/>
        <w:spacing w:after="120"/>
        <w:ind w:left="539"/>
        <w:rPr>
          <w:rFonts w:asciiTheme="minorHAnsi" w:hAnsiTheme="minorHAnsi"/>
          <w:sz w:val="22"/>
          <w:szCs w:val="22"/>
        </w:rPr>
      </w:pPr>
    </w:p>
    <w:p w14:paraId="3CAEB2BC" w14:textId="3A236F37" w:rsidR="00D070FC" w:rsidRDefault="00A8459D" w:rsidP="4001FB25">
      <w:pPr>
        <w:pStyle w:val="BEGO"/>
        <w:numPr>
          <w:ilvl w:val="0"/>
          <w:numId w:val="21"/>
        </w:numPr>
        <w:ind w:left="426" w:hanging="284"/>
        <w:rPr>
          <w:rFonts w:eastAsia="Arial"/>
        </w:rPr>
      </w:pPr>
      <w:bookmarkStart w:id="14" w:name="objeto"/>
      <w:bookmarkEnd w:id="14"/>
      <w:r w:rsidRPr="00AC7502">
        <w:rPr>
          <w:rFonts w:eastAsia="Arial"/>
        </w:rPr>
        <w:t>Ámbito de aplicación</w:t>
      </w:r>
      <w:r w:rsidR="4A90D310" w:rsidRPr="4001FB25">
        <w:rPr>
          <w:rFonts w:eastAsia="Arial"/>
        </w:rPr>
        <w:t>, referencias</w:t>
      </w:r>
      <w:r w:rsidR="00B36415" w:rsidRPr="00AC7502">
        <w:rPr>
          <w:rFonts w:eastAsia="Arial"/>
        </w:rPr>
        <w:t xml:space="preserve"> y definiciones</w:t>
      </w:r>
      <w:r w:rsidR="007760AC" w:rsidRPr="00AC7502">
        <w:rPr>
          <w:rFonts w:eastAsia="Arial"/>
        </w:rPr>
        <w:t>.</w:t>
      </w:r>
    </w:p>
    <w:p w14:paraId="13CC899E" w14:textId="77777777" w:rsidR="00B36415" w:rsidRPr="004C4832" w:rsidRDefault="00B36415" w:rsidP="00744BE7">
      <w:pPr>
        <w:autoSpaceDE w:val="0"/>
        <w:autoSpaceDN w:val="0"/>
        <w:adjustRightInd w:val="0"/>
        <w:spacing w:after="120"/>
        <w:ind w:left="539"/>
        <w:rPr>
          <w:rFonts w:eastAsia="Arial" w:cs="Arial"/>
          <w:sz w:val="22"/>
          <w:szCs w:val="22"/>
        </w:rPr>
      </w:pPr>
    </w:p>
    <w:p w14:paraId="40837F41" w14:textId="6DC7BD93" w:rsidR="0089085C" w:rsidRDefault="00B36415" w:rsidP="009F786B">
      <w:pPr>
        <w:pStyle w:val="BEGO"/>
        <w:numPr>
          <w:ilvl w:val="1"/>
          <w:numId w:val="21"/>
        </w:numPr>
        <w:rPr>
          <w:rFonts w:eastAsia="Arial"/>
        </w:rPr>
      </w:pPr>
      <w:r w:rsidRPr="004C4832">
        <w:rPr>
          <w:rFonts w:eastAsia="Arial"/>
        </w:rPr>
        <w:t>Ámbito de aplicación</w:t>
      </w:r>
      <w:r w:rsidR="0089085C" w:rsidRPr="004C4832">
        <w:rPr>
          <w:rFonts w:eastAsia="Arial"/>
        </w:rPr>
        <w:t>.</w:t>
      </w:r>
    </w:p>
    <w:p w14:paraId="22C0A033" w14:textId="77777777" w:rsidR="00744BE7" w:rsidRPr="00744BE7" w:rsidRDefault="00744BE7" w:rsidP="00744BE7">
      <w:pPr>
        <w:pStyle w:val="PlainText"/>
        <w:spacing w:after="120"/>
        <w:rPr>
          <w:rFonts w:eastAsia="Arial"/>
          <w:lang w:eastAsia="en-US"/>
        </w:rPr>
      </w:pPr>
    </w:p>
    <w:p w14:paraId="150B99BC" w14:textId="2F47D81F" w:rsidR="00D070FC" w:rsidRDefault="00D070FC" w:rsidP="4180549A">
      <w:pPr>
        <w:spacing w:before="120" w:after="0"/>
        <w:rPr>
          <w:rFonts w:eastAsia="Arial" w:cs="Arial"/>
          <w:sz w:val="22"/>
          <w:szCs w:val="22"/>
        </w:rPr>
      </w:pPr>
      <w:r w:rsidRPr="004C4832">
        <w:rPr>
          <w:rFonts w:eastAsia="Arial" w:cs="Arial"/>
          <w:sz w:val="22"/>
          <w:szCs w:val="22"/>
        </w:rPr>
        <w:t xml:space="preserve">Este procedimiento es de aplicación al </w:t>
      </w:r>
      <w:r w:rsidR="0014556C" w:rsidRPr="004C4832">
        <w:rPr>
          <w:rFonts w:eastAsia="Arial" w:cs="Arial"/>
          <w:sz w:val="22"/>
          <w:szCs w:val="22"/>
        </w:rPr>
        <w:t>o</w:t>
      </w:r>
      <w:r w:rsidRPr="004C4832">
        <w:rPr>
          <w:rFonts w:eastAsia="Arial" w:cs="Arial"/>
          <w:sz w:val="22"/>
          <w:szCs w:val="22"/>
        </w:rPr>
        <w:t xml:space="preserve">perador del </w:t>
      </w:r>
      <w:r w:rsidR="0014556C" w:rsidRPr="004C4832">
        <w:rPr>
          <w:rFonts w:eastAsia="Arial" w:cs="Arial"/>
          <w:sz w:val="22"/>
          <w:szCs w:val="22"/>
        </w:rPr>
        <w:t>s</w:t>
      </w:r>
      <w:r w:rsidRPr="004C4832">
        <w:rPr>
          <w:rFonts w:eastAsia="Arial" w:cs="Arial"/>
          <w:sz w:val="22"/>
          <w:szCs w:val="22"/>
        </w:rPr>
        <w:t xml:space="preserve">istema y a los </w:t>
      </w:r>
      <w:r w:rsidR="0014556C" w:rsidRPr="004C4832">
        <w:rPr>
          <w:rFonts w:eastAsia="Arial" w:cs="Arial"/>
          <w:sz w:val="22"/>
          <w:szCs w:val="22"/>
        </w:rPr>
        <w:t>participantes en el mercado</w:t>
      </w:r>
      <w:r w:rsidR="002F1BD3" w:rsidRPr="004C4832">
        <w:rPr>
          <w:rFonts w:eastAsia="Arial" w:cs="Arial"/>
          <w:sz w:val="22"/>
          <w:szCs w:val="22"/>
        </w:rPr>
        <w:t xml:space="preserve"> (PM)</w:t>
      </w:r>
      <w:r w:rsidR="0014556C" w:rsidRPr="004C4832">
        <w:rPr>
          <w:rFonts w:eastAsia="Arial" w:cs="Arial"/>
          <w:sz w:val="22"/>
          <w:szCs w:val="22"/>
        </w:rPr>
        <w:t>, a los sujetos de liquidación responsables del balance (BRP, por sus siglas en inglés) y a los proveedores de servicios de balance (BSP, por sus siglas en inglés).</w:t>
      </w:r>
    </w:p>
    <w:p w14:paraId="01869CF0" w14:textId="77777777" w:rsidR="000C2057" w:rsidRPr="004C4832" w:rsidRDefault="000C2057" w:rsidP="00F16118">
      <w:pPr>
        <w:spacing w:before="120" w:after="0"/>
        <w:rPr>
          <w:rFonts w:eastAsia="Arial" w:cs="Arial"/>
          <w:sz w:val="22"/>
          <w:szCs w:val="22"/>
        </w:rPr>
      </w:pPr>
    </w:p>
    <w:p w14:paraId="52F7FC12" w14:textId="3F53E8F5" w:rsidR="00AC7502" w:rsidRDefault="00AC7502" w:rsidP="009F786B">
      <w:pPr>
        <w:pStyle w:val="BEGO"/>
        <w:numPr>
          <w:ilvl w:val="1"/>
          <w:numId w:val="21"/>
        </w:numPr>
      </w:pPr>
      <w:r>
        <w:t>Referencias.</w:t>
      </w:r>
    </w:p>
    <w:p w14:paraId="111CD2A1" w14:textId="77777777" w:rsidR="00F16118" w:rsidRPr="00F16118" w:rsidRDefault="00F16118" w:rsidP="00744BE7">
      <w:pPr>
        <w:pStyle w:val="PlainText"/>
        <w:spacing w:after="120"/>
        <w:rPr>
          <w:lang w:eastAsia="en-US"/>
        </w:rPr>
      </w:pPr>
    </w:p>
    <w:p w14:paraId="4D0F2223" w14:textId="77777777" w:rsidR="0089085C" w:rsidRPr="00EA7FEA" w:rsidRDefault="0089085C" w:rsidP="00744BE7">
      <w:pPr>
        <w:spacing w:before="120"/>
        <w:rPr>
          <w:sz w:val="22"/>
          <w:szCs w:val="22"/>
        </w:rPr>
      </w:pPr>
      <w:bookmarkStart w:id="15" w:name="_Hlk40780890"/>
      <w:r w:rsidRPr="004C4832">
        <w:rPr>
          <w:rStyle w:val="Estilonormaltextrun111pto"/>
        </w:rPr>
        <w:t xml:space="preserve">Las referencias a </w:t>
      </w:r>
      <w:r w:rsidRPr="00EA7FEA">
        <w:rPr>
          <w:rStyle w:val="normaltextrun1"/>
          <w:rFonts w:cs="Arial"/>
          <w:b/>
          <w:bCs/>
          <w:sz w:val="22"/>
          <w:szCs w:val="22"/>
        </w:rPr>
        <w:t xml:space="preserve">Reglamento (UE) </w:t>
      </w:r>
      <w:bookmarkStart w:id="16" w:name="_Hlk35514723"/>
      <w:r w:rsidRPr="00EA7FEA">
        <w:rPr>
          <w:rStyle w:val="normaltextrun1"/>
          <w:rFonts w:cs="Arial"/>
          <w:b/>
          <w:bCs/>
          <w:sz w:val="22"/>
          <w:szCs w:val="22"/>
        </w:rPr>
        <w:t>2019/943</w:t>
      </w:r>
      <w:r w:rsidRPr="004C4832">
        <w:rPr>
          <w:rStyle w:val="Estilonormaltextrun111pto"/>
        </w:rPr>
        <w:t xml:space="preserve"> </w:t>
      </w:r>
      <w:bookmarkEnd w:id="16"/>
      <w:r w:rsidRPr="004C4832">
        <w:rPr>
          <w:rStyle w:val="Estilonormaltextrun111pto"/>
        </w:rPr>
        <w:t xml:space="preserve">se entenderán como referidas al </w:t>
      </w:r>
      <w:r w:rsidRPr="00EA7FEA">
        <w:rPr>
          <w:rStyle w:val="normaltextrun1"/>
          <w:rFonts w:cs="Arial"/>
          <w:i/>
          <w:iCs/>
          <w:sz w:val="22"/>
          <w:szCs w:val="22"/>
        </w:rPr>
        <w:t>Reglamento (UE) 2019/943 del Parlamento Europeo y del Consejo, de 5 de junio de 2019, relativo al mercado interior de la electricidad</w:t>
      </w:r>
      <w:r w:rsidRPr="004C4832">
        <w:rPr>
          <w:rStyle w:val="Estilonormaltextrun111pto"/>
        </w:rPr>
        <w:t>.</w:t>
      </w:r>
      <w:r w:rsidRPr="00EA7FEA">
        <w:rPr>
          <w:rStyle w:val="eop"/>
          <w:rFonts w:cs="Arial"/>
          <w:sz w:val="22"/>
          <w:szCs w:val="22"/>
        </w:rPr>
        <w:t> </w:t>
      </w:r>
    </w:p>
    <w:p w14:paraId="2CC771AC" w14:textId="4309089A" w:rsidR="0089085C" w:rsidRPr="00EA7FEA" w:rsidRDefault="0089085C" w:rsidP="00744BE7">
      <w:pPr>
        <w:spacing w:before="120"/>
        <w:rPr>
          <w:sz w:val="22"/>
          <w:szCs w:val="22"/>
        </w:rPr>
      </w:pPr>
      <w:r w:rsidRPr="004C4832">
        <w:rPr>
          <w:rStyle w:val="Estilonormaltextrun111pto"/>
        </w:rPr>
        <w:t xml:space="preserve">Las referencias a </w:t>
      </w:r>
      <w:r w:rsidRPr="00EA7FEA">
        <w:rPr>
          <w:rStyle w:val="normaltextrun1"/>
          <w:rFonts w:cs="Arial"/>
          <w:b/>
          <w:bCs/>
          <w:sz w:val="22"/>
          <w:szCs w:val="22"/>
        </w:rPr>
        <w:t>Circular 3/2019</w:t>
      </w:r>
      <w:r w:rsidRPr="004C4832">
        <w:rPr>
          <w:rStyle w:val="Estilonormaltextrun111pto"/>
        </w:rPr>
        <w:t xml:space="preserve"> se entenderán como referidas a</w:t>
      </w:r>
      <w:r w:rsidR="003F46EA">
        <w:rPr>
          <w:rStyle w:val="Estilonormaltextrun111pto"/>
        </w:rPr>
        <w:t xml:space="preserve"> la</w:t>
      </w:r>
      <w:r w:rsidRPr="004C4832">
        <w:rPr>
          <w:rStyle w:val="Estilonormaltextrun111pto"/>
        </w:rPr>
        <w:t xml:space="preserve"> </w:t>
      </w:r>
      <w:r w:rsidRPr="00EA7FEA">
        <w:rPr>
          <w:rStyle w:val="normaltextrun1"/>
          <w:rFonts w:cs="Arial"/>
          <w:i/>
          <w:iCs/>
          <w:sz w:val="22"/>
          <w:szCs w:val="22"/>
        </w:rPr>
        <w:t>Circular 3/2019, de 20 de noviembre, de la Comisión Nacional de los Mercados y la Competencia, por la que se establecen las metodologías que regulan el funcionamiento del mercado mayorista de electricidad y la gestión de la operación del sistema</w:t>
      </w:r>
      <w:r w:rsidRPr="004C4832">
        <w:rPr>
          <w:rStyle w:val="Estilonormaltextrun111pto"/>
        </w:rPr>
        <w:t>.</w:t>
      </w:r>
      <w:r w:rsidRPr="00EA7FEA">
        <w:rPr>
          <w:rStyle w:val="eop"/>
          <w:rFonts w:cs="Arial"/>
          <w:sz w:val="22"/>
          <w:szCs w:val="22"/>
        </w:rPr>
        <w:t> </w:t>
      </w:r>
    </w:p>
    <w:p w14:paraId="665403F3" w14:textId="217AEBC2" w:rsidR="0089085C" w:rsidRPr="00EA7FEA" w:rsidRDefault="0089085C" w:rsidP="00744BE7">
      <w:pPr>
        <w:spacing w:before="120"/>
        <w:rPr>
          <w:sz w:val="22"/>
          <w:szCs w:val="22"/>
        </w:rPr>
      </w:pPr>
      <w:r w:rsidRPr="004C4832">
        <w:rPr>
          <w:rStyle w:val="Estilonormaltextrun111pto"/>
        </w:rPr>
        <w:t xml:space="preserve">Las referencias a </w:t>
      </w:r>
      <w:r w:rsidRPr="00EA7FEA">
        <w:rPr>
          <w:rStyle w:val="normaltextrun1"/>
          <w:rFonts w:cs="Arial"/>
          <w:b/>
          <w:bCs/>
          <w:sz w:val="22"/>
          <w:szCs w:val="22"/>
        </w:rPr>
        <w:t xml:space="preserve">Mercado </w:t>
      </w:r>
      <w:r w:rsidRPr="004C4832">
        <w:rPr>
          <w:rStyle w:val="Estilonormaltextrun111pto"/>
        </w:rPr>
        <w:t>se entenderán como referidas al «Mercado mayorista de electricidad» definido en el artículo 1 de la Circular 3/2019 como el integrado por el conjunto de transacciones comerciales de compra y venta de energía y de otros servicios relacionados con el suministro de energía eléctrica. </w:t>
      </w:r>
      <w:r w:rsidRPr="00EA7FEA">
        <w:rPr>
          <w:rStyle w:val="eop"/>
          <w:rFonts w:cs="Arial"/>
          <w:sz w:val="22"/>
          <w:szCs w:val="22"/>
        </w:rPr>
        <w:t> </w:t>
      </w:r>
    </w:p>
    <w:p w14:paraId="402860D0" w14:textId="7622A4B1" w:rsidR="0089085C" w:rsidRPr="00EA7FEA" w:rsidRDefault="0089085C" w:rsidP="00744BE7">
      <w:pPr>
        <w:spacing w:before="120"/>
        <w:rPr>
          <w:sz w:val="22"/>
          <w:szCs w:val="22"/>
        </w:rPr>
      </w:pPr>
      <w:r w:rsidRPr="008346CA">
        <w:rPr>
          <w:rStyle w:val="normaltextrun1"/>
          <w:rFonts w:cs="Arial"/>
          <w:sz w:val="22"/>
          <w:szCs w:val="22"/>
        </w:rPr>
        <w:t xml:space="preserve">De acuerdo con establecido en la </w:t>
      </w:r>
      <w:r w:rsidRPr="00F16118">
        <w:rPr>
          <w:rStyle w:val="normaltextrun1"/>
          <w:rFonts w:cs="Arial"/>
          <w:i/>
          <w:sz w:val="22"/>
          <w:szCs w:val="22"/>
        </w:rPr>
        <w:t xml:space="preserve">Ley 24/2013, de 26 de diciembre, del </w:t>
      </w:r>
      <w:r w:rsidR="00F16118" w:rsidRPr="00F16118">
        <w:rPr>
          <w:rStyle w:val="normaltextrun1"/>
          <w:rFonts w:cs="Arial"/>
          <w:i/>
          <w:sz w:val="22"/>
          <w:szCs w:val="22"/>
        </w:rPr>
        <w:t>S</w:t>
      </w:r>
      <w:r w:rsidRPr="00F16118">
        <w:rPr>
          <w:rStyle w:val="normaltextrun1"/>
          <w:rFonts w:cs="Arial"/>
          <w:i/>
          <w:sz w:val="22"/>
          <w:szCs w:val="22"/>
        </w:rPr>
        <w:t xml:space="preserve">ector </w:t>
      </w:r>
      <w:r w:rsidR="00F16118" w:rsidRPr="00F16118">
        <w:rPr>
          <w:rStyle w:val="normaltextrun1"/>
          <w:rFonts w:cs="Arial"/>
          <w:i/>
          <w:sz w:val="22"/>
          <w:szCs w:val="22"/>
        </w:rPr>
        <w:t>E</w:t>
      </w:r>
      <w:r w:rsidRPr="00F16118">
        <w:rPr>
          <w:rStyle w:val="normaltextrun1"/>
          <w:rFonts w:cs="Arial"/>
          <w:i/>
          <w:sz w:val="22"/>
          <w:szCs w:val="22"/>
        </w:rPr>
        <w:t>léctrico</w:t>
      </w:r>
      <w:r w:rsidRPr="008346CA">
        <w:rPr>
          <w:rStyle w:val="normaltextrun1"/>
          <w:rFonts w:cs="Arial"/>
          <w:sz w:val="22"/>
          <w:szCs w:val="22"/>
        </w:rPr>
        <w:t xml:space="preserve">, y en el </w:t>
      </w:r>
      <w:r w:rsidRPr="00F16118">
        <w:rPr>
          <w:rStyle w:val="normaltextrun1"/>
          <w:rFonts w:cs="Arial"/>
          <w:i/>
          <w:sz w:val="22"/>
          <w:szCs w:val="22"/>
        </w:rPr>
        <w:t>Reglamento (UE) 2017/2195, de la Comisión, de 23 de noviembre de 2017, por el que se establece una directriz sobre el balance eléctrico</w:t>
      </w:r>
      <w:r w:rsidRPr="008346CA">
        <w:rPr>
          <w:rStyle w:val="normaltextrun1"/>
          <w:rFonts w:cs="Arial"/>
          <w:sz w:val="22"/>
          <w:szCs w:val="22"/>
        </w:rPr>
        <w:t xml:space="preserve">, el mercado mayorista de electricidad se estructura en mercados a plazo, organizados y no organizados, mercado diario, mercado </w:t>
      </w:r>
      <w:r w:rsidRPr="4180549A">
        <w:rPr>
          <w:rStyle w:val="spellingerror"/>
          <w:rFonts w:cs="Arial"/>
          <w:sz w:val="22"/>
          <w:szCs w:val="22"/>
        </w:rPr>
        <w:t>intradiario</w:t>
      </w:r>
      <w:r w:rsidRPr="008346CA">
        <w:rPr>
          <w:rStyle w:val="normaltextrun1"/>
          <w:rFonts w:cs="Arial"/>
          <w:sz w:val="22"/>
          <w:szCs w:val="22"/>
        </w:rPr>
        <w:t>, mercado de ajuste, entendidos estos como los servicios de no frecuencia y servicios de balance del sistema, necesarios para garantizar un suministro adecuado al consumidor, incluyendo la resolución de restricciones técnicas.</w:t>
      </w:r>
      <w:r w:rsidRPr="4180549A">
        <w:rPr>
          <w:rStyle w:val="eop"/>
          <w:rFonts w:cs="Arial"/>
          <w:sz w:val="22"/>
          <w:szCs w:val="22"/>
        </w:rPr>
        <w:t> </w:t>
      </w:r>
    </w:p>
    <w:p w14:paraId="3FF99812" w14:textId="3163EF7C" w:rsidR="7F8A06B2" w:rsidRPr="004C4832" w:rsidRDefault="7F8A06B2" w:rsidP="00744BE7">
      <w:pPr>
        <w:spacing w:before="120"/>
        <w:rPr>
          <w:rStyle w:val="Estilonormaltextrun111pto"/>
        </w:rPr>
      </w:pPr>
      <w:r w:rsidRPr="004C4832">
        <w:rPr>
          <w:rStyle w:val="Estilonormaltextrun111pto"/>
        </w:rPr>
        <w:t xml:space="preserve">Las referencias a </w:t>
      </w:r>
      <w:r w:rsidRPr="003E5954">
        <w:rPr>
          <w:rStyle w:val="Estilonormaltextrun111pto"/>
          <w:b/>
        </w:rPr>
        <w:t>Ministerio</w:t>
      </w:r>
      <w:r w:rsidRPr="004C4832">
        <w:rPr>
          <w:rStyle w:val="Estilonormaltextrun111pto"/>
        </w:rPr>
        <w:t xml:space="preserve"> se </w:t>
      </w:r>
      <w:r w:rsidR="008F7209">
        <w:rPr>
          <w:rStyle w:val="Estilonormaltextrun111pto"/>
        </w:rPr>
        <w:t>entenderán como referidas</w:t>
      </w:r>
      <w:r w:rsidRPr="004C4832">
        <w:rPr>
          <w:rStyle w:val="Estilonormaltextrun111pto"/>
        </w:rPr>
        <w:t xml:space="preserve"> al Ministerio para la Transición Ecológica y Reto Demográfico, o al que cada momento ostente la competencia en materia de energía. </w:t>
      </w:r>
    </w:p>
    <w:p w14:paraId="1895F24A" w14:textId="7284F0DE" w:rsidR="7F8A06B2" w:rsidRPr="004C4832" w:rsidRDefault="7F8A06B2" w:rsidP="00744BE7">
      <w:pPr>
        <w:spacing w:before="120"/>
        <w:rPr>
          <w:rStyle w:val="Estilonormaltextrun111pto"/>
        </w:rPr>
      </w:pPr>
      <w:r w:rsidRPr="004C4832">
        <w:rPr>
          <w:rStyle w:val="Estilonormaltextrun111pto"/>
        </w:rPr>
        <w:t xml:space="preserve">Las referencias a </w:t>
      </w:r>
      <w:r w:rsidRPr="003E5954">
        <w:rPr>
          <w:rStyle w:val="Estilonormaltextrun111pto"/>
          <w:b/>
        </w:rPr>
        <w:t>CNMC</w:t>
      </w:r>
      <w:r w:rsidRPr="004C4832">
        <w:rPr>
          <w:rStyle w:val="Estilonormaltextrun111pto"/>
        </w:rPr>
        <w:t xml:space="preserve"> se </w:t>
      </w:r>
      <w:r w:rsidR="008F7209">
        <w:rPr>
          <w:rStyle w:val="Estilonormaltextrun111pto"/>
        </w:rPr>
        <w:t xml:space="preserve">entenderán como referidas </w:t>
      </w:r>
      <w:r w:rsidRPr="004C4832">
        <w:rPr>
          <w:rStyle w:val="Estilonormaltextrun111pto"/>
        </w:rPr>
        <w:t xml:space="preserve">a la Comisión Nacional de </w:t>
      </w:r>
      <w:r w:rsidR="003F46EA">
        <w:rPr>
          <w:rStyle w:val="Estilonormaltextrun111pto"/>
        </w:rPr>
        <w:t xml:space="preserve">los </w:t>
      </w:r>
      <w:r w:rsidRPr="004C4832">
        <w:rPr>
          <w:rStyle w:val="Estilonormaltextrun111pto"/>
        </w:rPr>
        <w:t xml:space="preserve">Mercados y </w:t>
      </w:r>
      <w:r w:rsidR="003F46EA">
        <w:rPr>
          <w:rStyle w:val="Estilonormaltextrun111pto"/>
        </w:rPr>
        <w:t xml:space="preserve">la </w:t>
      </w:r>
      <w:r w:rsidRPr="004C4832">
        <w:rPr>
          <w:rStyle w:val="Estilonormaltextrun111pto"/>
        </w:rPr>
        <w:t>Competencia. </w:t>
      </w:r>
    </w:p>
    <w:p w14:paraId="2301C0B1" w14:textId="6A63C46F" w:rsidR="7F8A06B2" w:rsidRPr="004C4832" w:rsidRDefault="7F8A06B2" w:rsidP="00744BE7">
      <w:pPr>
        <w:spacing w:before="120"/>
        <w:rPr>
          <w:rStyle w:val="Estilonormaltextrun111pto"/>
        </w:rPr>
      </w:pPr>
      <w:r w:rsidRPr="004C4832">
        <w:rPr>
          <w:rStyle w:val="Estilonormaltextrun111pto"/>
        </w:rPr>
        <w:t xml:space="preserve">Las referencias a </w:t>
      </w:r>
      <w:r w:rsidRPr="003E5954">
        <w:rPr>
          <w:rStyle w:val="Estilonormaltextrun111pto"/>
          <w:b/>
        </w:rPr>
        <w:t>Condiciones del Balance</w:t>
      </w:r>
      <w:r w:rsidRPr="004C4832">
        <w:rPr>
          <w:rStyle w:val="Estilonormaltextrun111pto"/>
        </w:rPr>
        <w:t xml:space="preserve"> se</w:t>
      </w:r>
      <w:r w:rsidR="008F7209">
        <w:rPr>
          <w:rStyle w:val="Estilonormaltextrun111pto"/>
        </w:rPr>
        <w:t xml:space="preserve"> entenderán como referidas</w:t>
      </w:r>
      <w:r w:rsidRPr="004C4832">
        <w:rPr>
          <w:rStyle w:val="Estilonormaltextrun111pto"/>
        </w:rPr>
        <w:t xml:space="preserve"> a las </w:t>
      </w:r>
      <w:r w:rsidRPr="003E5954">
        <w:rPr>
          <w:rStyle w:val="Estilonormaltextrun111pto"/>
          <w:i/>
        </w:rPr>
        <w:t>Condiciones relativas al balance para los proveedores de servicios de balance y los sujetos de liquidación responsables del balance en el sistema eléctrico peninsular español</w:t>
      </w:r>
      <w:r w:rsidRPr="004C4832">
        <w:rPr>
          <w:rStyle w:val="Estilonormaltextrun111pto"/>
        </w:rPr>
        <w:t xml:space="preserve"> aprobadas por la Comisión Nacional de los Mercados y la Competencia.</w:t>
      </w:r>
    </w:p>
    <w:p w14:paraId="525AC972" w14:textId="3A11752B" w:rsidR="7F8A06B2" w:rsidRPr="004C4832" w:rsidRDefault="7F8A06B2" w:rsidP="00744BE7">
      <w:pPr>
        <w:spacing w:before="120"/>
        <w:rPr>
          <w:rStyle w:val="Estilonormaltextrun111pto"/>
        </w:rPr>
      </w:pPr>
      <w:r w:rsidRPr="004C4832">
        <w:rPr>
          <w:rStyle w:val="Estilonormaltextrun111pto"/>
        </w:rPr>
        <w:t xml:space="preserve">Las referencias a </w:t>
      </w:r>
      <w:r w:rsidRPr="003E5954">
        <w:rPr>
          <w:rStyle w:val="Estilonormaltextrun111pto"/>
          <w:b/>
        </w:rPr>
        <w:t>Reglamento EB</w:t>
      </w:r>
      <w:r w:rsidRPr="004C4832">
        <w:rPr>
          <w:rStyle w:val="Estilonormaltextrun111pto"/>
        </w:rPr>
        <w:t xml:space="preserve"> en este procedimiento se </w:t>
      </w:r>
      <w:r w:rsidR="008F7209">
        <w:rPr>
          <w:rStyle w:val="Estilonormaltextrun111pto"/>
        </w:rPr>
        <w:t xml:space="preserve">entenderán como referidas </w:t>
      </w:r>
      <w:r w:rsidRPr="004C4832">
        <w:rPr>
          <w:rStyle w:val="Estilonormaltextrun111pto"/>
        </w:rPr>
        <w:t xml:space="preserve">al </w:t>
      </w:r>
      <w:r w:rsidRPr="003E5954">
        <w:rPr>
          <w:rStyle w:val="Estilonormaltextrun111pto"/>
          <w:i/>
        </w:rPr>
        <w:t>Reglamento (UE) 2017/2195 por el que se establece una directriz sobre el balance eléctrico.</w:t>
      </w:r>
    </w:p>
    <w:p w14:paraId="19AF04AB" w14:textId="63A9BE3F" w:rsidR="4AC58D8B" w:rsidRDefault="4AC58D8B" w:rsidP="00744BE7">
      <w:pPr>
        <w:spacing w:before="120"/>
        <w:rPr>
          <w:rStyle w:val="Estilonormaltextrun111pto"/>
        </w:rPr>
      </w:pPr>
      <w:r w:rsidRPr="004C4832">
        <w:rPr>
          <w:rStyle w:val="Estilonormaltextrun111pto"/>
        </w:rPr>
        <w:t xml:space="preserve">Las referencias a </w:t>
      </w:r>
      <w:r w:rsidRPr="008F7209">
        <w:rPr>
          <w:rStyle w:val="Estilonormaltextrun111pto"/>
          <w:b/>
        </w:rPr>
        <w:t>PMD</w:t>
      </w:r>
      <w:r w:rsidRPr="004C4832">
        <w:rPr>
          <w:rStyle w:val="Estilonormaltextrun111pto"/>
        </w:rPr>
        <w:t xml:space="preserve"> en las fórmulas de este procedimiento de operación </w:t>
      </w:r>
      <w:r w:rsidR="008F7209">
        <w:rPr>
          <w:rStyle w:val="Estilonormaltextrun111pto"/>
        </w:rPr>
        <w:t xml:space="preserve">se entenderán como referidas al </w:t>
      </w:r>
      <w:r w:rsidRPr="004C4832">
        <w:rPr>
          <w:rStyle w:val="Estilonormaltextrun111pto"/>
        </w:rPr>
        <w:t>precio del mercado diario.</w:t>
      </w:r>
    </w:p>
    <w:bookmarkEnd w:id="15"/>
    <w:p w14:paraId="01F469B8" w14:textId="77777777" w:rsidR="000C2057" w:rsidRPr="004C4832" w:rsidRDefault="000C2057" w:rsidP="00F16118">
      <w:pPr>
        <w:spacing w:before="120" w:after="0"/>
        <w:rPr>
          <w:rStyle w:val="Estilonormaltextrun111pto"/>
        </w:rPr>
      </w:pPr>
    </w:p>
    <w:p w14:paraId="78A85C3F" w14:textId="25F7A3BE" w:rsidR="004C4832" w:rsidRDefault="004C4832" w:rsidP="009F786B">
      <w:pPr>
        <w:pStyle w:val="BEGO"/>
        <w:numPr>
          <w:ilvl w:val="1"/>
          <w:numId w:val="21"/>
        </w:numPr>
      </w:pPr>
      <w:r>
        <w:t>Definiciones</w:t>
      </w:r>
    </w:p>
    <w:p w14:paraId="28516885" w14:textId="77777777" w:rsidR="00F16118" w:rsidRPr="00F16118" w:rsidRDefault="00F16118" w:rsidP="00744BE7">
      <w:pPr>
        <w:pStyle w:val="PlainText"/>
        <w:spacing w:after="120"/>
        <w:rPr>
          <w:lang w:eastAsia="en-US"/>
        </w:rPr>
      </w:pPr>
    </w:p>
    <w:p w14:paraId="4F12AD1E" w14:textId="1E72D9BF" w:rsidR="0089085C" w:rsidRPr="004C4832" w:rsidRDefault="0089085C" w:rsidP="00744BE7">
      <w:pPr>
        <w:spacing w:before="120"/>
        <w:rPr>
          <w:rStyle w:val="Estilonormaltextrun111pto"/>
        </w:rPr>
      </w:pPr>
      <w:r w:rsidRPr="004C4832">
        <w:rPr>
          <w:rStyle w:val="Estilonormaltextrun111pto"/>
        </w:rPr>
        <w:t xml:space="preserve">«Participante en el mercado»: persona física o jurídica que está generando, comprando o vendiendo electricidad, que participa en la agregación o que es un gestor de la participación activa de la demanda o servicios de almacenamiento de energía, incluida la emisión de </w:t>
      </w:r>
      <w:r w:rsidR="00270C16">
        <w:rPr>
          <w:rStyle w:val="Estilonormaltextrun111pto"/>
        </w:rPr>
        <w:t>ó</w:t>
      </w:r>
      <w:r w:rsidRPr="004C4832">
        <w:rPr>
          <w:rStyle w:val="Estilonormaltextrun111pto"/>
        </w:rPr>
        <w:t>rdenes de negociación, en uno o varios de los mercados de la electricidad, entre ellos los mercados de la energía de balance.  Definición 25) del artículo 2 del Reglamento (UE) 2019/943. </w:t>
      </w:r>
    </w:p>
    <w:p w14:paraId="724887EC" w14:textId="67C1D994" w:rsidR="00270C16" w:rsidRPr="00776FA9" w:rsidRDefault="0089085C" w:rsidP="00270C16">
      <w:pPr>
        <w:spacing w:before="120"/>
        <w:rPr>
          <w:rStyle w:val="Estilonormaltextrun111pto"/>
        </w:rPr>
      </w:pPr>
      <w:r w:rsidRPr="00776FA9">
        <w:rPr>
          <w:rStyle w:val="Estilonormaltextrun111pto"/>
        </w:rPr>
        <w:t> «Sujeto de liquidación responsable del balance</w:t>
      </w:r>
      <w:r w:rsidR="00845BDD">
        <w:rPr>
          <w:rStyle w:val="Estilonormaltextrun111pto"/>
        </w:rPr>
        <w:t xml:space="preserve"> (</w:t>
      </w:r>
      <w:r w:rsidR="00845BDD" w:rsidRPr="00776FA9">
        <w:rPr>
          <w:rStyle w:val="Estilonormaltextrun111pto"/>
        </w:rPr>
        <w:t>BRP por sus siglas en inglés</w:t>
      </w:r>
      <w:r w:rsidR="00845BDD">
        <w:rPr>
          <w:rStyle w:val="Estilonormaltextrun111pto"/>
        </w:rPr>
        <w:t>)</w:t>
      </w:r>
      <w:r w:rsidRPr="00776FA9">
        <w:rPr>
          <w:rStyle w:val="Estilonormaltextrun111pto"/>
        </w:rPr>
        <w:t>»: participante en el mercado, o su representante elegido, responsable de sus desvíos en el mercado de la electricidad. Definición 14) del artículo 2 del Reglamento (UE) 2019/943</w:t>
      </w:r>
      <w:r w:rsidR="00845BDD">
        <w:rPr>
          <w:rStyle w:val="Estilonormaltextrun111pto"/>
        </w:rPr>
        <w:t>.</w:t>
      </w:r>
      <w:r w:rsidR="00270C16" w:rsidRPr="00776FA9" w:rsidDel="00270C16">
        <w:rPr>
          <w:rStyle w:val="Estilonormaltextrun111pto"/>
        </w:rPr>
        <w:t xml:space="preserve"> </w:t>
      </w:r>
    </w:p>
    <w:p w14:paraId="3BDF4E95" w14:textId="77777777" w:rsidR="0089085C" w:rsidRPr="004C4832" w:rsidRDefault="0089085C" w:rsidP="00270C16">
      <w:pPr>
        <w:spacing w:before="120"/>
        <w:rPr>
          <w:rStyle w:val="Estilonormaltextrun111pto"/>
        </w:rPr>
      </w:pPr>
      <w:r w:rsidRPr="004C4832">
        <w:rPr>
          <w:rStyle w:val="Estilonormaltextrun111pto"/>
        </w:rPr>
        <w:t>«Responsabilidad en materia de balance»: todos los participantes del mercado serán responsables de los desvíos que causen en el sistema («responsabilidad de balance»). A tal fin, los participantes del mercado serán sujetos de liquidación responsables del balance o delegarán contractualmente su responsabilidad en un sujeto de liquidación responsable del balance de su elección. Cada sujeto de liquidación responsable del balance responderá financieramente de los desvíos y se esforzará por lograr el equilibrio o por contribuir a que el sistema eléctrico esté en equilibrio.  Artículo 5 del Reglamento (UE) 2019/943. </w:t>
      </w:r>
    </w:p>
    <w:p w14:paraId="3EBD07D9" w14:textId="709411BE" w:rsidR="0089085C" w:rsidRPr="00776FA9" w:rsidRDefault="0089085C" w:rsidP="00744BE7">
      <w:pPr>
        <w:spacing w:before="120"/>
        <w:rPr>
          <w:rStyle w:val="Estilonormaltextrun111pto"/>
        </w:rPr>
      </w:pPr>
      <w:r w:rsidRPr="00776FA9">
        <w:rPr>
          <w:rStyle w:val="Estilonormaltextrun111pto"/>
        </w:rPr>
        <w:t> «Proveedor de servicios de balance (BSP, por sus siglas en inglés)»: participante en el mercado que suministra energía de balance y/o reserva de balance a los TSO, tal como se define en el punto (12) del artículo 2 del Reglamento (UE) 2019/943. </w:t>
      </w:r>
    </w:p>
    <w:p w14:paraId="3D4889DC" w14:textId="12C4E2E7" w:rsidR="0089085C" w:rsidRPr="00776FA9" w:rsidRDefault="2521FEB7" w:rsidP="00744BE7">
      <w:pPr>
        <w:spacing w:before="120"/>
        <w:rPr>
          <w:rStyle w:val="Estilonormaltextrun111pto"/>
        </w:rPr>
      </w:pPr>
      <w:r w:rsidRPr="00776FA9">
        <w:rPr>
          <w:rStyle w:val="Estilonormaltextrun111pto"/>
        </w:rPr>
        <w:t>«</w:t>
      </w:r>
      <w:r w:rsidR="0089085C" w:rsidRPr="004C4832">
        <w:rPr>
          <w:rStyle w:val="Estilonormaltextrun111pto"/>
        </w:rPr>
        <w:t>Unidad de programación (UP)</w:t>
      </w:r>
      <w:r w:rsidR="4B57B305" w:rsidRPr="00776FA9">
        <w:rPr>
          <w:rStyle w:val="Estilonormaltextrun111pto"/>
        </w:rPr>
        <w:t>»</w:t>
      </w:r>
      <w:r w:rsidR="16CAC915" w:rsidRPr="004C4832">
        <w:rPr>
          <w:rStyle w:val="Estilonormaltextrun111pto"/>
        </w:rPr>
        <w:t>:</w:t>
      </w:r>
      <w:r w:rsidR="0089085C" w:rsidRPr="004C4832">
        <w:rPr>
          <w:rStyle w:val="Estilonormaltextrun111pto"/>
        </w:rPr>
        <w:t xml:space="preserve"> es la unidad elemental </w:t>
      </w:r>
      <w:r w:rsidR="00FE6B61">
        <w:rPr>
          <w:rStyle w:val="Estilonormaltextrun111pto"/>
        </w:rPr>
        <w:t>por medio de la cual se establecen</w:t>
      </w:r>
      <w:r w:rsidR="0089085C" w:rsidRPr="004C4832">
        <w:rPr>
          <w:rStyle w:val="Estilonormaltextrun111pto"/>
        </w:rPr>
        <w:t xml:space="preserve"> los programas de energía en el mercado mayorista de electricidad definidos en el procedimiento de operación 3.1</w:t>
      </w:r>
      <w:r w:rsidR="0089085C" w:rsidRPr="00776FA9">
        <w:rPr>
          <w:rStyle w:val="Estilonormaltextrun111pto"/>
        </w:rPr>
        <w:t> </w:t>
      </w:r>
    </w:p>
    <w:p w14:paraId="6E73B4B3" w14:textId="5D85F8A4" w:rsidR="0089085C" w:rsidRPr="004C4832" w:rsidRDefault="156719BC" w:rsidP="00744BE7">
      <w:pPr>
        <w:spacing w:before="120"/>
        <w:rPr>
          <w:rStyle w:val="Estilonormaltextrun111pto"/>
        </w:rPr>
      </w:pPr>
      <w:r w:rsidRPr="00776FA9">
        <w:rPr>
          <w:rStyle w:val="Estilonormaltextrun111pto"/>
        </w:rPr>
        <w:t>«</w:t>
      </w:r>
      <w:r w:rsidR="0089085C" w:rsidRPr="004C4832">
        <w:rPr>
          <w:rStyle w:val="Estilonormaltextrun111pto"/>
        </w:rPr>
        <w:t>Programas de intercambio transfronterizos de producto RR</w:t>
      </w:r>
      <w:r w:rsidR="020C5117" w:rsidRPr="00776FA9">
        <w:rPr>
          <w:rStyle w:val="Estilonormaltextrun111pto"/>
        </w:rPr>
        <w:t>»</w:t>
      </w:r>
      <w:r w:rsidR="0089085C" w:rsidRPr="004C4832">
        <w:rPr>
          <w:rStyle w:val="Estilonormaltextrun111pto"/>
        </w:rPr>
        <w:t xml:space="preserve"> o </w:t>
      </w:r>
      <w:r w:rsidR="007E2974" w:rsidRPr="00776FA9">
        <w:rPr>
          <w:rStyle w:val="Estilonormaltextrun111pto"/>
        </w:rPr>
        <w:t>«</w:t>
      </w:r>
      <w:r w:rsidR="0089085C" w:rsidRPr="004C4832">
        <w:rPr>
          <w:rStyle w:val="Estilonormaltextrun111pto"/>
        </w:rPr>
        <w:t>Programas de intercambio RR</w:t>
      </w:r>
      <w:r w:rsidR="1BEB4CB0" w:rsidRPr="00776FA9">
        <w:rPr>
          <w:rStyle w:val="Estilonormaltextrun111pto"/>
        </w:rPr>
        <w:t>»</w:t>
      </w:r>
      <w:r w:rsidR="03E9CC59" w:rsidRPr="00776FA9">
        <w:rPr>
          <w:rStyle w:val="Estilonormaltextrun111pto"/>
        </w:rPr>
        <w:t>:</w:t>
      </w:r>
      <w:r w:rsidR="002E3489">
        <w:rPr>
          <w:rStyle w:val="Estilonormaltextrun111pto"/>
        </w:rPr>
        <w:t xml:space="preserve"> </w:t>
      </w:r>
      <w:r w:rsidR="0089085C" w:rsidRPr="004C4832">
        <w:rPr>
          <w:rStyle w:val="Estilonormaltextrun111pto"/>
        </w:rPr>
        <w:t>programas de intercambio establecidos como energía de balance del producto de reservas de sustitución (</w:t>
      </w:r>
      <w:proofErr w:type="spellStart"/>
      <w:r w:rsidR="0089085C" w:rsidRPr="004C4832">
        <w:rPr>
          <w:rStyle w:val="Estilonormaltextrun111pto"/>
        </w:rPr>
        <w:t>Replacement</w:t>
      </w:r>
      <w:proofErr w:type="spellEnd"/>
      <w:r w:rsidR="0089085C" w:rsidRPr="004C4832">
        <w:rPr>
          <w:rStyle w:val="Estilonormaltextrun111pto"/>
        </w:rPr>
        <w:t xml:space="preserve"> Reserves, RR por sus siglas en inglés)</w:t>
      </w:r>
      <w:r w:rsidR="541057D2" w:rsidRPr="00776FA9">
        <w:rPr>
          <w:rStyle w:val="Estilonormaltextrun111pto"/>
        </w:rPr>
        <w:t>.</w:t>
      </w:r>
    </w:p>
    <w:p w14:paraId="0561C16D" w14:textId="4B5AB0EC" w:rsidR="0089085C" w:rsidRDefault="52AE6773" w:rsidP="00744BE7">
      <w:pPr>
        <w:spacing w:before="120"/>
        <w:rPr>
          <w:rStyle w:val="Estilonormaltextrun111pto"/>
        </w:rPr>
      </w:pPr>
      <w:r w:rsidRPr="00776FA9">
        <w:rPr>
          <w:rStyle w:val="Estilonormaltextrun111pto"/>
        </w:rPr>
        <w:t>«</w:t>
      </w:r>
      <w:r w:rsidR="0089085C" w:rsidRPr="004C4832">
        <w:rPr>
          <w:rStyle w:val="Estilonormaltextrun111pto"/>
        </w:rPr>
        <w:t>Proceso de compensación de desequilibrios</w:t>
      </w:r>
      <w:r w:rsidR="459AEDBE" w:rsidRPr="00776FA9">
        <w:rPr>
          <w:rStyle w:val="Estilonormaltextrun111pto"/>
        </w:rPr>
        <w:t>»</w:t>
      </w:r>
      <w:r w:rsidR="33B68187" w:rsidRPr="00776FA9">
        <w:rPr>
          <w:rStyle w:val="Estilonormaltextrun111pto"/>
        </w:rPr>
        <w:t>:</w:t>
      </w:r>
      <w:r w:rsidR="002E3489">
        <w:rPr>
          <w:rStyle w:val="Estilonormaltextrun111pto"/>
        </w:rPr>
        <w:t xml:space="preserve"> </w:t>
      </w:r>
      <w:r w:rsidR="0089085C" w:rsidRPr="004C4832">
        <w:rPr>
          <w:rStyle w:val="Estilonormaltextrun111pto"/>
        </w:rPr>
        <w:t xml:space="preserve">proceso </w:t>
      </w:r>
      <w:proofErr w:type="spellStart"/>
      <w:r w:rsidR="0089085C" w:rsidRPr="004C4832">
        <w:rPr>
          <w:rStyle w:val="Estilonormaltextrun111pto"/>
        </w:rPr>
        <w:t>Imbalance</w:t>
      </w:r>
      <w:proofErr w:type="spellEnd"/>
      <w:r w:rsidR="0089085C" w:rsidRPr="004C4832">
        <w:rPr>
          <w:rStyle w:val="Estilonormaltextrun111pto"/>
        </w:rPr>
        <w:t xml:space="preserve"> </w:t>
      </w:r>
      <w:proofErr w:type="spellStart"/>
      <w:r w:rsidR="0089085C" w:rsidRPr="004C4832">
        <w:rPr>
          <w:rStyle w:val="Estilonormaltextrun111pto"/>
        </w:rPr>
        <w:t>Netting</w:t>
      </w:r>
      <w:proofErr w:type="spellEnd"/>
      <w:r w:rsidR="0089085C" w:rsidRPr="004C4832">
        <w:rPr>
          <w:rStyle w:val="Estilonormaltextrun111pto"/>
        </w:rPr>
        <w:t xml:space="preserve"> </w:t>
      </w:r>
      <w:r w:rsidR="3D30662B" w:rsidRPr="00776FA9">
        <w:rPr>
          <w:rStyle w:val="Estilonormaltextrun111pto"/>
        </w:rPr>
        <w:t>(</w:t>
      </w:r>
      <w:r w:rsidR="0089085C" w:rsidRPr="004C4832">
        <w:rPr>
          <w:rStyle w:val="Estilonormaltextrun111pto"/>
        </w:rPr>
        <w:t>IN por sus siglas en inglés)</w:t>
      </w:r>
    </w:p>
    <w:p w14:paraId="5B60FD1B" w14:textId="77777777" w:rsidR="00776FA9" w:rsidRPr="004C4832" w:rsidRDefault="00776FA9" w:rsidP="00776FA9">
      <w:pPr>
        <w:spacing w:before="120" w:after="0"/>
        <w:rPr>
          <w:rStyle w:val="Estilonormaltextrun111pto"/>
        </w:rPr>
      </w:pPr>
    </w:p>
    <w:p w14:paraId="51BDFF70" w14:textId="0A244BD0" w:rsidR="00B6460E" w:rsidRDefault="00A8459D" w:rsidP="007D6FDC">
      <w:pPr>
        <w:pStyle w:val="BEGO"/>
        <w:numPr>
          <w:ilvl w:val="0"/>
          <w:numId w:val="21"/>
        </w:numPr>
        <w:ind w:left="426" w:hanging="284"/>
      </w:pPr>
      <w:r w:rsidRPr="00361213">
        <w:t>Criterios generales</w:t>
      </w:r>
      <w:r w:rsidR="00FE6E47" w:rsidRPr="00361213">
        <w:t>.</w:t>
      </w:r>
      <w:r w:rsidR="00D070FC" w:rsidRPr="00361213">
        <w:t xml:space="preserve"> </w:t>
      </w:r>
      <w:bookmarkStart w:id="17" w:name="_Toc116735952"/>
      <w:bookmarkStart w:id="18" w:name="_Toc258486707"/>
    </w:p>
    <w:p w14:paraId="2D7D102E" w14:textId="6A1940E4" w:rsidR="008A160D" w:rsidRPr="008D2E0A" w:rsidRDefault="008A160D" w:rsidP="00744BE7">
      <w:pPr>
        <w:spacing w:after="120"/>
        <w:rPr>
          <w:rFonts w:cs="Arial"/>
          <w:sz w:val="22"/>
          <w:szCs w:val="22"/>
        </w:rPr>
      </w:pPr>
    </w:p>
    <w:p w14:paraId="57BA57CE" w14:textId="2A151C9A" w:rsidR="00D070FC" w:rsidRDefault="00D070FC" w:rsidP="00776FA9">
      <w:pPr>
        <w:pStyle w:val="BEGO"/>
        <w:numPr>
          <w:ilvl w:val="1"/>
          <w:numId w:val="21"/>
        </w:numPr>
        <w:ind w:left="788" w:hanging="646"/>
      </w:pPr>
      <w:r w:rsidRPr="00B6460E">
        <w:t>Criterio de signos</w:t>
      </w:r>
      <w:bookmarkEnd w:id="17"/>
      <w:bookmarkEnd w:id="18"/>
      <w:r w:rsidR="00FE6E47" w:rsidRPr="00B6460E">
        <w:t>.</w:t>
      </w:r>
    </w:p>
    <w:p w14:paraId="06F714FE" w14:textId="77777777" w:rsidR="00F16118" w:rsidRPr="00744BE7" w:rsidRDefault="00F16118" w:rsidP="00744BE7">
      <w:pPr>
        <w:pStyle w:val="PlainText"/>
        <w:spacing w:after="120"/>
        <w:rPr>
          <w:lang w:eastAsia="en-US"/>
        </w:rPr>
      </w:pPr>
    </w:p>
    <w:p w14:paraId="22C764B0" w14:textId="0727CE31" w:rsidR="00D070FC" w:rsidRDefault="00D070FC" w:rsidP="008A160D">
      <w:pPr>
        <w:spacing w:before="120" w:after="0"/>
        <w:rPr>
          <w:rFonts w:cs="Arial"/>
          <w:sz w:val="22"/>
          <w:szCs w:val="22"/>
        </w:rPr>
      </w:pPr>
      <w:r w:rsidRPr="008A160D">
        <w:rPr>
          <w:rFonts w:cs="Arial"/>
          <w:sz w:val="22"/>
          <w:szCs w:val="22"/>
        </w:rPr>
        <w:t>El criterio de signos adoptado en las fórmulas de este procedimiento</w:t>
      </w:r>
      <w:r w:rsidR="00FE6E47" w:rsidRPr="008A160D">
        <w:rPr>
          <w:rFonts w:cs="Arial"/>
          <w:sz w:val="22"/>
          <w:szCs w:val="22"/>
        </w:rPr>
        <w:t xml:space="preserve"> de operación</w:t>
      </w:r>
      <w:r w:rsidRPr="008A160D">
        <w:rPr>
          <w:rFonts w:cs="Arial"/>
          <w:sz w:val="22"/>
          <w:szCs w:val="22"/>
        </w:rPr>
        <w:t xml:space="preserve"> es el siguiente:</w:t>
      </w:r>
    </w:p>
    <w:p w14:paraId="1D1DD5D1" w14:textId="77777777" w:rsidR="008A160D" w:rsidRPr="008A160D" w:rsidRDefault="008A160D" w:rsidP="008D2E0A">
      <w:pPr>
        <w:spacing w:after="0"/>
        <w:rPr>
          <w:rFonts w:cs="Arial"/>
          <w:sz w:val="22"/>
          <w:szCs w:val="22"/>
        </w:rPr>
      </w:pPr>
    </w:p>
    <w:p w14:paraId="566E6829" w14:textId="77777777" w:rsidR="00D070FC" w:rsidRPr="0019150B" w:rsidRDefault="00D070FC" w:rsidP="00FE6DF0">
      <w:pPr>
        <w:numPr>
          <w:ilvl w:val="0"/>
          <w:numId w:val="5"/>
        </w:numPr>
        <w:autoSpaceDE w:val="0"/>
        <w:autoSpaceDN w:val="0"/>
        <w:adjustRightInd w:val="0"/>
        <w:rPr>
          <w:rStyle w:val="Estilo11pto"/>
        </w:rPr>
      </w:pPr>
      <w:r w:rsidRPr="0019150B">
        <w:rPr>
          <w:rStyle w:val="Estilo11pto"/>
        </w:rPr>
        <w:t>La producción e importación de energía tienen signo positivo. El consumo y exportación de energía tienen signo negativo.</w:t>
      </w:r>
    </w:p>
    <w:p w14:paraId="649EDDE2" w14:textId="77777777" w:rsidR="00D070FC" w:rsidRPr="0019150B" w:rsidRDefault="00D070FC" w:rsidP="00FE6DF0">
      <w:pPr>
        <w:numPr>
          <w:ilvl w:val="0"/>
          <w:numId w:val="5"/>
        </w:numPr>
        <w:autoSpaceDE w:val="0"/>
        <w:autoSpaceDN w:val="0"/>
        <w:adjustRightInd w:val="0"/>
        <w:rPr>
          <w:rStyle w:val="Estilo11pto"/>
        </w:rPr>
      </w:pPr>
      <w:r w:rsidRPr="0019150B">
        <w:rPr>
          <w:rStyle w:val="Estilo11pto"/>
        </w:rPr>
        <w:t>La energía a subir tiene signo positivo. Se define la energía a subir como los incrementos de producción o importación de energía y las disminuciones de consumo o exportación de energía.</w:t>
      </w:r>
    </w:p>
    <w:p w14:paraId="3DB32402" w14:textId="77777777" w:rsidR="00D070FC" w:rsidRPr="0019150B" w:rsidRDefault="00D070FC" w:rsidP="00FE6DF0">
      <w:pPr>
        <w:numPr>
          <w:ilvl w:val="0"/>
          <w:numId w:val="5"/>
        </w:numPr>
        <w:autoSpaceDE w:val="0"/>
        <w:autoSpaceDN w:val="0"/>
        <w:adjustRightInd w:val="0"/>
        <w:rPr>
          <w:rStyle w:val="Estilo11pto"/>
        </w:rPr>
      </w:pPr>
      <w:r w:rsidRPr="0019150B">
        <w:rPr>
          <w:rStyle w:val="Estilo11pto"/>
        </w:rPr>
        <w:t>La energía a bajar tiene signo negativo. Se define la energía a bajar como las disminuciones de producción o importación de energía y los incrementos de consumo o exportación de energía.</w:t>
      </w:r>
    </w:p>
    <w:p w14:paraId="4FCE2852" w14:textId="7795CCF0" w:rsidR="008451B1" w:rsidRPr="0019150B" w:rsidRDefault="00D070FC" w:rsidP="00A918D5">
      <w:pPr>
        <w:numPr>
          <w:ilvl w:val="0"/>
          <w:numId w:val="5"/>
        </w:numPr>
        <w:autoSpaceDE w:val="0"/>
        <w:autoSpaceDN w:val="0"/>
        <w:adjustRightInd w:val="0"/>
        <w:rPr>
          <w:rStyle w:val="Estilo11pto"/>
        </w:rPr>
      </w:pPr>
      <w:r w:rsidRPr="0019150B">
        <w:rPr>
          <w:rStyle w:val="Estilo11pto"/>
        </w:rPr>
        <w:t>Los derechos de cobro tienen signo positivo. Las obligaciones de pago tienen signo negativo.</w:t>
      </w:r>
    </w:p>
    <w:p w14:paraId="714A0F2D" w14:textId="77777777" w:rsidR="00A918D5" w:rsidRPr="0019150B" w:rsidRDefault="00A918D5" w:rsidP="00A918D5">
      <w:pPr>
        <w:numPr>
          <w:ilvl w:val="0"/>
          <w:numId w:val="5"/>
        </w:numPr>
        <w:autoSpaceDE w:val="0"/>
        <w:autoSpaceDN w:val="0"/>
        <w:adjustRightInd w:val="0"/>
        <w:rPr>
          <w:rStyle w:val="Estilo11pto"/>
        </w:rPr>
      </w:pPr>
      <w:r w:rsidRPr="0019150B">
        <w:rPr>
          <w:rStyle w:val="Estilo11pto"/>
        </w:rPr>
        <w:t>Los derechos de cobro que resulten con signo negativo (debido a precios negativos) se convertirán en obligaciones de pago. Las obligaciones de pago con signo positivo (debido a precios negativos) se convertirán en derechos de cobro.</w:t>
      </w:r>
    </w:p>
    <w:p w14:paraId="48E416C3" w14:textId="77777777" w:rsidR="00A918D5" w:rsidRPr="00361213" w:rsidRDefault="00A918D5" w:rsidP="008451B1">
      <w:pPr>
        <w:autoSpaceDE w:val="0"/>
        <w:autoSpaceDN w:val="0"/>
        <w:adjustRightInd w:val="0"/>
        <w:ind w:left="0"/>
        <w:rPr>
          <w:rFonts w:cs="Arial"/>
          <w:sz w:val="22"/>
          <w:szCs w:val="22"/>
        </w:rPr>
      </w:pPr>
    </w:p>
    <w:p w14:paraId="709ACBED" w14:textId="7311ECE5" w:rsidR="00D070FC" w:rsidRDefault="00D070FC" w:rsidP="00776FA9">
      <w:pPr>
        <w:pStyle w:val="BEGO"/>
        <w:numPr>
          <w:ilvl w:val="1"/>
          <w:numId w:val="21"/>
        </w:numPr>
        <w:ind w:left="788" w:hanging="646"/>
      </w:pPr>
      <w:bookmarkStart w:id="19" w:name="_Toc116735953"/>
      <w:bookmarkStart w:id="20" w:name="_Toc258486708"/>
      <w:r w:rsidRPr="008D2E0A">
        <w:t>Magnitudes</w:t>
      </w:r>
      <w:bookmarkEnd w:id="19"/>
      <w:bookmarkEnd w:id="20"/>
      <w:r w:rsidR="00FE6E47" w:rsidRPr="008D2E0A">
        <w:t>.</w:t>
      </w:r>
    </w:p>
    <w:p w14:paraId="11BA0681" w14:textId="77777777" w:rsidR="00744BE7" w:rsidRPr="00744BE7" w:rsidRDefault="00744BE7" w:rsidP="00744BE7">
      <w:pPr>
        <w:pStyle w:val="PlainText"/>
        <w:spacing w:after="120"/>
        <w:rPr>
          <w:lang w:eastAsia="en-US"/>
        </w:rPr>
      </w:pPr>
    </w:p>
    <w:p w14:paraId="7D8E2733" w14:textId="6FC30555" w:rsidR="00D070FC" w:rsidRDefault="00D070FC" w:rsidP="008D2E0A">
      <w:pPr>
        <w:spacing w:before="120" w:after="0"/>
        <w:rPr>
          <w:rFonts w:cs="Arial"/>
          <w:sz w:val="22"/>
          <w:szCs w:val="22"/>
        </w:rPr>
      </w:pPr>
      <w:r w:rsidRPr="008D2E0A">
        <w:rPr>
          <w:rFonts w:cs="Arial"/>
          <w:sz w:val="22"/>
          <w:szCs w:val="22"/>
        </w:rPr>
        <w:t>Las magnitudes a las que se hace referencia en los textos y fórmulas de este procedimiento de operación se entenderán expresadas en las siguientes unidades:</w:t>
      </w:r>
    </w:p>
    <w:p w14:paraId="27B07150" w14:textId="77777777" w:rsidR="008D2E0A" w:rsidRPr="008D2E0A" w:rsidRDefault="008D2E0A" w:rsidP="008D2E0A">
      <w:pPr>
        <w:spacing w:after="0"/>
        <w:rPr>
          <w:rFonts w:cs="Arial"/>
          <w:sz w:val="22"/>
          <w:szCs w:val="22"/>
        </w:rPr>
      </w:pPr>
    </w:p>
    <w:p w14:paraId="5182C324" w14:textId="77777777" w:rsidR="00D070FC" w:rsidRPr="0019150B" w:rsidRDefault="00D070FC" w:rsidP="0001267A">
      <w:pPr>
        <w:numPr>
          <w:ilvl w:val="0"/>
          <w:numId w:val="7"/>
        </w:numPr>
        <w:rPr>
          <w:rStyle w:val="Estilo11pto"/>
        </w:rPr>
      </w:pPr>
      <w:r w:rsidRPr="0019150B">
        <w:rPr>
          <w:rStyle w:val="Estilo11pto"/>
        </w:rPr>
        <w:t xml:space="preserve">Las magnitudes de energía se entenderán expresadas en MWh con el número de decimales en los que se realice la asignación o medición de energía en cada caso </w:t>
      </w:r>
      <w:r w:rsidR="00C07E87" w:rsidRPr="0019150B">
        <w:rPr>
          <w:rStyle w:val="Estilo11pto"/>
        </w:rPr>
        <w:t xml:space="preserve">y </w:t>
      </w:r>
      <w:r w:rsidRPr="0019150B">
        <w:rPr>
          <w:rStyle w:val="Estilo11pto"/>
        </w:rPr>
        <w:t>hasta un máximo de tres decimales.</w:t>
      </w:r>
    </w:p>
    <w:p w14:paraId="20852069" w14:textId="77777777" w:rsidR="00D070FC" w:rsidRPr="0019150B" w:rsidRDefault="00D070FC" w:rsidP="0001267A">
      <w:pPr>
        <w:numPr>
          <w:ilvl w:val="0"/>
          <w:numId w:val="7"/>
        </w:numPr>
        <w:rPr>
          <w:rStyle w:val="Estilo11pto"/>
        </w:rPr>
      </w:pPr>
      <w:r w:rsidRPr="0019150B">
        <w:rPr>
          <w:rStyle w:val="Estilo11pto"/>
        </w:rPr>
        <w:t xml:space="preserve">Las magnitudes de potencia se entenderán expresadas en MW con el número de decimales en los que se realice la asignación o medición de potencia en cada caso </w:t>
      </w:r>
      <w:r w:rsidR="00C07E87" w:rsidRPr="0019150B">
        <w:rPr>
          <w:rStyle w:val="Estilo11pto"/>
        </w:rPr>
        <w:t xml:space="preserve">y </w:t>
      </w:r>
      <w:r w:rsidRPr="0019150B">
        <w:rPr>
          <w:rStyle w:val="Estilo11pto"/>
        </w:rPr>
        <w:t>hasta un máximo de tres decimales.</w:t>
      </w:r>
    </w:p>
    <w:p w14:paraId="2E3917F0" w14:textId="77777777" w:rsidR="00D070FC" w:rsidRPr="0019150B" w:rsidRDefault="00D070FC" w:rsidP="0001267A">
      <w:pPr>
        <w:numPr>
          <w:ilvl w:val="0"/>
          <w:numId w:val="7"/>
        </w:numPr>
        <w:rPr>
          <w:rStyle w:val="Estilo11pto"/>
        </w:rPr>
      </w:pPr>
      <w:r w:rsidRPr="0019150B">
        <w:rPr>
          <w:rStyle w:val="Estilo11pto"/>
        </w:rPr>
        <w:t>Los precios de energía se entenderán expresados en euros por MWh</w:t>
      </w:r>
      <w:r w:rsidR="0035629C" w:rsidRPr="0019150B">
        <w:rPr>
          <w:rStyle w:val="Estilo11pto"/>
        </w:rPr>
        <w:t xml:space="preserve"> </w:t>
      </w:r>
      <w:r w:rsidR="00E663A3" w:rsidRPr="0019150B">
        <w:rPr>
          <w:rStyle w:val="Estilo11pto"/>
        </w:rPr>
        <w:t>con</w:t>
      </w:r>
      <w:r w:rsidR="00A97723" w:rsidRPr="0019150B">
        <w:rPr>
          <w:rStyle w:val="Estilo11pto"/>
        </w:rPr>
        <w:t xml:space="preserve"> la precisión con la que se determinen en cada mercado.</w:t>
      </w:r>
      <w:r w:rsidRPr="0019150B">
        <w:rPr>
          <w:rStyle w:val="Estilo11pto"/>
        </w:rPr>
        <w:t xml:space="preserve"> </w:t>
      </w:r>
    </w:p>
    <w:p w14:paraId="5F582A14" w14:textId="77777777" w:rsidR="00D070FC" w:rsidRPr="0019150B" w:rsidRDefault="00D070FC" w:rsidP="0001267A">
      <w:pPr>
        <w:numPr>
          <w:ilvl w:val="0"/>
          <w:numId w:val="7"/>
        </w:numPr>
        <w:rPr>
          <w:rStyle w:val="Estilo11pto"/>
        </w:rPr>
      </w:pPr>
      <w:r w:rsidRPr="0019150B">
        <w:rPr>
          <w:rStyle w:val="Estilo11pto"/>
        </w:rPr>
        <w:t>Los precios de potencia se entenderán expresados en euros por MW</w:t>
      </w:r>
      <w:r w:rsidR="00CA51A5" w:rsidRPr="0019150B">
        <w:rPr>
          <w:rStyle w:val="Estilo11pto"/>
        </w:rPr>
        <w:t xml:space="preserve"> </w:t>
      </w:r>
      <w:r w:rsidR="00A97723" w:rsidRPr="0019150B">
        <w:rPr>
          <w:rStyle w:val="Estilo11pto"/>
        </w:rPr>
        <w:t>con la precisión con la que se determinen en cada mercado</w:t>
      </w:r>
      <w:r w:rsidRPr="0019150B">
        <w:rPr>
          <w:rStyle w:val="Estilo11pto"/>
        </w:rPr>
        <w:t>.</w:t>
      </w:r>
    </w:p>
    <w:p w14:paraId="54531D94" w14:textId="77777777" w:rsidR="00D070FC" w:rsidRPr="0019150B" w:rsidRDefault="00D070FC" w:rsidP="0001267A">
      <w:pPr>
        <w:numPr>
          <w:ilvl w:val="0"/>
          <w:numId w:val="7"/>
        </w:numPr>
        <w:rPr>
          <w:rStyle w:val="Estilo11pto"/>
        </w:rPr>
      </w:pPr>
      <w:r w:rsidRPr="0019150B">
        <w:rPr>
          <w:rStyle w:val="Estilo11pto"/>
        </w:rPr>
        <w:t xml:space="preserve">Los porcentajes se entenderán </w:t>
      </w:r>
      <w:r w:rsidR="00C07E87" w:rsidRPr="0019150B">
        <w:rPr>
          <w:rStyle w:val="Estilo11pto"/>
        </w:rPr>
        <w:t>ya divididos por 100</w:t>
      </w:r>
      <w:r w:rsidRPr="0019150B">
        <w:rPr>
          <w:rStyle w:val="Estilo11pto"/>
        </w:rPr>
        <w:t>.</w:t>
      </w:r>
    </w:p>
    <w:p w14:paraId="13A28837" w14:textId="152E48C4" w:rsidR="00D070FC" w:rsidRDefault="00D070FC" w:rsidP="0001267A">
      <w:pPr>
        <w:numPr>
          <w:ilvl w:val="0"/>
          <w:numId w:val="7"/>
        </w:numPr>
        <w:rPr>
          <w:rStyle w:val="Estilo11pto"/>
        </w:rPr>
      </w:pPr>
      <w:r w:rsidRPr="0C9AD51D">
        <w:rPr>
          <w:rStyle w:val="Estilo11pto"/>
        </w:rPr>
        <w:t>Los derechos de cobro y obligaciones de pago se entenderán expresados en euros con dos decimales</w:t>
      </w:r>
      <w:r w:rsidR="0001063B" w:rsidRPr="0C9AD51D">
        <w:rPr>
          <w:rStyle w:val="Estilo11pto"/>
        </w:rPr>
        <w:t>,</w:t>
      </w:r>
      <w:r w:rsidRPr="0C9AD51D">
        <w:rPr>
          <w:rStyle w:val="Estilo11pto"/>
        </w:rPr>
        <w:t xml:space="preserve"> efectuándose, en su caso, el redondeo necesario.</w:t>
      </w:r>
    </w:p>
    <w:p w14:paraId="7EDB0E30" w14:textId="30664921" w:rsidR="007D6FDC" w:rsidRDefault="6677987F" w:rsidP="0C9AD51D">
      <w:pPr>
        <w:numPr>
          <w:ilvl w:val="0"/>
          <w:numId w:val="7"/>
        </w:numPr>
      </w:pPr>
      <w:r w:rsidRPr="0C9AD51D">
        <w:rPr>
          <w:rFonts w:cs="Arial"/>
          <w:sz w:val="22"/>
          <w:szCs w:val="22"/>
        </w:rPr>
        <w:t xml:space="preserve">Los términos de las fórmulas de este procedimiento de operación se entenderán referidos a valores de </w:t>
      </w:r>
      <w:del w:id="21" w:author="LIQ" w:date="2021-02-05T10:51:00Z">
        <w:r w:rsidRPr="0C9AD51D" w:rsidDel="00A1305D">
          <w:rPr>
            <w:rFonts w:cs="Arial"/>
            <w:sz w:val="22"/>
            <w:szCs w:val="22"/>
          </w:rPr>
          <w:delText>una hora</w:delText>
        </w:r>
      </w:del>
      <w:ins w:id="22" w:author="LIQ" w:date="2021-02-05T10:51:00Z">
        <w:r w:rsidR="00A1305D">
          <w:rPr>
            <w:rFonts w:cs="Arial"/>
            <w:sz w:val="22"/>
            <w:szCs w:val="22"/>
          </w:rPr>
          <w:t>un cuarto de hora</w:t>
        </w:r>
      </w:ins>
      <w:r w:rsidRPr="0C9AD51D">
        <w:rPr>
          <w:rFonts w:cs="Arial"/>
          <w:sz w:val="22"/>
          <w:szCs w:val="22"/>
        </w:rPr>
        <w:t>, salvo mención expresa en otro sentido.</w:t>
      </w:r>
    </w:p>
    <w:p w14:paraId="2BAA495E" w14:textId="31E07E5B" w:rsidR="007D6FDC" w:rsidRDefault="007D6FDC" w:rsidP="008F7209">
      <w:pPr>
        <w:ind w:left="360"/>
        <w:rPr>
          <w:rStyle w:val="Estilo11pto"/>
        </w:rPr>
      </w:pPr>
    </w:p>
    <w:p w14:paraId="7EE51391" w14:textId="2A669845" w:rsidR="00503C39" w:rsidRDefault="00503C39">
      <w:pPr>
        <w:spacing w:after="0"/>
        <w:ind w:left="0"/>
        <w:jc w:val="left"/>
        <w:rPr>
          <w:rFonts w:asciiTheme="minorHAnsi" w:hAnsiTheme="minorHAnsi"/>
          <w:sz w:val="22"/>
          <w:szCs w:val="22"/>
        </w:rPr>
      </w:pPr>
      <w:r>
        <w:rPr>
          <w:rFonts w:asciiTheme="minorHAnsi" w:hAnsiTheme="minorHAnsi"/>
          <w:sz w:val="22"/>
          <w:szCs w:val="22"/>
        </w:rPr>
        <w:br w:type="page"/>
      </w:r>
    </w:p>
    <w:p w14:paraId="1A096411" w14:textId="3D937E68" w:rsidR="00503C39" w:rsidRPr="00A577EB" w:rsidRDefault="5E16C7D4" w:rsidP="4180549A">
      <w:pPr>
        <w:tabs>
          <w:tab w:val="left" w:pos="0"/>
        </w:tabs>
        <w:spacing w:after="0"/>
        <w:jc w:val="center"/>
        <w:rPr>
          <w:rFonts w:cs="Arial"/>
          <w:b/>
          <w:bCs/>
          <w:sz w:val="22"/>
          <w:szCs w:val="22"/>
        </w:rPr>
      </w:pPr>
      <w:r w:rsidRPr="0C9AD51D">
        <w:rPr>
          <w:rFonts w:cs="Arial"/>
          <w:b/>
          <w:bCs/>
          <w:sz w:val="22"/>
          <w:szCs w:val="22"/>
        </w:rPr>
        <w:t xml:space="preserve">II. </w:t>
      </w:r>
      <w:r w:rsidR="00503C39" w:rsidRPr="0C9AD51D">
        <w:rPr>
          <w:rFonts w:cs="Arial"/>
          <w:b/>
          <w:bCs/>
          <w:sz w:val="22"/>
          <w:szCs w:val="22"/>
        </w:rPr>
        <w:t>LIQUIDACIÓN DE</w:t>
      </w:r>
      <w:r w:rsidR="37852DB8" w:rsidRPr="0C9AD51D">
        <w:rPr>
          <w:rFonts w:cs="Arial"/>
          <w:b/>
          <w:bCs/>
          <w:sz w:val="22"/>
          <w:szCs w:val="22"/>
        </w:rPr>
        <w:t xml:space="preserve"> </w:t>
      </w:r>
      <w:r w:rsidR="00503C39" w:rsidRPr="0C9AD51D">
        <w:rPr>
          <w:rFonts w:cs="Arial"/>
          <w:b/>
          <w:bCs/>
          <w:sz w:val="22"/>
          <w:szCs w:val="22"/>
        </w:rPr>
        <w:t>L</w:t>
      </w:r>
      <w:r w:rsidR="3431908B" w:rsidRPr="0C9AD51D">
        <w:rPr>
          <w:rFonts w:cs="Arial"/>
          <w:b/>
          <w:bCs/>
          <w:sz w:val="22"/>
          <w:szCs w:val="22"/>
        </w:rPr>
        <w:t>A</w:t>
      </w:r>
      <w:r w:rsidR="00503C39" w:rsidRPr="0C9AD51D">
        <w:rPr>
          <w:rFonts w:cs="Arial"/>
          <w:b/>
          <w:bCs/>
          <w:sz w:val="22"/>
          <w:szCs w:val="22"/>
        </w:rPr>
        <w:t xml:space="preserve"> </w:t>
      </w:r>
      <w:r w:rsidR="5345E1F5" w:rsidRPr="0C9AD51D">
        <w:rPr>
          <w:rFonts w:cs="Arial"/>
          <w:b/>
          <w:bCs/>
          <w:sz w:val="22"/>
          <w:szCs w:val="22"/>
        </w:rPr>
        <w:t>ENERGÍA</w:t>
      </w:r>
      <w:r w:rsidR="00503C39" w:rsidRPr="0C9AD51D">
        <w:rPr>
          <w:rFonts w:cs="Arial"/>
          <w:b/>
          <w:bCs/>
          <w:sz w:val="22"/>
          <w:szCs w:val="22"/>
        </w:rPr>
        <w:t xml:space="preserve"> DE BALANCE</w:t>
      </w:r>
    </w:p>
    <w:p w14:paraId="7550A3AF" w14:textId="77777777" w:rsidR="00503C39" w:rsidRPr="00A577EB" w:rsidRDefault="00503C39" w:rsidP="00503C39">
      <w:pPr>
        <w:tabs>
          <w:tab w:val="left" w:pos="0"/>
        </w:tabs>
        <w:spacing w:after="0"/>
        <w:jc w:val="center"/>
        <w:rPr>
          <w:rFonts w:cs="Arial"/>
          <w:b/>
          <w:sz w:val="22"/>
          <w:szCs w:val="22"/>
        </w:rPr>
      </w:pPr>
    </w:p>
    <w:p w14:paraId="0A904A9A" w14:textId="66903F1F" w:rsidR="00503C39" w:rsidRPr="00A577EB" w:rsidRDefault="00503C39" w:rsidP="00503C39">
      <w:pPr>
        <w:tabs>
          <w:tab w:val="left" w:pos="0"/>
        </w:tabs>
        <w:spacing w:after="0"/>
        <w:jc w:val="center"/>
        <w:rPr>
          <w:rFonts w:cs="Arial"/>
          <w:b/>
          <w:sz w:val="22"/>
          <w:szCs w:val="22"/>
        </w:rPr>
      </w:pPr>
      <w:r w:rsidRPr="00A577EB">
        <w:rPr>
          <w:rFonts w:cs="Arial"/>
          <w:b/>
          <w:sz w:val="22"/>
          <w:szCs w:val="22"/>
        </w:rPr>
        <w:t xml:space="preserve">Energía de balance provista por los BSP </w:t>
      </w:r>
      <w:r w:rsidR="00FF6502">
        <w:rPr>
          <w:rFonts w:cs="Arial"/>
          <w:b/>
          <w:sz w:val="22"/>
          <w:szCs w:val="22"/>
        </w:rPr>
        <w:t>del sistema eléctrico peninsular</w:t>
      </w:r>
    </w:p>
    <w:p w14:paraId="50CC9992" w14:textId="2044E739" w:rsidR="00E72662" w:rsidRDefault="00E72662" w:rsidP="00BC42D2">
      <w:pPr>
        <w:spacing w:after="0"/>
        <w:rPr>
          <w:rFonts w:asciiTheme="minorHAnsi" w:hAnsiTheme="minorHAnsi"/>
          <w:sz w:val="22"/>
          <w:szCs w:val="22"/>
        </w:rPr>
      </w:pPr>
    </w:p>
    <w:p w14:paraId="23BDFDE0" w14:textId="2F2E0D63" w:rsidR="004F30C4" w:rsidRDefault="004F30C4" w:rsidP="00F15B49">
      <w:pPr>
        <w:pStyle w:val="BEGO"/>
        <w:numPr>
          <w:ilvl w:val="0"/>
          <w:numId w:val="21"/>
        </w:numPr>
        <w:ind w:left="426" w:hanging="284"/>
      </w:pPr>
      <w:r>
        <w:t>Productos de energía de balance</w:t>
      </w:r>
      <w:r w:rsidR="0069344A">
        <w:t>.</w:t>
      </w:r>
    </w:p>
    <w:p w14:paraId="14F2B292" w14:textId="119F3DCD" w:rsidR="004F30C4" w:rsidRPr="004F30C4" w:rsidRDefault="004F30C4" w:rsidP="00BC42D2">
      <w:pPr>
        <w:spacing w:after="0"/>
        <w:rPr>
          <w:rFonts w:cs="Arial"/>
          <w:sz w:val="22"/>
          <w:szCs w:val="22"/>
        </w:rPr>
      </w:pPr>
    </w:p>
    <w:p w14:paraId="68902DDB" w14:textId="72431994" w:rsidR="004F30C4" w:rsidRDefault="004F30C4" w:rsidP="004F30C4">
      <w:pPr>
        <w:spacing w:after="0"/>
        <w:rPr>
          <w:rFonts w:cs="Arial"/>
          <w:sz w:val="22"/>
          <w:szCs w:val="22"/>
        </w:rPr>
      </w:pPr>
      <w:r>
        <w:rPr>
          <w:rFonts w:cs="Arial"/>
          <w:sz w:val="22"/>
          <w:szCs w:val="22"/>
        </w:rPr>
        <w:t>La energía de balance se asigna a los proveedores</w:t>
      </w:r>
      <w:r w:rsidR="00593400">
        <w:rPr>
          <w:rFonts w:cs="Arial"/>
          <w:sz w:val="22"/>
          <w:szCs w:val="22"/>
        </w:rPr>
        <w:t xml:space="preserve"> de servicios de balance (BSP) a través de los siguientes productos:</w:t>
      </w:r>
    </w:p>
    <w:p w14:paraId="13393483" w14:textId="77777777" w:rsidR="00593400" w:rsidRPr="004F30C4" w:rsidRDefault="00593400" w:rsidP="004F30C4">
      <w:pPr>
        <w:spacing w:after="0"/>
        <w:rPr>
          <w:rFonts w:cs="Arial"/>
          <w:sz w:val="22"/>
          <w:szCs w:val="22"/>
        </w:rPr>
      </w:pPr>
    </w:p>
    <w:p w14:paraId="747FD2D0" w14:textId="2BFB9EA8" w:rsidR="00593400" w:rsidRPr="00593400" w:rsidRDefault="00593400" w:rsidP="0C9AD51D">
      <w:pPr>
        <w:pStyle w:val="ListParagraph"/>
        <w:numPr>
          <w:ilvl w:val="0"/>
          <w:numId w:val="22"/>
        </w:numPr>
        <w:tabs>
          <w:tab w:val="left" w:pos="567"/>
        </w:tabs>
        <w:spacing w:before="0" w:after="100"/>
        <w:ind w:left="851" w:hanging="425"/>
        <w:contextualSpacing w:val="0"/>
        <w:rPr>
          <w:rFonts w:cs="Arial"/>
        </w:rPr>
      </w:pPr>
      <w:r w:rsidRPr="0C9AD51D">
        <w:rPr>
          <w:rFonts w:cs="Arial"/>
        </w:rPr>
        <w:t xml:space="preserve">Producto de </w:t>
      </w:r>
      <w:r w:rsidR="4810D748" w:rsidRPr="0C9AD51D">
        <w:rPr>
          <w:rFonts w:cs="Arial"/>
        </w:rPr>
        <w:t xml:space="preserve">reserva de sustitución </w:t>
      </w:r>
      <w:r w:rsidRPr="0C9AD51D">
        <w:rPr>
          <w:rFonts w:cs="Arial"/>
        </w:rPr>
        <w:t>«</w:t>
      </w:r>
      <w:proofErr w:type="spellStart"/>
      <w:r w:rsidRPr="0C9AD51D">
        <w:rPr>
          <w:rFonts w:cs="Arial"/>
          <w:i/>
          <w:iCs/>
        </w:rPr>
        <w:t>Replacement</w:t>
      </w:r>
      <w:proofErr w:type="spellEnd"/>
      <w:r w:rsidRPr="0C9AD51D">
        <w:rPr>
          <w:rFonts w:cs="Arial"/>
          <w:i/>
          <w:iCs/>
        </w:rPr>
        <w:t xml:space="preserve"> Reserve</w:t>
      </w:r>
      <w:r w:rsidRPr="0C9AD51D">
        <w:rPr>
          <w:rFonts w:cs="Arial"/>
        </w:rPr>
        <w:t>» (RR).</w:t>
      </w:r>
    </w:p>
    <w:p w14:paraId="66C75ADD" w14:textId="77777777" w:rsidR="00593400" w:rsidRPr="00593400" w:rsidRDefault="00593400" w:rsidP="2D539992">
      <w:pPr>
        <w:pStyle w:val="ListParagraph"/>
        <w:numPr>
          <w:ilvl w:val="0"/>
          <w:numId w:val="22"/>
        </w:numPr>
        <w:tabs>
          <w:tab w:val="left" w:pos="567"/>
        </w:tabs>
        <w:spacing w:before="0" w:after="100"/>
        <w:ind w:left="851" w:hanging="425"/>
        <w:contextualSpacing w:val="0"/>
        <w:rPr>
          <w:rFonts w:cs="Arial"/>
        </w:rPr>
      </w:pPr>
      <w:r w:rsidRPr="2D539992">
        <w:rPr>
          <w:rFonts w:cs="Arial"/>
        </w:rPr>
        <w:t>Regulación terciaria.  Se corresponde con el futuro producto de balance «</w:t>
      </w:r>
      <w:r w:rsidRPr="00532EE6">
        <w:rPr>
          <w:rFonts w:cs="Arial"/>
          <w:i/>
          <w:iCs/>
        </w:rPr>
        <w:t xml:space="preserve">manual </w:t>
      </w:r>
      <w:proofErr w:type="spellStart"/>
      <w:r w:rsidRPr="00532EE6">
        <w:rPr>
          <w:rFonts w:cs="Arial"/>
          <w:i/>
          <w:iCs/>
        </w:rPr>
        <w:t>Frequency</w:t>
      </w:r>
      <w:proofErr w:type="spellEnd"/>
      <w:r w:rsidRPr="00532EE6">
        <w:rPr>
          <w:rFonts w:cs="Arial"/>
          <w:i/>
          <w:iCs/>
        </w:rPr>
        <w:t xml:space="preserve"> </w:t>
      </w:r>
      <w:proofErr w:type="spellStart"/>
      <w:r w:rsidRPr="00532EE6">
        <w:rPr>
          <w:rFonts w:cs="Arial"/>
          <w:i/>
          <w:iCs/>
        </w:rPr>
        <w:t>Restoration</w:t>
      </w:r>
      <w:proofErr w:type="spellEnd"/>
      <w:r w:rsidRPr="00532EE6">
        <w:rPr>
          <w:rFonts w:cs="Arial"/>
          <w:i/>
          <w:iCs/>
        </w:rPr>
        <w:t xml:space="preserve"> Reserve</w:t>
      </w:r>
      <w:r w:rsidRPr="2D539992">
        <w:rPr>
          <w:rFonts w:cs="Arial"/>
        </w:rPr>
        <w:t>» (</w:t>
      </w:r>
      <w:proofErr w:type="spellStart"/>
      <w:r w:rsidRPr="2D539992">
        <w:rPr>
          <w:rFonts w:cs="Arial"/>
        </w:rPr>
        <w:t>mFRR</w:t>
      </w:r>
      <w:proofErr w:type="spellEnd"/>
      <w:r w:rsidRPr="2D539992">
        <w:rPr>
          <w:rFonts w:cs="Arial"/>
        </w:rPr>
        <w:t>).</w:t>
      </w:r>
    </w:p>
    <w:p w14:paraId="08F5C04E" w14:textId="77777777" w:rsidR="00593400" w:rsidRPr="00593400" w:rsidRDefault="00593400" w:rsidP="007D6FDC">
      <w:pPr>
        <w:pStyle w:val="ListParagraph"/>
        <w:numPr>
          <w:ilvl w:val="0"/>
          <w:numId w:val="22"/>
        </w:numPr>
        <w:tabs>
          <w:tab w:val="left" w:pos="567"/>
        </w:tabs>
        <w:spacing w:before="0" w:after="100"/>
        <w:ind w:left="851" w:hanging="425"/>
        <w:contextualSpacing w:val="0"/>
        <w:rPr>
          <w:rFonts w:cs="Arial"/>
          <w:szCs w:val="22"/>
        </w:rPr>
      </w:pPr>
      <w:r w:rsidRPr="00593400">
        <w:rPr>
          <w:rFonts w:cs="Arial"/>
          <w:szCs w:val="22"/>
        </w:rPr>
        <w:t>Regulación secundaria. Se corresponde con el futuro producto de balance «</w:t>
      </w:r>
      <w:proofErr w:type="spellStart"/>
      <w:r w:rsidRPr="00593400">
        <w:rPr>
          <w:rFonts w:cs="Arial"/>
          <w:i/>
          <w:szCs w:val="22"/>
        </w:rPr>
        <w:t>automatic</w:t>
      </w:r>
      <w:proofErr w:type="spellEnd"/>
      <w:r w:rsidRPr="00593400">
        <w:rPr>
          <w:rFonts w:cs="Arial"/>
          <w:i/>
          <w:szCs w:val="22"/>
        </w:rPr>
        <w:t xml:space="preserve"> </w:t>
      </w:r>
      <w:proofErr w:type="spellStart"/>
      <w:r w:rsidRPr="00593400">
        <w:rPr>
          <w:rFonts w:cs="Arial"/>
          <w:i/>
          <w:szCs w:val="22"/>
        </w:rPr>
        <w:t>Frequency</w:t>
      </w:r>
      <w:proofErr w:type="spellEnd"/>
      <w:r w:rsidRPr="00593400">
        <w:rPr>
          <w:rFonts w:cs="Arial"/>
          <w:i/>
          <w:szCs w:val="22"/>
        </w:rPr>
        <w:t xml:space="preserve"> </w:t>
      </w:r>
      <w:proofErr w:type="spellStart"/>
      <w:r w:rsidRPr="00593400">
        <w:rPr>
          <w:rFonts w:cs="Arial"/>
          <w:i/>
          <w:szCs w:val="22"/>
        </w:rPr>
        <w:t>Restoration</w:t>
      </w:r>
      <w:proofErr w:type="spellEnd"/>
      <w:r w:rsidRPr="00593400">
        <w:rPr>
          <w:rFonts w:cs="Arial"/>
          <w:i/>
          <w:szCs w:val="22"/>
        </w:rPr>
        <w:t xml:space="preserve"> Reserve</w:t>
      </w:r>
      <w:r w:rsidRPr="00593400">
        <w:rPr>
          <w:rFonts w:cs="Arial"/>
          <w:szCs w:val="22"/>
        </w:rPr>
        <w:t>» (</w:t>
      </w:r>
      <w:proofErr w:type="spellStart"/>
      <w:r w:rsidRPr="00593400">
        <w:rPr>
          <w:rFonts w:cs="Arial"/>
          <w:szCs w:val="22"/>
        </w:rPr>
        <w:t>aFRR</w:t>
      </w:r>
      <w:proofErr w:type="spellEnd"/>
      <w:r w:rsidRPr="00593400">
        <w:rPr>
          <w:rFonts w:cs="Arial"/>
          <w:szCs w:val="22"/>
        </w:rPr>
        <w:t>).</w:t>
      </w:r>
    </w:p>
    <w:p w14:paraId="56DF3904" w14:textId="77777777" w:rsidR="00593400" w:rsidRDefault="00593400" w:rsidP="00BC42D2">
      <w:pPr>
        <w:tabs>
          <w:tab w:val="left" w:pos="0"/>
        </w:tabs>
        <w:spacing w:after="0"/>
        <w:ind w:left="0"/>
        <w:rPr>
          <w:rFonts w:asciiTheme="minorHAnsi" w:hAnsiTheme="minorHAnsi"/>
          <w:sz w:val="22"/>
          <w:szCs w:val="22"/>
        </w:rPr>
      </w:pPr>
    </w:p>
    <w:p w14:paraId="4C9B2FA2" w14:textId="3435CF71" w:rsidR="00593400" w:rsidRPr="00593400" w:rsidRDefault="00593400" w:rsidP="00593400">
      <w:pPr>
        <w:spacing w:after="0"/>
        <w:rPr>
          <w:rFonts w:cs="Arial"/>
          <w:sz w:val="22"/>
          <w:szCs w:val="22"/>
        </w:rPr>
      </w:pPr>
      <w:r w:rsidRPr="00593400">
        <w:rPr>
          <w:rFonts w:cs="Arial"/>
          <w:sz w:val="22"/>
          <w:szCs w:val="22"/>
        </w:rPr>
        <w:t xml:space="preserve">La liquidación de la energía de balance asignada se realiza en cada dirección, a subir y a bajar, al precio marginal de cada servicio según se establece en los apartados </w:t>
      </w:r>
      <w:r w:rsidR="00BC42D2">
        <w:rPr>
          <w:rFonts w:cs="Arial"/>
          <w:sz w:val="22"/>
          <w:szCs w:val="22"/>
        </w:rPr>
        <w:t xml:space="preserve">5, </w:t>
      </w:r>
      <w:r w:rsidRPr="00593400">
        <w:rPr>
          <w:rFonts w:cs="Arial"/>
          <w:sz w:val="22"/>
          <w:szCs w:val="22"/>
        </w:rPr>
        <w:t>6</w:t>
      </w:r>
      <w:r w:rsidR="00BC42D2">
        <w:rPr>
          <w:rFonts w:cs="Arial"/>
          <w:sz w:val="22"/>
          <w:szCs w:val="22"/>
        </w:rPr>
        <w:t xml:space="preserve"> y </w:t>
      </w:r>
      <w:r w:rsidRPr="00593400">
        <w:rPr>
          <w:rFonts w:cs="Arial"/>
          <w:sz w:val="22"/>
          <w:szCs w:val="22"/>
        </w:rPr>
        <w:t>7.</w:t>
      </w:r>
    </w:p>
    <w:p w14:paraId="787F4A3E" w14:textId="77777777" w:rsidR="00593400" w:rsidRPr="00593400" w:rsidRDefault="00593400" w:rsidP="00593400">
      <w:pPr>
        <w:spacing w:after="0"/>
        <w:rPr>
          <w:rFonts w:cs="Arial"/>
          <w:sz w:val="22"/>
          <w:szCs w:val="22"/>
        </w:rPr>
      </w:pPr>
    </w:p>
    <w:p w14:paraId="4650180C" w14:textId="57DFA9C7" w:rsidR="00593400" w:rsidRDefault="7B6C1B00" w:rsidP="00593400">
      <w:pPr>
        <w:spacing w:after="0"/>
        <w:rPr>
          <w:rFonts w:cs="Arial"/>
          <w:sz w:val="22"/>
          <w:szCs w:val="22"/>
        </w:rPr>
      </w:pPr>
      <w:r w:rsidRPr="0DDC4F9F">
        <w:rPr>
          <w:rFonts w:cs="Arial"/>
          <w:sz w:val="22"/>
          <w:szCs w:val="22"/>
        </w:rPr>
        <w:t xml:space="preserve">La liquidación del incumplimiento de la energía neta de balance asignada se realiza en cada dirección, a subir y a bajar, según se establece en el apartado </w:t>
      </w:r>
      <w:r w:rsidR="16B23B49" w:rsidRPr="0DDC4F9F">
        <w:rPr>
          <w:rFonts w:cs="Arial"/>
          <w:sz w:val="22"/>
          <w:szCs w:val="22"/>
        </w:rPr>
        <w:t>8</w:t>
      </w:r>
      <w:r w:rsidRPr="0DDC4F9F">
        <w:rPr>
          <w:rFonts w:cs="Arial"/>
          <w:sz w:val="22"/>
          <w:szCs w:val="22"/>
        </w:rPr>
        <w:t>.</w:t>
      </w:r>
    </w:p>
    <w:p w14:paraId="063114A1" w14:textId="77777777" w:rsidR="00BC42D2" w:rsidRDefault="00BC42D2" w:rsidP="00593400">
      <w:pPr>
        <w:spacing w:after="0"/>
        <w:rPr>
          <w:rFonts w:cs="Arial"/>
          <w:sz w:val="22"/>
          <w:szCs w:val="22"/>
        </w:rPr>
      </w:pPr>
    </w:p>
    <w:p w14:paraId="7E2207A4" w14:textId="1067F7E0" w:rsidR="00F62C11" w:rsidRDefault="00F62C11" w:rsidP="00593400">
      <w:pPr>
        <w:spacing w:after="0"/>
        <w:rPr>
          <w:rFonts w:cs="Arial"/>
          <w:sz w:val="22"/>
          <w:szCs w:val="22"/>
        </w:rPr>
      </w:pPr>
    </w:p>
    <w:p w14:paraId="2B104ECB" w14:textId="152932D7" w:rsidR="00904B37" w:rsidRPr="00002031" w:rsidRDefault="00904B37" w:rsidP="007D6FDC">
      <w:pPr>
        <w:pStyle w:val="BEGO"/>
        <w:numPr>
          <w:ilvl w:val="0"/>
          <w:numId w:val="21"/>
        </w:numPr>
        <w:ind w:left="426" w:hanging="284"/>
      </w:pPr>
      <w:r w:rsidRPr="00002031">
        <w:t>Energía de balance del producto RR.</w:t>
      </w:r>
    </w:p>
    <w:p w14:paraId="63236954" w14:textId="77777777" w:rsidR="004F30C4" w:rsidRPr="00002031" w:rsidRDefault="004F30C4" w:rsidP="004F30C4">
      <w:pPr>
        <w:spacing w:after="0"/>
        <w:rPr>
          <w:rFonts w:cs="Arial"/>
          <w:sz w:val="22"/>
          <w:szCs w:val="22"/>
        </w:rPr>
      </w:pPr>
    </w:p>
    <w:p w14:paraId="2BAB8EB3" w14:textId="16534E1F" w:rsidR="00904B37" w:rsidRPr="00002031" w:rsidRDefault="00904B37" w:rsidP="006F2E9B">
      <w:pPr>
        <w:pStyle w:val="BEGO"/>
        <w:numPr>
          <w:ilvl w:val="1"/>
          <w:numId w:val="21"/>
        </w:numPr>
      </w:pPr>
      <w:r w:rsidRPr="00002031">
        <w:t>Energía de balance de producto RR a subir.</w:t>
      </w:r>
    </w:p>
    <w:p w14:paraId="14E8AAC5" w14:textId="77777777" w:rsidR="004F30C4" w:rsidRPr="00002031" w:rsidRDefault="004F30C4" w:rsidP="004F30C4">
      <w:pPr>
        <w:spacing w:after="0"/>
        <w:rPr>
          <w:rFonts w:cs="Arial"/>
          <w:sz w:val="22"/>
          <w:szCs w:val="22"/>
        </w:rPr>
      </w:pPr>
    </w:p>
    <w:p w14:paraId="6F8E3168" w14:textId="23941AFB" w:rsidR="00904B37" w:rsidRPr="00002031" w:rsidRDefault="6D3608A3" w:rsidP="4180549A">
      <w:pPr>
        <w:rPr>
          <w:rFonts w:cs="Arial"/>
          <w:i/>
          <w:iCs/>
          <w:color w:val="000000"/>
          <w:sz w:val="22"/>
          <w:szCs w:val="22"/>
        </w:rPr>
      </w:pPr>
      <w:r w:rsidRPr="4180549A">
        <w:rPr>
          <w:rFonts w:cs="Arial"/>
          <w:color w:val="000000" w:themeColor="text1"/>
          <w:sz w:val="22"/>
          <w:szCs w:val="22"/>
        </w:rPr>
        <w:t xml:space="preserve">a) </w:t>
      </w:r>
      <w:r w:rsidR="00904B37" w:rsidRPr="4180549A">
        <w:rPr>
          <w:rFonts w:cs="Arial"/>
          <w:color w:val="000000" w:themeColor="text1"/>
          <w:sz w:val="22"/>
          <w:szCs w:val="22"/>
        </w:rPr>
        <w:t xml:space="preserve">La activación de ofertas de energía de balance a subir del producto RR da lugar a un derecho de cobro para cada unidad </w:t>
      </w:r>
      <w:r w:rsidR="00904B37" w:rsidRPr="4180549A">
        <w:rPr>
          <w:rFonts w:cs="Arial"/>
          <w:i/>
          <w:iCs/>
          <w:color w:val="000000" w:themeColor="text1"/>
          <w:sz w:val="22"/>
          <w:szCs w:val="22"/>
        </w:rPr>
        <w:t>u</w:t>
      </w:r>
      <w:r w:rsidR="00904B37" w:rsidRPr="4180549A">
        <w:rPr>
          <w:rFonts w:cs="Arial"/>
          <w:color w:val="000000" w:themeColor="text1"/>
          <w:sz w:val="22"/>
          <w:szCs w:val="22"/>
        </w:rPr>
        <w:t xml:space="preserve"> que se calcula según la fórmula siguiente</w:t>
      </w:r>
      <w:r w:rsidR="00904B37" w:rsidRPr="4180549A">
        <w:rPr>
          <w:rFonts w:cs="Arial"/>
          <w:i/>
          <w:iCs/>
          <w:color w:val="000000" w:themeColor="text1"/>
          <w:sz w:val="22"/>
          <w:szCs w:val="22"/>
        </w:rPr>
        <w:t xml:space="preserve">:  </w:t>
      </w:r>
    </w:p>
    <w:p w14:paraId="3D0A4E74" w14:textId="2B6FBC14" w:rsidR="00904B37" w:rsidRPr="0019150B" w:rsidRDefault="00904B37" w:rsidP="00904B37">
      <w:pPr>
        <w:rPr>
          <w:rStyle w:val="Estilo11pto"/>
        </w:rPr>
      </w:pPr>
      <w:proofErr w:type="spellStart"/>
      <w:r w:rsidRPr="0C9AD51D">
        <w:rPr>
          <w:rStyle w:val="Estilo11pto"/>
        </w:rPr>
        <w:t>DCRR</w:t>
      </w:r>
      <w:r w:rsidRPr="0C9AD51D">
        <w:rPr>
          <w:rStyle w:val="EstilosubindicePARAPROCEDCar"/>
          <w:rFonts w:cs="Arial"/>
          <w:sz w:val="22"/>
          <w:szCs w:val="22"/>
        </w:rPr>
        <w:t>u</w:t>
      </w:r>
      <w:proofErr w:type="spellEnd"/>
      <w:r w:rsidRPr="0C9AD51D">
        <w:rPr>
          <w:rStyle w:val="Estilo11pto"/>
        </w:rPr>
        <w:t xml:space="preserve"> = ∑</w:t>
      </w:r>
      <w:del w:id="23" w:author="LIQ" w:date="2021-02-05T10:52:00Z">
        <w:r w:rsidRPr="0C9AD51D" w:rsidDel="00A1305D">
          <w:rPr>
            <w:rFonts w:cs="Arial"/>
            <w:sz w:val="22"/>
            <w:szCs w:val="22"/>
            <w:vertAlign w:val="subscript"/>
          </w:rPr>
          <w:delText>q</w:delText>
        </w:r>
      </w:del>
      <w:r w:rsidRPr="0C9AD51D">
        <w:rPr>
          <w:rStyle w:val="Estilo11pto"/>
        </w:rPr>
        <w:t xml:space="preserve"> </w:t>
      </w:r>
      <w:proofErr w:type="spellStart"/>
      <w:r w:rsidRPr="0C9AD51D">
        <w:rPr>
          <w:rStyle w:val="Estilo11pto"/>
        </w:rPr>
        <w:t>ERRS</w:t>
      </w:r>
      <w:r w:rsidRPr="0C9AD51D">
        <w:rPr>
          <w:rStyle w:val="EstilosubindicePARAPROCEDCar"/>
          <w:rFonts w:cs="Arial"/>
          <w:sz w:val="22"/>
          <w:szCs w:val="22"/>
        </w:rPr>
        <w:t>u</w:t>
      </w:r>
      <w:proofErr w:type="spellEnd"/>
      <w:r w:rsidR="47EB26C6" w:rsidRPr="0C9AD51D">
        <w:rPr>
          <w:rStyle w:val="EstilosubindicePARAPROCEDCar"/>
          <w:rFonts w:cs="Arial"/>
          <w:sz w:val="22"/>
          <w:szCs w:val="22"/>
        </w:rPr>
        <w:t xml:space="preserve"> </w:t>
      </w:r>
      <w:r w:rsidRPr="00532EE6">
        <w:rPr>
          <w:rStyle w:val="Estilo11pto"/>
          <w:rFonts w:eastAsia="Arial" w:cs="Arial"/>
        </w:rPr>
        <w:t>×</w:t>
      </w:r>
      <w:r w:rsidRPr="0C9AD51D">
        <w:rPr>
          <w:rStyle w:val="Estilo11pto"/>
        </w:rPr>
        <w:t xml:space="preserve"> </w:t>
      </w:r>
      <w:r w:rsidRPr="008C50FA">
        <w:rPr>
          <w:rFonts w:cs="Arial"/>
          <w:color w:val="000000" w:themeColor="text1"/>
          <w:sz w:val="22"/>
          <w:szCs w:val="22"/>
        </w:rPr>
        <w:t>PMRR</w:t>
      </w:r>
      <w:r w:rsidRPr="00532EE6">
        <w:rPr>
          <w:rFonts w:cs="Arial"/>
          <w:color w:val="000000" w:themeColor="text1"/>
          <w:szCs w:val="22"/>
        </w:rPr>
        <w:t xml:space="preserve"> </w:t>
      </w:r>
    </w:p>
    <w:p w14:paraId="4F7092BA" w14:textId="77777777" w:rsidR="00904B37" w:rsidRPr="0019150B" w:rsidRDefault="00904B37" w:rsidP="00904B37">
      <w:pPr>
        <w:rPr>
          <w:rStyle w:val="Estilo11pto"/>
        </w:rPr>
      </w:pPr>
      <w:r w:rsidRPr="0019150B">
        <w:rPr>
          <w:rStyle w:val="Estilo11pto"/>
        </w:rPr>
        <w:t>donde:</w:t>
      </w:r>
    </w:p>
    <w:p w14:paraId="2CB9DA90" w14:textId="49939B29" w:rsidR="00904B37" w:rsidRPr="00002031" w:rsidRDefault="00904B37" w:rsidP="00904B37">
      <w:pPr>
        <w:numPr>
          <w:ilvl w:val="12"/>
          <w:numId w:val="0"/>
        </w:numPr>
        <w:tabs>
          <w:tab w:val="left" w:pos="1980"/>
        </w:tabs>
        <w:ind w:left="2520" w:hanging="2344"/>
        <w:rPr>
          <w:rFonts w:cs="Arial"/>
          <w:color w:val="000000"/>
          <w:sz w:val="22"/>
          <w:szCs w:val="22"/>
        </w:rPr>
      </w:pPr>
      <w:proofErr w:type="spellStart"/>
      <w:r w:rsidRPr="00002031">
        <w:rPr>
          <w:rFonts w:cs="Arial"/>
          <w:color w:val="000000"/>
          <w:sz w:val="22"/>
          <w:szCs w:val="22"/>
        </w:rPr>
        <w:t>ERRS</w:t>
      </w:r>
      <w:r w:rsidRPr="00002031">
        <w:rPr>
          <w:rStyle w:val="EstilosubindicePARAPROCEDCar"/>
          <w:rFonts w:cs="Arial"/>
          <w:sz w:val="22"/>
          <w:szCs w:val="22"/>
        </w:rPr>
        <w:t>u</w:t>
      </w:r>
      <w:proofErr w:type="spellEnd"/>
      <w:r w:rsidRPr="00002031">
        <w:rPr>
          <w:rFonts w:cs="Arial"/>
          <w:color w:val="000000"/>
          <w:sz w:val="22"/>
          <w:szCs w:val="22"/>
        </w:rPr>
        <w:tab/>
        <w:t>=</w:t>
      </w:r>
      <w:r w:rsidRPr="00002031">
        <w:rPr>
          <w:rFonts w:cs="Arial"/>
          <w:color w:val="000000"/>
          <w:sz w:val="22"/>
          <w:szCs w:val="22"/>
        </w:rPr>
        <w:tab/>
      </w:r>
      <w:r w:rsidRPr="0019150B">
        <w:rPr>
          <w:rStyle w:val="Estilo11pto"/>
        </w:rPr>
        <w:t xml:space="preserve">Energía activada del producto RR </w:t>
      </w:r>
      <w:r w:rsidRPr="00002031">
        <w:rPr>
          <w:rFonts w:cs="Arial"/>
          <w:color w:val="000000"/>
          <w:sz w:val="22"/>
          <w:szCs w:val="22"/>
        </w:rPr>
        <w:t xml:space="preserve">a subir </w:t>
      </w:r>
      <w:del w:id="24" w:author="MO" w:date="2021-02-23T15:05:00Z">
        <w:r w:rsidRPr="00002031" w:rsidDel="002F4663">
          <w:rPr>
            <w:rFonts w:cs="Arial"/>
            <w:color w:val="000000"/>
            <w:sz w:val="22"/>
            <w:szCs w:val="22"/>
          </w:rPr>
          <w:delText xml:space="preserve">por </w:delText>
        </w:r>
      </w:del>
      <w:r w:rsidRPr="00002031">
        <w:rPr>
          <w:rFonts w:cs="Arial"/>
          <w:color w:val="000000"/>
          <w:sz w:val="22"/>
          <w:szCs w:val="22"/>
        </w:rPr>
        <w:t xml:space="preserve">a la unidad </w:t>
      </w:r>
      <w:r w:rsidRPr="00002031">
        <w:rPr>
          <w:rFonts w:cs="Arial"/>
          <w:i/>
          <w:color w:val="000000"/>
          <w:sz w:val="22"/>
          <w:szCs w:val="22"/>
        </w:rPr>
        <w:t>u.</w:t>
      </w:r>
      <w:r w:rsidRPr="00002031">
        <w:rPr>
          <w:rFonts w:cs="Arial"/>
          <w:color w:val="000000"/>
          <w:sz w:val="22"/>
          <w:szCs w:val="22"/>
        </w:rPr>
        <w:t xml:space="preserve"> </w:t>
      </w:r>
    </w:p>
    <w:p w14:paraId="6142441B" w14:textId="51710DE2" w:rsidR="008D7F89" w:rsidRDefault="00904B37" w:rsidP="0C9AD51D">
      <w:pPr>
        <w:tabs>
          <w:tab w:val="left" w:pos="1980"/>
        </w:tabs>
        <w:ind w:left="2520" w:hanging="2340"/>
        <w:rPr>
          <w:rFonts w:cs="Arial"/>
          <w:color w:val="000000"/>
          <w:sz w:val="22"/>
          <w:szCs w:val="22"/>
        </w:rPr>
      </w:pPr>
      <w:r w:rsidRPr="00002031">
        <w:rPr>
          <w:rFonts w:cs="Arial"/>
          <w:color w:val="000000"/>
          <w:sz w:val="22"/>
          <w:szCs w:val="22"/>
        </w:rPr>
        <w:t>PMRR</w:t>
      </w:r>
      <w:r w:rsidRPr="00002031">
        <w:rPr>
          <w:rFonts w:cs="Arial"/>
          <w:color w:val="000000"/>
          <w:sz w:val="22"/>
          <w:szCs w:val="22"/>
        </w:rPr>
        <w:tab/>
        <w:t>=</w:t>
      </w:r>
      <w:r w:rsidRPr="00002031">
        <w:rPr>
          <w:rFonts w:cs="Arial"/>
          <w:color w:val="000000"/>
          <w:sz w:val="22"/>
          <w:szCs w:val="22"/>
        </w:rPr>
        <w:tab/>
      </w:r>
      <w:r w:rsidRPr="0019150B">
        <w:rPr>
          <w:rStyle w:val="Estilo11pto"/>
        </w:rPr>
        <w:t xml:space="preserve">Precio </w:t>
      </w:r>
      <w:r w:rsidRPr="00002031">
        <w:rPr>
          <w:rFonts w:cs="Arial"/>
          <w:color w:val="000000"/>
          <w:sz w:val="22"/>
          <w:szCs w:val="22"/>
        </w:rPr>
        <w:t xml:space="preserve">marginal </w:t>
      </w:r>
      <w:del w:id="25" w:author="LIQ" w:date="2021-02-05T10:53:00Z">
        <w:r w:rsidRPr="00002031" w:rsidDel="00A1305D">
          <w:rPr>
            <w:rFonts w:cs="Arial"/>
            <w:color w:val="000000"/>
            <w:sz w:val="22"/>
            <w:szCs w:val="22"/>
          </w:rPr>
          <w:delText xml:space="preserve">cuartohorario </w:delText>
        </w:r>
      </w:del>
      <w:r w:rsidRPr="00002031">
        <w:rPr>
          <w:rFonts w:cs="Arial"/>
          <w:color w:val="000000"/>
          <w:sz w:val="22"/>
          <w:szCs w:val="22"/>
        </w:rPr>
        <w:t>del producto RR</w:t>
      </w:r>
      <w:ins w:id="26" w:author="LIQ" w:date="2021-02-11T07:56:00Z">
        <w:r w:rsidR="009A60E4">
          <w:rPr>
            <w:rFonts w:cs="Arial"/>
            <w:color w:val="000000"/>
            <w:sz w:val="22"/>
            <w:szCs w:val="22"/>
          </w:rPr>
          <w:t xml:space="preserve"> o, en su caso, </w:t>
        </w:r>
        <w:del w:id="27" w:author="MO" w:date="2021-02-23T15:05:00Z">
          <w:r w:rsidR="009A60E4" w:rsidDel="00860BC9">
            <w:rPr>
              <w:rFonts w:cs="Arial"/>
              <w:color w:val="000000"/>
              <w:sz w:val="22"/>
              <w:szCs w:val="22"/>
            </w:rPr>
            <w:delText xml:space="preserve">al </w:delText>
          </w:r>
        </w:del>
        <w:r w:rsidR="009A60E4">
          <w:rPr>
            <w:rFonts w:cs="Arial"/>
            <w:color w:val="000000"/>
            <w:sz w:val="22"/>
            <w:szCs w:val="22"/>
          </w:rPr>
          <w:t xml:space="preserve">precio de </w:t>
        </w:r>
      </w:ins>
      <w:ins w:id="28" w:author="MO" w:date="2021-02-23T15:05:00Z">
        <w:r w:rsidR="003871EC">
          <w:rPr>
            <w:rFonts w:cs="Arial"/>
            <w:color w:val="000000"/>
            <w:sz w:val="22"/>
            <w:szCs w:val="22"/>
          </w:rPr>
          <w:t xml:space="preserve">la </w:t>
        </w:r>
      </w:ins>
      <w:ins w:id="29" w:author="LIQ" w:date="2021-02-11T07:56:00Z">
        <w:r w:rsidR="009A60E4">
          <w:rPr>
            <w:rFonts w:cs="Arial"/>
            <w:color w:val="000000"/>
            <w:sz w:val="22"/>
            <w:szCs w:val="22"/>
          </w:rPr>
          <w:t xml:space="preserve">oferta </w:t>
        </w:r>
        <w:r w:rsidR="000D39A0" w:rsidRPr="00043CE3">
          <w:rPr>
            <w:rFonts w:cs="LFNOJD+Arial"/>
            <w:color w:val="000000"/>
            <w:sz w:val="22"/>
            <w:szCs w:val="22"/>
          </w:rPr>
          <w:t>debido al proceso de redondeo de la plataforma europea de RR</w:t>
        </w:r>
      </w:ins>
      <w:ins w:id="30" w:author="LIQ" w:date="2021-02-11T07:57:00Z">
        <w:r w:rsidR="00E339BB" w:rsidRPr="00043CE3">
          <w:rPr>
            <w:rFonts w:cs="LFNOJD+Arial"/>
            <w:color w:val="000000"/>
            <w:sz w:val="22"/>
            <w:szCs w:val="22"/>
          </w:rPr>
          <w:t xml:space="preserve"> de acuerdo a lo dispuesto en el </w:t>
        </w:r>
      </w:ins>
      <w:ins w:id="31" w:author="LIQ" w:date="2021-02-11T07:58:00Z">
        <w:r w:rsidR="00820CF1" w:rsidRPr="00043CE3">
          <w:rPr>
            <w:rFonts w:cs="LFNOJD+Arial"/>
            <w:color w:val="000000"/>
            <w:sz w:val="22"/>
            <w:szCs w:val="22"/>
          </w:rPr>
          <w:t>PO 3.3</w:t>
        </w:r>
      </w:ins>
      <w:ins w:id="32" w:author="LIQ" w:date="2021-02-11T07:56:00Z">
        <w:r w:rsidR="000D39A0" w:rsidRPr="00043CE3">
          <w:rPr>
            <w:rFonts w:cs="LFNOJD+Arial"/>
            <w:color w:val="000000"/>
            <w:sz w:val="22"/>
            <w:szCs w:val="22"/>
          </w:rPr>
          <w:t>.</w:t>
        </w:r>
      </w:ins>
    </w:p>
    <w:p w14:paraId="0C484F89" w14:textId="505667E4" w:rsidR="00904B37" w:rsidDel="004D2098" w:rsidRDefault="00904B37" w:rsidP="008D7F89">
      <w:pPr>
        <w:numPr>
          <w:ilvl w:val="12"/>
          <w:numId w:val="0"/>
        </w:numPr>
        <w:tabs>
          <w:tab w:val="left" w:pos="1980"/>
        </w:tabs>
        <w:ind w:left="2520" w:hanging="2340"/>
        <w:rPr>
          <w:ins w:id="33" w:author="MO" w:date="2021-02-23T15:05:00Z"/>
          <w:del w:id="34" w:author="LIQ" w:date="2021-03-16T08:19:00Z"/>
          <w:rStyle w:val="Estilo11pto"/>
        </w:rPr>
      </w:pPr>
      <w:del w:id="35" w:author="LIQ" w:date="2021-03-16T08:19:00Z">
        <w:r w:rsidRPr="0019150B" w:rsidDel="004D2098">
          <w:rPr>
            <w:rStyle w:val="Estilo11pto"/>
          </w:rPr>
          <w:delText>En el caso de que el PMRR sea negativo, la activación dará lugar a una obligación de pago.</w:delText>
        </w:r>
      </w:del>
    </w:p>
    <w:p w14:paraId="739559B9" w14:textId="3A0CA750" w:rsidR="00164F55" w:rsidRPr="00D81B57" w:rsidRDefault="00164F55" w:rsidP="00164F55">
      <w:pPr>
        <w:spacing w:after="0"/>
        <w:rPr>
          <w:rFonts w:cs="Arial"/>
          <w:sz w:val="22"/>
          <w:szCs w:val="20"/>
        </w:rPr>
      </w:pPr>
      <w:ins w:id="36" w:author="MO" w:date="2021-02-23T15:05:00Z">
        <w:r w:rsidRPr="00D81B57">
          <w:rPr>
            <w:rFonts w:cs="Arial"/>
            <w:sz w:val="22"/>
            <w:szCs w:val="20"/>
          </w:rPr>
          <w:t>En caso de aplicación del mecanismo de salvaguarda</w:t>
        </w:r>
      </w:ins>
      <w:ins w:id="37" w:author="LIQ" w:date="2021-03-15T16:00:00Z">
        <w:r w:rsidR="00C902DD">
          <w:rPr>
            <w:rFonts w:cs="Arial"/>
            <w:sz w:val="22"/>
            <w:szCs w:val="20"/>
          </w:rPr>
          <w:t xml:space="preserve"> </w:t>
        </w:r>
        <w:r w:rsidR="001D5FE8">
          <w:rPr>
            <w:rFonts w:cs="Arial"/>
            <w:sz w:val="22"/>
            <w:szCs w:val="20"/>
          </w:rPr>
          <w:t>contemplado</w:t>
        </w:r>
      </w:ins>
      <w:ins w:id="38" w:author="LIQ" w:date="2021-03-24T11:34:00Z">
        <w:r w:rsidR="00B12297">
          <w:rPr>
            <w:rFonts w:cs="Arial"/>
            <w:sz w:val="22"/>
            <w:szCs w:val="20"/>
          </w:rPr>
          <w:t xml:space="preserve"> en el</w:t>
        </w:r>
      </w:ins>
      <w:ins w:id="39" w:author="LIQ" w:date="2021-03-15T16:01:00Z">
        <w:r w:rsidR="001D5FE8">
          <w:rPr>
            <w:rFonts w:cs="Arial"/>
            <w:sz w:val="22"/>
            <w:szCs w:val="20"/>
          </w:rPr>
          <w:t xml:space="preserve"> PO 3.3</w:t>
        </w:r>
      </w:ins>
      <w:ins w:id="40" w:author="MO" w:date="2021-02-23T15:05:00Z">
        <w:r w:rsidRPr="00D81B57">
          <w:rPr>
            <w:rFonts w:cs="Arial"/>
            <w:sz w:val="22"/>
            <w:szCs w:val="20"/>
          </w:rPr>
          <w:t xml:space="preserve">, el valor PMRR será calculado de acuerdo con lo establecido en el </w:t>
        </w:r>
      </w:ins>
      <w:ins w:id="41" w:author="LIQ" w:date="2021-03-15T16:01:00Z">
        <w:r w:rsidR="001D5FE8">
          <w:rPr>
            <w:rFonts w:cs="Arial"/>
            <w:sz w:val="22"/>
            <w:szCs w:val="20"/>
          </w:rPr>
          <w:t>apartado 9 de este procedimiento.</w:t>
        </w:r>
      </w:ins>
    </w:p>
    <w:p w14:paraId="4D1FE375" w14:textId="77777777" w:rsidR="00904B37" w:rsidRPr="00002031" w:rsidRDefault="00904B37" w:rsidP="00BC42D2">
      <w:pPr>
        <w:spacing w:after="0"/>
        <w:rPr>
          <w:rFonts w:cs="Arial"/>
          <w:color w:val="000000"/>
          <w:sz w:val="22"/>
          <w:szCs w:val="22"/>
        </w:rPr>
      </w:pPr>
    </w:p>
    <w:p w14:paraId="5B65CB2E" w14:textId="60047E16" w:rsidR="00904B37" w:rsidRPr="0019150B" w:rsidRDefault="3C294C78" w:rsidP="00904B37">
      <w:pPr>
        <w:rPr>
          <w:rStyle w:val="Estilo11pto"/>
        </w:rPr>
      </w:pPr>
      <w:r w:rsidRPr="4180549A">
        <w:rPr>
          <w:rStyle w:val="Estilo11pto"/>
        </w:rPr>
        <w:t xml:space="preserve">b) </w:t>
      </w:r>
      <w:r w:rsidR="00904B37" w:rsidRPr="4180549A">
        <w:rPr>
          <w:rStyle w:val="Estilo11pto"/>
        </w:rPr>
        <w:t>En el caso de ofertas activadas por razones de control de flujo de las interconexiones, la energía activada será valorada al precio de la oferta de activación de esa energía, siempre que este precio sea superior al precio marginal del producto RR en el sistema peninsular español.  El derecho de cobro se calcula según la fórmula siguiente:</w:t>
      </w:r>
    </w:p>
    <w:p w14:paraId="6B308F15" w14:textId="0C94AB65" w:rsidR="00904B37" w:rsidRPr="0019150B" w:rsidRDefault="00904B37" w:rsidP="00904B37">
      <w:pPr>
        <w:rPr>
          <w:rStyle w:val="Estilo11pto"/>
        </w:rPr>
      </w:pPr>
      <w:proofErr w:type="spellStart"/>
      <w:r w:rsidRPr="0019150B">
        <w:rPr>
          <w:rStyle w:val="Estilo11pto"/>
        </w:rPr>
        <w:t>DCRRSCF</w:t>
      </w:r>
      <w:r w:rsidRPr="00002031">
        <w:rPr>
          <w:rStyle w:val="EstilosubindicePARAPROCEDCar"/>
          <w:rFonts w:cs="Arial"/>
          <w:sz w:val="22"/>
          <w:szCs w:val="22"/>
        </w:rPr>
        <w:t>u</w:t>
      </w:r>
      <w:proofErr w:type="spellEnd"/>
      <w:r w:rsidRPr="0019150B">
        <w:rPr>
          <w:rStyle w:val="Estilo11pto"/>
        </w:rPr>
        <w:t xml:space="preserve"> = ∑</w:t>
      </w:r>
      <w:del w:id="42" w:author="LIQ" w:date="2021-02-05T10:52:00Z">
        <w:r w:rsidRPr="00002031" w:rsidDel="00A1305D">
          <w:rPr>
            <w:rFonts w:cs="Arial"/>
            <w:sz w:val="22"/>
            <w:szCs w:val="22"/>
            <w:vertAlign w:val="subscript"/>
          </w:rPr>
          <w:delText>q</w:delText>
        </w:r>
      </w:del>
      <w:r w:rsidRPr="0019150B">
        <w:rPr>
          <w:rStyle w:val="Estilo11pto"/>
        </w:rPr>
        <w:t xml:space="preserve"> </w:t>
      </w:r>
      <w:proofErr w:type="spellStart"/>
      <w:r w:rsidRPr="0019150B">
        <w:rPr>
          <w:rStyle w:val="Estilo11pto"/>
        </w:rPr>
        <w:t>ERRSCF</w:t>
      </w:r>
      <w:r w:rsidRPr="00002031">
        <w:rPr>
          <w:rStyle w:val="EstilosubindicePARAPROCEDCar"/>
          <w:rFonts w:cs="Arial"/>
          <w:sz w:val="22"/>
          <w:szCs w:val="22"/>
        </w:rPr>
        <w:t>u</w:t>
      </w:r>
      <w:proofErr w:type="spellEnd"/>
      <w:r w:rsidRPr="00002031">
        <w:rPr>
          <w:rStyle w:val="EstilosubindicePARAPROCEDCar"/>
          <w:rFonts w:cs="Arial"/>
          <w:sz w:val="22"/>
          <w:szCs w:val="22"/>
        </w:rPr>
        <w:t xml:space="preserve">       </w:t>
      </w:r>
      <w:r w:rsidRPr="0019150B">
        <w:rPr>
          <w:rStyle w:val="Estilo11pto"/>
        </w:rPr>
        <w:t xml:space="preserve">×   </w:t>
      </w:r>
      <w:proofErr w:type="spellStart"/>
      <w:r w:rsidRPr="0019150B">
        <w:rPr>
          <w:rStyle w:val="Estilo11pto"/>
        </w:rPr>
        <w:t>máx</w:t>
      </w:r>
      <w:proofErr w:type="spellEnd"/>
      <w:r w:rsidRPr="0019150B">
        <w:rPr>
          <w:rStyle w:val="Estilo11pto"/>
        </w:rPr>
        <w:t xml:space="preserve"> (PMRR, </w:t>
      </w:r>
      <w:proofErr w:type="spellStart"/>
      <w:r w:rsidRPr="0019150B">
        <w:rPr>
          <w:rStyle w:val="Estilo11pto"/>
        </w:rPr>
        <w:t>POFRRS</w:t>
      </w:r>
      <w:r w:rsidRPr="00002031">
        <w:rPr>
          <w:rStyle w:val="EstilosubindicePARAPROCEDCar"/>
          <w:rFonts w:cs="Arial"/>
          <w:sz w:val="22"/>
          <w:szCs w:val="22"/>
        </w:rPr>
        <w:t>u</w:t>
      </w:r>
      <w:proofErr w:type="spellEnd"/>
      <w:r w:rsidRPr="0019150B">
        <w:rPr>
          <w:rStyle w:val="Estilo11pto"/>
        </w:rPr>
        <w:t>)</w:t>
      </w:r>
    </w:p>
    <w:p w14:paraId="40EDFDA2" w14:textId="77777777" w:rsidR="00904B37" w:rsidRPr="0019150B" w:rsidRDefault="00904B37" w:rsidP="00904B37">
      <w:pPr>
        <w:rPr>
          <w:rStyle w:val="Estilo11pto"/>
        </w:rPr>
      </w:pPr>
      <w:r w:rsidRPr="0019150B">
        <w:rPr>
          <w:rStyle w:val="Estilo11pto"/>
        </w:rPr>
        <w:t>donde:</w:t>
      </w:r>
    </w:p>
    <w:p w14:paraId="05280400" w14:textId="77777777" w:rsidR="00904B37" w:rsidRPr="00002031" w:rsidRDefault="00904B37" w:rsidP="00904B37">
      <w:pPr>
        <w:numPr>
          <w:ilvl w:val="12"/>
          <w:numId w:val="0"/>
        </w:numPr>
        <w:tabs>
          <w:tab w:val="left" w:pos="1980"/>
        </w:tabs>
        <w:ind w:left="2520" w:hanging="2344"/>
        <w:rPr>
          <w:rFonts w:cs="Arial"/>
          <w:color w:val="000000"/>
          <w:sz w:val="22"/>
          <w:szCs w:val="22"/>
        </w:rPr>
      </w:pPr>
      <w:proofErr w:type="spellStart"/>
      <w:r w:rsidRPr="00002031">
        <w:rPr>
          <w:rFonts w:cs="Arial"/>
          <w:color w:val="000000"/>
          <w:sz w:val="22"/>
          <w:szCs w:val="22"/>
        </w:rPr>
        <w:t>ERRSCF</w:t>
      </w:r>
      <w:r w:rsidRPr="00002031">
        <w:rPr>
          <w:rStyle w:val="EstilosubindicePARAPROCEDCar"/>
          <w:rFonts w:cs="Arial"/>
          <w:sz w:val="22"/>
          <w:szCs w:val="22"/>
        </w:rPr>
        <w:t>u</w:t>
      </w:r>
      <w:proofErr w:type="spellEnd"/>
      <w:r w:rsidRPr="00002031">
        <w:rPr>
          <w:rFonts w:cs="Arial"/>
          <w:color w:val="000000"/>
          <w:sz w:val="22"/>
          <w:szCs w:val="22"/>
        </w:rPr>
        <w:tab/>
        <w:t>=</w:t>
      </w:r>
      <w:r w:rsidRPr="00002031">
        <w:rPr>
          <w:rFonts w:cs="Arial"/>
          <w:color w:val="000000"/>
          <w:sz w:val="22"/>
          <w:szCs w:val="22"/>
        </w:rPr>
        <w:tab/>
      </w:r>
      <w:r w:rsidRPr="0019150B">
        <w:rPr>
          <w:rStyle w:val="Estilo11pto"/>
        </w:rPr>
        <w:t xml:space="preserve">Energía activada </w:t>
      </w:r>
      <w:r w:rsidRPr="00002031">
        <w:rPr>
          <w:rFonts w:cs="Arial"/>
          <w:color w:val="000000"/>
          <w:sz w:val="22"/>
          <w:szCs w:val="22"/>
        </w:rPr>
        <w:t xml:space="preserve">a subir </w:t>
      </w:r>
      <w:r w:rsidRPr="0019150B">
        <w:rPr>
          <w:rStyle w:val="Estilo11pto"/>
        </w:rPr>
        <w:t xml:space="preserve">del producto RR </w:t>
      </w:r>
      <w:r w:rsidRPr="00002031">
        <w:rPr>
          <w:rFonts w:cs="Arial"/>
          <w:color w:val="000000"/>
          <w:sz w:val="22"/>
          <w:szCs w:val="22"/>
        </w:rPr>
        <w:t xml:space="preserve">a la unidad </w:t>
      </w:r>
      <w:r w:rsidRPr="00002031">
        <w:rPr>
          <w:rFonts w:cs="Arial"/>
          <w:i/>
          <w:color w:val="000000"/>
          <w:sz w:val="22"/>
          <w:szCs w:val="22"/>
        </w:rPr>
        <w:t xml:space="preserve">u </w:t>
      </w:r>
      <w:r w:rsidRPr="00002031">
        <w:rPr>
          <w:rFonts w:cs="Arial"/>
          <w:color w:val="000000"/>
          <w:sz w:val="22"/>
          <w:szCs w:val="22"/>
        </w:rPr>
        <w:t>por razones de control de flujo en la interconexión</w:t>
      </w:r>
      <w:r w:rsidRPr="00002031">
        <w:rPr>
          <w:rFonts w:cs="Arial"/>
          <w:i/>
          <w:color w:val="000000"/>
          <w:sz w:val="22"/>
          <w:szCs w:val="22"/>
        </w:rPr>
        <w:t>.</w:t>
      </w:r>
      <w:r w:rsidRPr="00002031">
        <w:rPr>
          <w:rFonts w:cs="Arial"/>
          <w:color w:val="000000"/>
          <w:sz w:val="22"/>
          <w:szCs w:val="22"/>
        </w:rPr>
        <w:t xml:space="preserve"> </w:t>
      </w:r>
    </w:p>
    <w:p w14:paraId="6B2E26CD" w14:textId="0B761AAE" w:rsidR="00904B37" w:rsidRPr="00002031" w:rsidRDefault="00904B37" w:rsidP="002F1838">
      <w:pPr>
        <w:numPr>
          <w:ilvl w:val="12"/>
          <w:numId w:val="0"/>
        </w:numPr>
        <w:tabs>
          <w:tab w:val="left" w:pos="1980"/>
        </w:tabs>
        <w:ind w:left="2520" w:hanging="2340"/>
        <w:rPr>
          <w:rFonts w:cs="Arial"/>
          <w:color w:val="000000"/>
          <w:sz w:val="22"/>
          <w:szCs w:val="22"/>
        </w:rPr>
      </w:pPr>
      <w:proofErr w:type="spellStart"/>
      <w:r w:rsidRPr="0019150B">
        <w:rPr>
          <w:rStyle w:val="Estilo11pto"/>
        </w:rPr>
        <w:t>POFRRS</w:t>
      </w:r>
      <w:r w:rsidRPr="00002031">
        <w:rPr>
          <w:rStyle w:val="EstilosubindicePARAPROCEDCar"/>
          <w:rFonts w:cs="Arial"/>
          <w:sz w:val="22"/>
          <w:szCs w:val="22"/>
        </w:rPr>
        <w:t>u</w:t>
      </w:r>
      <w:proofErr w:type="spellEnd"/>
      <w:r w:rsidRPr="00002031">
        <w:rPr>
          <w:rFonts w:cs="Arial"/>
          <w:color w:val="000000"/>
          <w:sz w:val="22"/>
          <w:szCs w:val="22"/>
        </w:rPr>
        <w:tab/>
        <w:t>=</w:t>
      </w:r>
      <w:r w:rsidRPr="00002031">
        <w:rPr>
          <w:rFonts w:cs="Arial"/>
          <w:color w:val="000000"/>
          <w:sz w:val="22"/>
          <w:szCs w:val="22"/>
        </w:rPr>
        <w:tab/>
      </w:r>
      <w:r w:rsidRPr="0019150B">
        <w:rPr>
          <w:rStyle w:val="Estilo11pto"/>
        </w:rPr>
        <w:t xml:space="preserve">Precio </w:t>
      </w:r>
      <w:del w:id="43" w:author="LIQ" w:date="2021-02-05T10:53:00Z">
        <w:r w:rsidRPr="0019150B" w:rsidDel="00A1305D">
          <w:rPr>
            <w:rStyle w:val="Estilo11pto"/>
          </w:rPr>
          <w:delText>cuartohorario</w:delText>
        </w:r>
      </w:del>
      <w:r w:rsidRPr="0019150B">
        <w:rPr>
          <w:rStyle w:val="Estilo11pto"/>
        </w:rPr>
        <w:t xml:space="preserve"> de la oferta activada </w:t>
      </w:r>
      <w:r w:rsidRPr="00002031">
        <w:rPr>
          <w:rFonts w:cs="Arial"/>
          <w:color w:val="000000"/>
          <w:sz w:val="22"/>
          <w:szCs w:val="22"/>
        </w:rPr>
        <w:t xml:space="preserve">del producto RR a la unidad </w:t>
      </w:r>
      <w:r w:rsidRPr="00002031">
        <w:rPr>
          <w:rFonts w:cs="Arial"/>
          <w:i/>
          <w:color w:val="000000"/>
          <w:sz w:val="22"/>
          <w:szCs w:val="22"/>
        </w:rPr>
        <w:t xml:space="preserve">u </w:t>
      </w:r>
      <w:r w:rsidRPr="00002031">
        <w:rPr>
          <w:rFonts w:cs="Arial"/>
          <w:color w:val="000000"/>
          <w:sz w:val="22"/>
          <w:szCs w:val="22"/>
        </w:rPr>
        <w:t xml:space="preserve">por razones de control de flujo en la interconexión. </w:t>
      </w:r>
    </w:p>
    <w:p w14:paraId="64936627" w14:textId="09BAB808" w:rsidR="00904B37" w:rsidRPr="0019150B" w:rsidDel="002726B3" w:rsidRDefault="00904B37" w:rsidP="00904B37">
      <w:pPr>
        <w:rPr>
          <w:del w:id="44" w:author="LIQ" w:date="2021-03-16T08:20:00Z"/>
          <w:rStyle w:val="Estilo11pto"/>
        </w:rPr>
      </w:pPr>
      <w:del w:id="45" w:author="LIQ" w:date="2021-03-16T08:20:00Z">
        <w:r w:rsidRPr="0019150B" w:rsidDel="002726B3">
          <w:rPr>
            <w:rStyle w:val="Estilo11pto"/>
          </w:rPr>
          <w:delText>En el caso de que máx (PMRR, POFRRS</w:delText>
        </w:r>
        <w:r w:rsidRPr="00002031" w:rsidDel="002726B3">
          <w:rPr>
            <w:rStyle w:val="EstilosubindicePARAPROCEDCar"/>
            <w:rFonts w:cs="Arial"/>
            <w:sz w:val="22"/>
            <w:szCs w:val="22"/>
          </w:rPr>
          <w:delText>u</w:delText>
        </w:r>
        <w:r w:rsidRPr="0019150B" w:rsidDel="002726B3">
          <w:rPr>
            <w:rStyle w:val="Estilo11pto"/>
          </w:rPr>
          <w:delText>) sea negativo, la activación dará lugar a una obligación de pago.</w:delText>
        </w:r>
      </w:del>
    </w:p>
    <w:p w14:paraId="05C2E4BA" w14:textId="77777777" w:rsidR="00904B37" w:rsidRPr="00002031" w:rsidRDefault="00904B37" w:rsidP="00BC42D2">
      <w:pPr>
        <w:spacing w:after="0"/>
        <w:rPr>
          <w:rFonts w:cs="Arial"/>
          <w:sz w:val="22"/>
          <w:szCs w:val="22"/>
        </w:rPr>
      </w:pPr>
    </w:p>
    <w:p w14:paraId="20CD5F08" w14:textId="5D62ABEF" w:rsidR="00904B37" w:rsidRPr="00002031" w:rsidRDefault="00904B37" w:rsidP="00927F44">
      <w:pPr>
        <w:pStyle w:val="BEGO"/>
        <w:numPr>
          <w:ilvl w:val="1"/>
          <w:numId w:val="21"/>
        </w:numPr>
      </w:pPr>
      <w:r w:rsidRPr="00002031">
        <w:t>Energía de balance de producto RR a bajar.</w:t>
      </w:r>
    </w:p>
    <w:p w14:paraId="2D6AE085" w14:textId="77777777" w:rsidR="004F30C4" w:rsidRPr="00002031" w:rsidRDefault="004F30C4" w:rsidP="00776FA9">
      <w:pPr>
        <w:pStyle w:val="BEGO"/>
        <w:ind w:left="142"/>
      </w:pPr>
    </w:p>
    <w:p w14:paraId="01C376E0" w14:textId="12624091" w:rsidR="00904B37" w:rsidRPr="00002031" w:rsidRDefault="751D401F" w:rsidP="4180549A">
      <w:pPr>
        <w:rPr>
          <w:rFonts w:cs="Arial"/>
          <w:i/>
          <w:iCs/>
          <w:color w:val="000000"/>
          <w:sz w:val="22"/>
          <w:szCs w:val="22"/>
        </w:rPr>
      </w:pPr>
      <w:r w:rsidRPr="4180549A">
        <w:rPr>
          <w:rFonts w:cs="Arial"/>
          <w:color w:val="000000" w:themeColor="text1"/>
          <w:sz w:val="22"/>
          <w:szCs w:val="22"/>
        </w:rPr>
        <w:t xml:space="preserve">a) </w:t>
      </w:r>
      <w:r w:rsidR="00904B37" w:rsidRPr="4180549A">
        <w:rPr>
          <w:rFonts w:cs="Arial"/>
          <w:color w:val="000000" w:themeColor="text1"/>
          <w:sz w:val="22"/>
          <w:szCs w:val="22"/>
        </w:rPr>
        <w:t>La activación de ofertas de energía de balance a bajar del producto RR da lugar a una obligación de pago para cada unidad que se calcula según la fórmula siguiente</w:t>
      </w:r>
      <w:r w:rsidR="00904B37" w:rsidRPr="4180549A">
        <w:rPr>
          <w:rFonts w:cs="Arial"/>
          <w:i/>
          <w:iCs/>
          <w:color w:val="000000" w:themeColor="text1"/>
          <w:sz w:val="22"/>
          <w:szCs w:val="22"/>
        </w:rPr>
        <w:t xml:space="preserve">:  </w:t>
      </w:r>
    </w:p>
    <w:p w14:paraId="42B40EFF" w14:textId="0882CDA4" w:rsidR="00904B37" w:rsidRPr="0019150B" w:rsidRDefault="00904B37" w:rsidP="00532EE6">
      <w:pPr>
        <w:spacing w:line="259" w:lineRule="auto"/>
        <w:rPr>
          <w:rStyle w:val="Estilo11pto"/>
        </w:rPr>
      </w:pPr>
      <w:proofErr w:type="spellStart"/>
      <w:r w:rsidRPr="0C9AD51D">
        <w:rPr>
          <w:rStyle w:val="Estilo11pto"/>
        </w:rPr>
        <w:t>OPRR</w:t>
      </w:r>
      <w:r w:rsidRPr="0C9AD51D">
        <w:rPr>
          <w:rStyle w:val="EstilosubindicePARAPROCEDCar"/>
          <w:rFonts w:cs="Arial"/>
          <w:sz w:val="22"/>
          <w:szCs w:val="22"/>
        </w:rPr>
        <w:t>u</w:t>
      </w:r>
      <w:proofErr w:type="spellEnd"/>
      <w:r w:rsidRPr="0C9AD51D">
        <w:rPr>
          <w:rStyle w:val="Estilo11pto"/>
        </w:rPr>
        <w:t xml:space="preserve"> = ∑</w:t>
      </w:r>
      <w:del w:id="46" w:author="LIQ Elena" w:date="2021-02-18T15:58:00Z">
        <w:r w:rsidRPr="0C9AD51D" w:rsidDel="00667B4F">
          <w:rPr>
            <w:rFonts w:cs="Arial"/>
            <w:sz w:val="22"/>
            <w:szCs w:val="22"/>
            <w:vertAlign w:val="subscript"/>
          </w:rPr>
          <w:delText>q</w:delText>
        </w:r>
      </w:del>
      <w:r w:rsidRPr="0C9AD51D">
        <w:rPr>
          <w:rStyle w:val="Estilo11pto"/>
        </w:rPr>
        <w:t xml:space="preserve"> </w:t>
      </w:r>
      <w:proofErr w:type="spellStart"/>
      <w:r w:rsidRPr="0C9AD51D">
        <w:rPr>
          <w:rStyle w:val="Estilo11pto"/>
        </w:rPr>
        <w:t>ERRB</w:t>
      </w:r>
      <w:r w:rsidRPr="0C9AD51D">
        <w:rPr>
          <w:rStyle w:val="EstilosubindicePARAPROCEDCar"/>
          <w:rFonts w:cs="Arial"/>
          <w:sz w:val="22"/>
          <w:szCs w:val="22"/>
        </w:rPr>
        <w:t>u</w:t>
      </w:r>
      <w:proofErr w:type="spellEnd"/>
      <w:r w:rsidR="715F25C6" w:rsidRPr="0C9AD51D">
        <w:rPr>
          <w:rStyle w:val="EstilosubindicePARAPROCEDCar"/>
          <w:rFonts w:cs="Arial"/>
          <w:sz w:val="22"/>
          <w:szCs w:val="22"/>
        </w:rPr>
        <w:t xml:space="preserve"> </w:t>
      </w:r>
      <w:r w:rsidRPr="00532EE6">
        <w:rPr>
          <w:rStyle w:val="Estilo11pto"/>
          <w:rFonts w:eastAsia="Arial" w:cs="Arial"/>
        </w:rPr>
        <w:t xml:space="preserve">× </w:t>
      </w:r>
      <w:r w:rsidRPr="00AC7502">
        <w:rPr>
          <w:rStyle w:val="Estilo11pto"/>
          <w:szCs w:val="22"/>
        </w:rPr>
        <w:t xml:space="preserve">PMRR </w:t>
      </w:r>
    </w:p>
    <w:p w14:paraId="10B01925" w14:textId="77777777" w:rsidR="00904B37" w:rsidRPr="0019150B" w:rsidRDefault="00904B37" w:rsidP="00904B37">
      <w:pPr>
        <w:rPr>
          <w:rStyle w:val="Estilo11pto"/>
        </w:rPr>
      </w:pPr>
      <w:r w:rsidRPr="0019150B">
        <w:rPr>
          <w:rStyle w:val="Estilo11pto"/>
        </w:rPr>
        <w:t>donde:</w:t>
      </w:r>
    </w:p>
    <w:p w14:paraId="4EC15604" w14:textId="77777777" w:rsidR="00904B37" w:rsidRPr="0019150B" w:rsidRDefault="00904B37" w:rsidP="00904B37">
      <w:pPr>
        <w:numPr>
          <w:ilvl w:val="12"/>
          <w:numId w:val="0"/>
        </w:numPr>
        <w:tabs>
          <w:tab w:val="left" w:pos="1980"/>
        </w:tabs>
        <w:ind w:left="2520" w:hanging="2344"/>
        <w:rPr>
          <w:rStyle w:val="Estilo11pto"/>
        </w:rPr>
      </w:pPr>
      <w:proofErr w:type="spellStart"/>
      <w:r w:rsidRPr="0019150B">
        <w:rPr>
          <w:rStyle w:val="Estilo11pto"/>
        </w:rPr>
        <w:t>ERRB</w:t>
      </w:r>
      <w:r w:rsidRPr="00002031">
        <w:rPr>
          <w:rStyle w:val="EstilosubindicePARAPROCEDCar"/>
          <w:rFonts w:cs="Arial"/>
          <w:sz w:val="22"/>
          <w:szCs w:val="22"/>
        </w:rPr>
        <w:t>u</w:t>
      </w:r>
      <w:proofErr w:type="spellEnd"/>
      <w:r w:rsidRPr="00002031">
        <w:rPr>
          <w:rStyle w:val="EstilosubindicePARAPROCEDCar"/>
          <w:rFonts w:cs="Arial"/>
          <w:sz w:val="22"/>
          <w:szCs w:val="22"/>
        </w:rPr>
        <w:tab/>
      </w:r>
      <w:r w:rsidRPr="0019150B">
        <w:rPr>
          <w:rStyle w:val="Estilo11pto"/>
        </w:rPr>
        <w:t>=</w:t>
      </w:r>
      <w:r w:rsidRPr="0019150B">
        <w:rPr>
          <w:rStyle w:val="Estilo11pto"/>
        </w:rPr>
        <w:tab/>
        <w:t xml:space="preserve">Energía activada a bajar del producto RR a la unidad </w:t>
      </w:r>
      <w:r w:rsidRPr="00002031">
        <w:rPr>
          <w:rFonts w:cs="Arial"/>
          <w:i/>
          <w:sz w:val="22"/>
          <w:szCs w:val="22"/>
        </w:rPr>
        <w:t>u.</w:t>
      </w:r>
      <w:r w:rsidRPr="0019150B">
        <w:rPr>
          <w:rStyle w:val="Estilo11pto"/>
        </w:rPr>
        <w:t xml:space="preserve"> </w:t>
      </w:r>
    </w:p>
    <w:p w14:paraId="6A0DAC6B" w14:textId="2862DBE1" w:rsidR="00904B37" w:rsidRPr="00F12BEF" w:rsidRDefault="00904B37" w:rsidP="0C9AD51D">
      <w:pPr>
        <w:tabs>
          <w:tab w:val="left" w:pos="1980"/>
        </w:tabs>
        <w:ind w:left="2520" w:hanging="2344"/>
        <w:rPr>
          <w:rStyle w:val="Estilo11pto"/>
          <w:szCs w:val="22"/>
        </w:rPr>
      </w:pPr>
      <w:r w:rsidRPr="0019150B">
        <w:rPr>
          <w:rStyle w:val="Estilo11pto"/>
        </w:rPr>
        <w:t>PMRR</w:t>
      </w:r>
      <w:r w:rsidRPr="0019150B">
        <w:rPr>
          <w:rStyle w:val="Estilo11pto"/>
        </w:rPr>
        <w:tab/>
        <w:t>=</w:t>
      </w:r>
      <w:r w:rsidRPr="0019150B">
        <w:rPr>
          <w:rStyle w:val="Estilo11pto"/>
        </w:rPr>
        <w:tab/>
      </w:r>
      <w:r w:rsidRPr="00F12BEF">
        <w:rPr>
          <w:rStyle w:val="Estilo11pto"/>
          <w:szCs w:val="22"/>
        </w:rPr>
        <w:t xml:space="preserve">Precio marginal </w:t>
      </w:r>
      <w:del w:id="47" w:author="LIQ" w:date="2021-02-05T10:53:00Z">
        <w:r w:rsidRPr="009E5D56" w:rsidDel="00A1305D">
          <w:rPr>
            <w:rStyle w:val="Estilo11pto"/>
            <w:szCs w:val="22"/>
          </w:rPr>
          <w:delText xml:space="preserve">cuartohorario </w:delText>
        </w:r>
      </w:del>
      <w:r w:rsidRPr="009E5D56">
        <w:rPr>
          <w:rStyle w:val="Estilo11pto"/>
          <w:szCs w:val="22"/>
        </w:rPr>
        <w:t>del producto RR</w:t>
      </w:r>
      <w:ins w:id="48" w:author="LIQ" w:date="2021-02-11T07:58:00Z">
        <w:r w:rsidR="00D54357" w:rsidRPr="009E5D56">
          <w:rPr>
            <w:rStyle w:val="Estilo11pto"/>
            <w:szCs w:val="22"/>
          </w:rPr>
          <w:t xml:space="preserve"> </w:t>
        </w:r>
        <w:r w:rsidR="00D54357" w:rsidRPr="00F12BEF">
          <w:rPr>
            <w:rFonts w:cs="Arial"/>
            <w:color w:val="000000"/>
            <w:sz w:val="22"/>
            <w:szCs w:val="22"/>
          </w:rPr>
          <w:t xml:space="preserve">o, en su caso, </w:t>
        </w:r>
        <w:del w:id="49" w:author="MO" w:date="2021-02-23T15:06:00Z">
          <w:r w:rsidR="00D54357" w:rsidRPr="00F12BEF" w:rsidDel="0048677D">
            <w:rPr>
              <w:rFonts w:cs="Arial"/>
              <w:color w:val="000000"/>
              <w:sz w:val="22"/>
              <w:szCs w:val="22"/>
            </w:rPr>
            <w:delText xml:space="preserve">al </w:delText>
          </w:r>
        </w:del>
        <w:r w:rsidR="00D54357" w:rsidRPr="00F12BEF">
          <w:rPr>
            <w:rFonts w:cs="Arial"/>
            <w:color w:val="000000"/>
            <w:sz w:val="22"/>
            <w:szCs w:val="22"/>
          </w:rPr>
          <w:t>precio de</w:t>
        </w:r>
      </w:ins>
      <w:ins w:id="50" w:author="MO" w:date="2021-02-23T15:06:00Z">
        <w:r w:rsidR="0048677D" w:rsidRPr="00F12BEF">
          <w:rPr>
            <w:rFonts w:cs="Arial"/>
            <w:color w:val="000000"/>
            <w:sz w:val="22"/>
            <w:szCs w:val="22"/>
          </w:rPr>
          <w:t xml:space="preserve"> la</w:t>
        </w:r>
      </w:ins>
      <w:ins w:id="51" w:author="LIQ" w:date="2021-02-11T07:58:00Z">
        <w:r w:rsidR="00D54357" w:rsidRPr="00F12BEF">
          <w:rPr>
            <w:rFonts w:cs="Arial"/>
            <w:color w:val="000000"/>
            <w:sz w:val="22"/>
            <w:szCs w:val="22"/>
          </w:rPr>
          <w:t xml:space="preserve"> oferta </w:t>
        </w:r>
        <w:r w:rsidR="00D54357" w:rsidRPr="00F12BEF">
          <w:rPr>
            <w:rFonts w:cs="LFNOJD+Arial"/>
            <w:color w:val="000000"/>
            <w:sz w:val="22"/>
            <w:szCs w:val="22"/>
          </w:rPr>
          <w:t>debido al proceso de redondeo de la plataforma europea de RR de acuerdo a lo dispuesto en el PO 3.3</w:t>
        </w:r>
      </w:ins>
      <w:r w:rsidRPr="00F12BEF">
        <w:rPr>
          <w:rFonts w:cs="Arial"/>
          <w:color w:val="000000"/>
          <w:sz w:val="22"/>
          <w:szCs w:val="22"/>
        </w:rPr>
        <w:t xml:space="preserve">. </w:t>
      </w:r>
    </w:p>
    <w:p w14:paraId="299C8453" w14:textId="4506640A" w:rsidR="00904B37" w:rsidDel="002726B3" w:rsidRDefault="00904B37" w:rsidP="00904B37">
      <w:pPr>
        <w:rPr>
          <w:ins w:id="52" w:author="MO" w:date="2021-02-23T15:07:00Z"/>
          <w:del w:id="53" w:author="LIQ" w:date="2021-03-16T08:20:00Z"/>
          <w:rStyle w:val="Estilo11pto"/>
        </w:rPr>
      </w:pPr>
      <w:del w:id="54" w:author="LIQ" w:date="2021-03-16T08:20:00Z">
        <w:r w:rsidRPr="0019150B" w:rsidDel="002726B3">
          <w:rPr>
            <w:rStyle w:val="Estilo11pto"/>
          </w:rPr>
          <w:delText>En el caso de que el PMRR sea negativo, la activación dará lugar a un derecho de cobro.</w:delText>
        </w:r>
      </w:del>
    </w:p>
    <w:p w14:paraId="0D5458BA" w14:textId="13A04218" w:rsidR="00E471A7" w:rsidRPr="00D81B57" w:rsidRDefault="00E471A7" w:rsidP="00E471A7">
      <w:pPr>
        <w:spacing w:after="0"/>
        <w:rPr>
          <w:ins w:id="55" w:author="MO" w:date="2021-02-23T15:07:00Z"/>
          <w:rFonts w:cs="Arial"/>
          <w:sz w:val="22"/>
          <w:szCs w:val="22"/>
        </w:rPr>
      </w:pPr>
      <w:ins w:id="56" w:author="MO" w:date="2021-02-23T15:07:00Z">
        <w:r w:rsidRPr="00D81B57">
          <w:rPr>
            <w:rFonts w:cs="Arial"/>
            <w:sz w:val="22"/>
            <w:szCs w:val="22"/>
          </w:rPr>
          <w:t>En caso de aplicación del mecanismo de salvaguarda</w:t>
        </w:r>
      </w:ins>
      <w:ins w:id="57" w:author="LIQ" w:date="2021-03-15T16:41:00Z">
        <w:r w:rsidR="007E3D4F">
          <w:rPr>
            <w:rFonts w:cs="Arial"/>
            <w:sz w:val="22"/>
            <w:szCs w:val="22"/>
          </w:rPr>
          <w:t xml:space="preserve"> </w:t>
        </w:r>
        <w:r w:rsidR="007E3D4F">
          <w:rPr>
            <w:rFonts w:cs="Arial"/>
            <w:sz w:val="22"/>
            <w:szCs w:val="20"/>
          </w:rPr>
          <w:t>contemplado en el PO 3.3</w:t>
        </w:r>
      </w:ins>
      <w:ins w:id="58" w:author="MO" w:date="2021-02-23T15:07:00Z">
        <w:r w:rsidRPr="00D81B57">
          <w:rPr>
            <w:rFonts w:cs="Arial"/>
            <w:sz w:val="22"/>
            <w:szCs w:val="22"/>
          </w:rPr>
          <w:t xml:space="preserve">, el valor PMRR será calculado de acuerdo con lo establecido </w:t>
        </w:r>
      </w:ins>
      <w:ins w:id="59" w:author="LIQ" w:date="2021-03-15T16:41:00Z">
        <w:r w:rsidR="007E3D4F" w:rsidRPr="00D81B57">
          <w:rPr>
            <w:rFonts w:cs="Arial"/>
            <w:sz w:val="22"/>
            <w:szCs w:val="20"/>
          </w:rPr>
          <w:t xml:space="preserve">en el </w:t>
        </w:r>
        <w:r w:rsidR="007E3D4F">
          <w:rPr>
            <w:rFonts w:cs="Arial"/>
            <w:sz w:val="22"/>
            <w:szCs w:val="20"/>
          </w:rPr>
          <w:t>apartado 9 de este procedimiento.</w:t>
        </w:r>
      </w:ins>
    </w:p>
    <w:p w14:paraId="791748E4" w14:textId="77777777" w:rsidR="00E471A7" w:rsidRPr="0019150B" w:rsidRDefault="00E471A7" w:rsidP="00904B37">
      <w:pPr>
        <w:rPr>
          <w:rStyle w:val="Estilo11pto"/>
        </w:rPr>
      </w:pPr>
    </w:p>
    <w:p w14:paraId="748D3CDD" w14:textId="18215896" w:rsidR="00904B37" w:rsidRPr="0019150B" w:rsidRDefault="58E7B338" w:rsidP="00904B37">
      <w:pPr>
        <w:rPr>
          <w:rStyle w:val="Estilo11pto"/>
        </w:rPr>
      </w:pPr>
      <w:r w:rsidRPr="4180549A">
        <w:rPr>
          <w:rStyle w:val="Estilo11pto"/>
        </w:rPr>
        <w:t xml:space="preserve">b) </w:t>
      </w:r>
      <w:r w:rsidR="00904B37" w:rsidRPr="4180549A">
        <w:rPr>
          <w:rStyle w:val="Estilo11pto"/>
        </w:rPr>
        <w:t>En el caso de ofertas activadas por razones de control de flujo de las interconexiones, la energía activada será valorada al precio de la oferta de activación de esa energía, siempre que este precio sea inferior al precio marginal del producto RR en el sistema peninsular español.  La obligación de pago se calcula según la fórmula siguiente:</w:t>
      </w:r>
    </w:p>
    <w:p w14:paraId="6964ECE2" w14:textId="5B829989" w:rsidR="00904B37" w:rsidRPr="0019150B" w:rsidRDefault="00904B37" w:rsidP="00904B37">
      <w:pPr>
        <w:rPr>
          <w:rStyle w:val="Estilo11pto"/>
        </w:rPr>
      </w:pPr>
      <w:proofErr w:type="spellStart"/>
      <w:r w:rsidRPr="0019150B">
        <w:rPr>
          <w:rStyle w:val="Estilo11pto"/>
        </w:rPr>
        <w:t>OPRRBCF</w:t>
      </w:r>
      <w:r w:rsidRPr="00002031">
        <w:rPr>
          <w:rStyle w:val="EstilosubindicePARAPROCEDCar"/>
          <w:rFonts w:cs="Arial"/>
          <w:sz w:val="22"/>
          <w:szCs w:val="22"/>
        </w:rPr>
        <w:t>u</w:t>
      </w:r>
      <w:proofErr w:type="spellEnd"/>
      <w:r w:rsidRPr="0019150B">
        <w:rPr>
          <w:rStyle w:val="Estilo11pto"/>
        </w:rPr>
        <w:t xml:space="preserve"> =    ∑</w:t>
      </w:r>
      <w:del w:id="60" w:author="LIQ Elena" w:date="2021-02-18T15:58:00Z">
        <w:r w:rsidRPr="00002031" w:rsidDel="0066046F">
          <w:rPr>
            <w:rFonts w:cs="Arial"/>
            <w:sz w:val="22"/>
            <w:szCs w:val="22"/>
            <w:vertAlign w:val="subscript"/>
          </w:rPr>
          <w:delText>q</w:delText>
        </w:r>
      </w:del>
      <w:r w:rsidRPr="0019150B">
        <w:rPr>
          <w:rStyle w:val="Estilo11pto"/>
        </w:rPr>
        <w:t xml:space="preserve"> </w:t>
      </w:r>
      <w:proofErr w:type="spellStart"/>
      <w:r w:rsidRPr="0019150B">
        <w:rPr>
          <w:rStyle w:val="Estilo11pto"/>
        </w:rPr>
        <w:t>ERRBCF</w:t>
      </w:r>
      <w:r w:rsidRPr="00002031">
        <w:rPr>
          <w:rStyle w:val="EstilosubindicePARAPROCEDCar"/>
          <w:rFonts w:cs="Arial"/>
          <w:sz w:val="22"/>
          <w:szCs w:val="22"/>
        </w:rPr>
        <w:t>u</w:t>
      </w:r>
      <w:proofErr w:type="spellEnd"/>
      <w:r w:rsidRPr="00002031">
        <w:rPr>
          <w:rStyle w:val="EstilosubindicePARAPROCEDCar"/>
          <w:rFonts w:cs="Arial"/>
          <w:sz w:val="22"/>
          <w:szCs w:val="22"/>
        </w:rPr>
        <w:t xml:space="preserve">       </w:t>
      </w:r>
      <w:r w:rsidRPr="0019150B">
        <w:rPr>
          <w:rStyle w:val="Estilo11pto"/>
        </w:rPr>
        <w:t xml:space="preserve">×   </w:t>
      </w:r>
      <w:proofErr w:type="spellStart"/>
      <w:r w:rsidRPr="0019150B">
        <w:rPr>
          <w:rStyle w:val="Estilo11pto"/>
        </w:rPr>
        <w:t>mín</w:t>
      </w:r>
      <w:proofErr w:type="spellEnd"/>
      <w:r w:rsidRPr="0019150B">
        <w:rPr>
          <w:rStyle w:val="Estilo11pto"/>
        </w:rPr>
        <w:t xml:space="preserve"> (PMRR, </w:t>
      </w:r>
      <w:proofErr w:type="spellStart"/>
      <w:r w:rsidRPr="0019150B">
        <w:rPr>
          <w:rStyle w:val="Estilo11pto"/>
        </w:rPr>
        <w:t>POFRRB</w:t>
      </w:r>
      <w:r w:rsidRPr="00002031">
        <w:rPr>
          <w:rStyle w:val="EstilosubindicePARAPROCEDCar"/>
          <w:rFonts w:cs="Arial"/>
          <w:sz w:val="22"/>
          <w:szCs w:val="22"/>
        </w:rPr>
        <w:t>u</w:t>
      </w:r>
      <w:proofErr w:type="spellEnd"/>
      <w:r w:rsidRPr="0019150B">
        <w:rPr>
          <w:rStyle w:val="Estilo11pto"/>
        </w:rPr>
        <w:t>)</w:t>
      </w:r>
    </w:p>
    <w:p w14:paraId="5FE08B04" w14:textId="77777777" w:rsidR="00904B37" w:rsidRPr="0019150B" w:rsidRDefault="00904B37" w:rsidP="00904B37">
      <w:pPr>
        <w:rPr>
          <w:rStyle w:val="Estilo11pto"/>
        </w:rPr>
      </w:pPr>
      <w:r w:rsidRPr="0019150B">
        <w:rPr>
          <w:rStyle w:val="Estilo11pto"/>
        </w:rPr>
        <w:t>donde:</w:t>
      </w:r>
    </w:p>
    <w:p w14:paraId="44420E64" w14:textId="77777777" w:rsidR="00904B37" w:rsidRPr="00002031" w:rsidRDefault="00904B37" w:rsidP="00424087">
      <w:pPr>
        <w:numPr>
          <w:ilvl w:val="12"/>
          <w:numId w:val="0"/>
        </w:numPr>
        <w:tabs>
          <w:tab w:val="left" w:pos="1980"/>
        </w:tabs>
        <w:ind w:left="2520" w:hanging="2344"/>
        <w:rPr>
          <w:rFonts w:cs="Arial"/>
          <w:color w:val="000000"/>
          <w:sz w:val="22"/>
          <w:szCs w:val="22"/>
        </w:rPr>
      </w:pPr>
      <w:proofErr w:type="spellStart"/>
      <w:r w:rsidRPr="00002031">
        <w:rPr>
          <w:rFonts w:cs="Arial"/>
          <w:color w:val="000000"/>
          <w:sz w:val="22"/>
          <w:szCs w:val="22"/>
        </w:rPr>
        <w:t>ERRBCF</w:t>
      </w:r>
      <w:r w:rsidRPr="00002031">
        <w:rPr>
          <w:rStyle w:val="EstilosubindicePARAPROCEDCar"/>
          <w:rFonts w:cs="Arial"/>
          <w:sz w:val="22"/>
          <w:szCs w:val="22"/>
        </w:rPr>
        <w:t>u</w:t>
      </w:r>
      <w:proofErr w:type="spellEnd"/>
      <w:r w:rsidRPr="00002031">
        <w:rPr>
          <w:rFonts w:cs="Arial"/>
          <w:color w:val="000000"/>
          <w:sz w:val="22"/>
          <w:szCs w:val="22"/>
        </w:rPr>
        <w:tab/>
        <w:t>=</w:t>
      </w:r>
      <w:r w:rsidRPr="00002031">
        <w:rPr>
          <w:rFonts w:cs="Arial"/>
          <w:color w:val="000000"/>
          <w:sz w:val="22"/>
          <w:szCs w:val="22"/>
        </w:rPr>
        <w:tab/>
      </w:r>
      <w:r w:rsidRPr="0019150B">
        <w:rPr>
          <w:rStyle w:val="Estilo11pto"/>
        </w:rPr>
        <w:t xml:space="preserve">Energía activada </w:t>
      </w:r>
      <w:r w:rsidRPr="00002031">
        <w:rPr>
          <w:rFonts w:cs="Arial"/>
          <w:color w:val="000000"/>
          <w:sz w:val="22"/>
          <w:szCs w:val="22"/>
        </w:rPr>
        <w:t xml:space="preserve">a bajar </w:t>
      </w:r>
      <w:r w:rsidRPr="0019150B">
        <w:rPr>
          <w:rStyle w:val="Estilo11pto"/>
        </w:rPr>
        <w:t xml:space="preserve">del producto RR </w:t>
      </w:r>
      <w:r w:rsidRPr="00002031">
        <w:rPr>
          <w:rFonts w:cs="Arial"/>
          <w:color w:val="000000"/>
          <w:sz w:val="22"/>
          <w:szCs w:val="22"/>
        </w:rPr>
        <w:t xml:space="preserve">a la unidad </w:t>
      </w:r>
      <w:r w:rsidRPr="00002031">
        <w:rPr>
          <w:rFonts w:cs="Arial"/>
          <w:i/>
          <w:color w:val="000000"/>
          <w:sz w:val="22"/>
          <w:szCs w:val="22"/>
        </w:rPr>
        <w:t xml:space="preserve">u </w:t>
      </w:r>
      <w:r w:rsidRPr="00002031">
        <w:rPr>
          <w:rFonts w:cs="Arial"/>
          <w:color w:val="000000"/>
          <w:sz w:val="22"/>
          <w:szCs w:val="22"/>
        </w:rPr>
        <w:t>por razones de control de flujo en la interconexión</w:t>
      </w:r>
      <w:r w:rsidRPr="00002031">
        <w:rPr>
          <w:rFonts w:cs="Arial"/>
          <w:i/>
          <w:color w:val="000000"/>
          <w:sz w:val="22"/>
          <w:szCs w:val="22"/>
        </w:rPr>
        <w:t>.</w:t>
      </w:r>
      <w:r w:rsidRPr="00002031">
        <w:rPr>
          <w:rFonts w:cs="Arial"/>
          <w:color w:val="000000"/>
          <w:sz w:val="22"/>
          <w:szCs w:val="22"/>
        </w:rPr>
        <w:t xml:space="preserve"> </w:t>
      </w:r>
    </w:p>
    <w:p w14:paraId="352EE86C" w14:textId="518A7E3A" w:rsidR="00904B37" w:rsidRPr="00002031" w:rsidRDefault="00904B37" w:rsidP="00904B37">
      <w:pPr>
        <w:numPr>
          <w:ilvl w:val="12"/>
          <w:numId w:val="0"/>
        </w:numPr>
        <w:tabs>
          <w:tab w:val="left" w:pos="1980"/>
        </w:tabs>
        <w:ind w:left="2520" w:hanging="2340"/>
        <w:rPr>
          <w:rFonts w:cs="Arial"/>
          <w:color w:val="000000"/>
          <w:sz w:val="22"/>
          <w:szCs w:val="22"/>
        </w:rPr>
      </w:pPr>
      <w:proofErr w:type="spellStart"/>
      <w:r w:rsidRPr="0019150B">
        <w:rPr>
          <w:rStyle w:val="Estilo11pto"/>
        </w:rPr>
        <w:t>POFRRB</w:t>
      </w:r>
      <w:r w:rsidRPr="00002031">
        <w:rPr>
          <w:rStyle w:val="EstilosubindicePARAPROCEDCar"/>
          <w:rFonts w:cs="Arial"/>
          <w:sz w:val="22"/>
          <w:szCs w:val="22"/>
        </w:rPr>
        <w:t>u</w:t>
      </w:r>
      <w:proofErr w:type="spellEnd"/>
      <w:r w:rsidRPr="00002031">
        <w:rPr>
          <w:rFonts w:cs="Arial"/>
          <w:color w:val="000000"/>
          <w:sz w:val="22"/>
          <w:szCs w:val="22"/>
        </w:rPr>
        <w:tab/>
        <w:t>=</w:t>
      </w:r>
      <w:r w:rsidRPr="00002031">
        <w:rPr>
          <w:rFonts w:cs="Arial"/>
          <w:color w:val="000000"/>
          <w:sz w:val="22"/>
          <w:szCs w:val="22"/>
        </w:rPr>
        <w:tab/>
      </w:r>
      <w:r w:rsidRPr="0019150B">
        <w:rPr>
          <w:rStyle w:val="Estilo11pto"/>
        </w:rPr>
        <w:t xml:space="preserve">Precio </w:t>
      </w:r>
      <w:del w:id="61" w:author="LIQ" w:date="2021-02-05T10:53:00Z">
        <w:r w:rsidRPr="0019150B" w:rsidDel="00A1305D">
          <w:rPr>
            <w:rStyle w:val="Estilo11pto"/>
          </w:rPr>
          <w:delText xml:space="preserve">cuartohorario </w:delText>
        </w:r>
      </w:del>
      <w:r w:rsidRPr="0019150B">
        <w:rPr>
          <w:rStyle w:val="Estilo11pto"/>
        </w:rPr>
        <w:t xml:space="preserve">de la oferta activada </w:t>
      </w:r>
      <w:r w:rsidRPr="00002031">
        <w:rPr>
          <w:rFonts w:cs="Arial"/>
          <w:color w:val="000000"/>
          <w:sz w:val="22"/>
          <w:szCs w:val="22"/>
        </w:rPr>
        <w:t xml:space="preserve">del producto RR a la unidad </w:t>
      </w:r>
      <w:r w:rsidRPr="00002031">
        <w:rPr>
          <w:rFonts w:cs="Arial"/>
          <w:i/>
          <w:color w:val="000000"/>
          <w:sz w:val="22"/>
          <w:szCs w:val="22"/>
        </w:rPr>
        <w:t xml:space="preserve">u </w:t>
      </w:r>
      <w:r w:rsidRPr="00002031">
        <w:rPr>
          <w:rFonts w:cs="Arial"/>
          <w:color w:val="000000"/>
          <w:sz w:val="22"/>
          <w:szCs w:val="22"/>
        </w:rPr>
        <w:t xml:space="preserve">por razones de control de flujo en la interconexión. </w:t>
      </w:r>
    </w:p>
    <w:p w14:paraId="639745C2" w14:textId="43D2AE72" w:rsidR="00904B37" w:rsidRPr="0019150B" w:rsidDel="002726B3" w:rsidRDefault="00904B37" w:rsidP="00904B37">
      <w:pPr>
        <w:rPr>
          <w:del w:id="62" w:author="LIQ" w:date="2021-03-16T08:20:00Z"/>
          <w:rStyle w:val="Estilo11pto"/>
        </w:rPr>
      </w:pPr>
      <w:del w:id="63" w:author="LIQ" w:date="2021-03-16T08:20:00Z">
        <w:r w:rsidRPr="0019150B" w:rsidDel="002726B3">
          <w:rPr>
            <w:rStyle w:val="Estilo11pto"/>
          </w:rPr>
          <w:delText xml:space="preserve">En el caso de que máx </w:delText>
        </w:r>
      </w:del>
      <w:ins w:id="64" w:author="MO" w:date="2021-02-23T15:06:00Z">
        <w:del w:id="65" w:author="LIQ" w:date="2021-03-16T08:20:00Z">
          <w:r w:rsidR="00AB6AE5" w:rsidDel="002726B3">
            <w:rPr>
              <w:rStyle w:val="Estilo11pto"/>
            </w:rPr>
            <w:delText>mín</w:delText>
          </w:r>
          <w:r w:rsidR="00AB6AE5" w:rsidRPr="0019150B" w:rsidDel="002726B3">
            <w:rPr>
              <w:rStyle w:val="Estilo11pto"/>
            </w:rPr>
            <w:delText xml:space="preserve"> </w:delText>
          </w:r>
        </w:del>
      </w:ins>
      <w:del w:id="66" w:author="LIQ" w:date="2021-03-16T08:20:00Z">
        <w:r w:rsidRPr="0019150B" w:rsidDel="002726B3">
          <w:rPr>
            <w:rStyle w:val="Estilo11pto"/>
          </w:rPr>
          <w:delText>(PMRR, POFRRB</w:delText>
        </w:r>
        <w:r w:rsidRPr="00002031" w:rsidDel="002726B3">
          <w:rPr>
            <w:rStyle w:val="EstilosubindicePARAPROCEDCar"/>
            <w:rFonts w:cs="Arial"/>
            <w:sz w:val="22"/>
            <w:szCs w:val="22"/>
          </w:rPr>
          <w:delText>u</w:delText>
        </w:r>
        <w:r w:rsidRPr="0019150B" w:rsidDel="002726B3">
          <w:rPr>
            <w:rStyle w:val="Estilo11pto"/>
          </w:rPr>
          <w:delText>) sea negativo, la activación dará lugar a un derecho de cobro.</w:delText>
        </w:r>
      </w:del>
    </w:p>
    <w:p w14:paraId="0E2E051D" w14:textId="685A731A" w:rsidR="00A577EB" w:rsidRPr="00002031" w:rsidRDefault="00A577EB">
      <w:pPr>
        <w:spacing w:after="0"/>
        <w:ind w:left="0"/>
        <w:jc w:val="left"/>
        <w:rPr>
          <w:rFonts w:eastAsiaTheme="minorHAnsi" w:cs="Arial"/>
          <w:sz w:val="22"/>
          <w:szCs w:val="22"/>
          <w:lang w:eastAsia="en-US"/>
        </w:rPr>
      </w:pPr>
    </w:p>
    <w:p w14:paraId="3D5C0B1A" w14:textId="488E17A6" w:rsidR="00904B37" w:rsidRPr="00002031" w:rsidRDefault="00904B37" w:rsidP="00A777A9">
      <w:pPr>
        <w:pStyle w:val="BEGO"/>
        <w:numPr>
          <w:ilvl w:val="1"/>
          <w:numId w:val="21"/>
        </w:numPr>
      </w:pPr>
      <w:r w:rsidRPr="00002031">
        <w:t>Asignación del sobrecoste por activación de ofertas por razones de control de flujo en las interconexiones.</w:t>
      </w:r>
    </w:p>
    <w:p w14:paraId="5090592C" w14:textId="77777777" w:rsidR="00F62C11" w:rsidRPr="00002031" w:rsidRDefault="00F62C11" w:rsidP="00F62C11">
      <w:pPr>
        <w:spacing w:after="0"/>
        <w:rPr>
          <w:rFonts w:cs="Arial"/>
          <w:sz w:val="22"/>
          <w:szCs w:val="22"/>
        </w:rPr>
      </w:pPr>
    </w:p>
    <w:p w14:paraId="0F22C64E" w14:textId="496A0306" w:rsidR="00904B37" w:rsidRPr="00002031" w:rsidRDefault="00904B37" w:rsidP="00904B37">
      <w:pPr>
        <w:autoSpaceDE w:val="0"/>
        <w:autoSpaceDN w:val="0"/>
        <w:adjustRightInd w:val="0"/>
        <w:rPr>
          <w:rFonts w:cs="Arial"/>
          <w:color w:val="000000"/>
          <w:sz w:val="22"/>
          <w:szCs w:val="22"/>
        </w:rPr>
      </w:pPr>
      <w:r w:rsidRPr="0019150B">
        <w:rPr>
          <w:rStyle w:val="Estilo11pto"/>
        </w:rPr>
        <w:t xml:space="preserve">El sobrecoste ocasionado por la activación de ofertas por razones de control de flujo de las interconexiones, </w:t>
      </w:r>
      <w:r w:rsidRPr="00002031">
        <w:rPr>
          <w:rFonts w:cs="Arial"/>
          <w:color w:val="000000"/>
          <w:sz w:val="22"/>
          <w:szCs w:val="22"/>
        </w:rPr>
        <w:t>SCRRCF,</w:t>
      </w:r>
      <w:r w:rsidRPr="0019150B">
        <w:rPr>
          <w:rStyle w:val="Estilo11pto"/>
        </w:rPr>
        <w:t xml:space="preserve"> se anotará</w:t>
      </w:r>
      <w:ins w:id="67" w:author="LIQ" w:date="2021-02-05T10:55:00Z">
        <w:r w:rsidR="00A1305D">
          <w:rPr>
            <w:rStyle w:val="Estilo11pto"/>
          </w:rPr>
          <w:t xml:space="preserve"> </w:t>
        </w:r>
      </w:ins>
      <w:del w:id="68" w:author="LIQ" w:date="2021-02-05T10:55:00Z">
        <w:r w:rsidRPr="0019150B" w:rsidDel="00A1305D">
          <w:rPr>
            <w:rStyle w:val="Estilo11pto"/>
          </w:rPr>
          <w:delText xml:space="preserve">, para cada hora, </w:delText>
        </w:r>
      </w:del>
      <w:r w:rsidRPr="00002031">
        <w:rPr>
          <w:rFonts w:cs="Arial"/>
          <w:color w:val="000000"/>
          <w:sz w:val="22"/>
          <w:szCs w:val="22"/>
        </w:rPr>
        <w:t xml:space="preserve">en la cuenta del operador del sistema y será liquidado entre el operador del sistema y la entidad de liquidación centralizada que actuará como contraparte entre los operadores del sistema.  Se calcula </w:t>
      </w:r>
      <w:del w:id="69" w:author="LIQ" w:date="2021-02-07T19:25:00Z">
        <w:r w:rsidRPr="00002031" w:rsidDel="00B73BB3">
          <w:rPr>
            <w:rFonts w:cs="Arial"/>
            <w:color w:val="000000"/>
            <w:sz w:val="22"/>
            <w:szCs w:val="22"/>
          </w:rPr>
          <w:delText xml:space="preserve">para cada hora </w:delText>
        </w:r>
      </w:del>
      <w:r w:rsidRPr="00002031">
        <w:rPr>
          <w:rFonts w:cs="Arial"/>
          <w:color w:val="000000"/>
          <w:sz w:val="22"/>
          <w:szCs w:val="22"/>
        </w:rPr>
        <w:t>según la fórmula siguiente:</w:t>
      </w:r>
    </w:p>
    <w:p w14:paraId="441E5A5B" w14:textId="34F0A2A9" w:rsidR="00904B37" w:rsidRPr="0019150B" w:rsidRDefault="00904B37" w:rsidP="00904B37">
      <w:pPr>
        <w:rPr>
          <w:rStyle w:val="Estilo11pto"/>
        </w:rPr>
      </w:pPr>
      <w:r w:rsidRPr="0C9AD51D">
        <w:rPr>
          <w:rFonts w:cs="Arial"/>
          <w:color w:val="000000" w:themeColor="text1"/>
          <w:sz w:val="22"/>
          <w:szCs w:val="22"/>
        </w:rPr>
        <w:t xml:space="preserve"> SCRRCF = </w:t>
      </w:r>
      <w:r w:rsidRPr="0C9AD51D">
        <w:rPr>
          <w:rStyle w:val="Estilo11pto"/>
        </w:rPr>
        <w:t>∑</w:t>
      </w:r>
      <w:del w:id="70" w:author="LIQ" w:date="2021-02-07T19:25:00Z">
        <w:r w:rsidRPr="0C9AD51D" w:rsidDel="00B73BB3">
          <w:rPr>
            <w:rFonts w:cs="Arial"/>
            <w:sz w:val="22"/>
            <w:szCs w:val="22"/>
            <w:vertAlign w:val="subscript"/>
          </w:rPr>
          <w:delText>q</w:delText>
        </w:r>
      </w:del>
      <w:r w:rsidRPr="0C9AD51D">
        <w:rPr>
          <w:rStyle w:val="Estilo11pto"/>
        </w:rPr>
        <w:t xml:space="preserve"> </w:t>
      </w:r>
      <w:proofErr w:type="spellStart"/>
      <w:r w:rsidRPr="0C9AD51D">
        <w:rPr>
          <w:rStyle w:val="Estilo11pto"/>
        </w:rPr>
        <w:t>ERRSCF</w:t>
      </w:r>
      <w:r w:rsidRPr="0C9AD51D">
        <w:rPr>
          <w:rStyle w:val="EstilosubindicePARAPROCEDCar"/>
          <w:rFonts w:cs="Arial"/>
          <w:sz w:val="22"/>
          <w:szCs w:val="22"/>
        </w:rPr>
        <w:t>u</w:t>
      </w:r>
      <w:proofErr w:type="spellEnd"/>
      <w:r w:rsidRPr="0C9AD51D">
        <w:rPr>
          <w:rStyle w:val="EstilosubindicePARAPROCEDCar"/>
          <w:rFonts w:cs="Arial"/>
          <w:sz w:val="22"/>
          <w:szCs w:val="22"/>
        </w:rPr>
        <w:t xml:space="preserve">   </w:t>
      </w:r>
      <w:r w:rsidRPr="0C9AD51D">
        <w:rPr>
          <w:rStyle w:val="Estilo11pto"/>
        </w:rPr>
        <w:t>× (</w:t>
      </w:r>
      <w:proofErr w:type="spellStart"/>
      <w:r w:rsidRPr="0C9AD51D">
        <w:rPr>
          <w:rStyle w:val="Estilo11pto"/>
        </w:rPr>
        <w:t>POFRRS</w:t>
      </w:r>
      <w:r w:rsidRPr="0C9AD51D">
        <w:rPr>
          <w:rStyle w:val="EstilosubindicePARAPROCEDCar"/>
          <w:rFonts w:cs="Arial"/>
          <w:sz w:val="22"/>
          <w:szCs w:val="22"/>
        </w:rPr>
        <w:t>u</w:t>
      </w:r>
      <w:proofErr w:type="spellEnd"/>
      <w:r w:rsidRPr="0C9AD51D">
        <w:rPr>
          <w:rStyle w:val="Estilo11pto"/>
        </w:rPr>
        <w:t xml:space="preserve"> - PMRR) + ∑</w:t>
      </w:r>
      <w:del w:id="71" w:author="LIQ" w:date="2021-02-07T19:25:00Z">
        <w:r w:rsidRPr="0C9AD51D" w:rsidDel="00B73BB3">
          <w:rPr>
            <w:rFonts w:cs="Arial"/>
            <w:sz w:val="22"/>
            <w:szCs w:val="22"/>
            <w:vertAlign w:val="subscript"/>
          </w:rPr>
          <w:delText>q</w:delText>
        </w:r>
      </w:del>
      <w:r w:rsidRPr="0C9AD51D">
        <w:rPr>
          <w:rStyle w:val="Estilo11pto"/>
        </w:rPr>
        <w:t xml:space="preserve"> </w:t>
      </w:r>
      <w:proofErr w:type="spellStart"/>
      <w:r w:rsidRPr="0C9AD51D">
        <w:rPr>
          <w:rStyle w:val="Estilo11pto"/>
        </w:rPr>
        <w:t>ERRBCF</w:t>
      </w:r>
      <w:r w:rsidRPr="0C9AD51D">
        <w:rPr>
          <w:rStyle w:val="EstilosubindicePARAPROCEDCar"/>
          <w:rFonts w:cs="Arial"/>
          <w:sz w:val="22"/>
          <w:szCs w:val="22"/>
        </w:rPr>
        <w:t>u</w:t>
      </w:r>
      <w:proofErr w:type="spellEnd"/>
      <w:r w:rsidRPr="0C9AD51D">
        <w:rPr>
          <w:rStyle w:val="EstilosubindicePARAPROCEDCar"/>
          <w:rFonts w:cs="Arial"/>
          <w:sz w:val="22"/>
          <w:szCs w:val="22"/>
        </w:rPr>
        <w:t xml:space="preserve">       </w:t>
      </w:r>
      <w:r w:rsidRPr="0C9AD51D">
        <w:rPr>
          <w:rStyle w:val="Estilo11pto"/>
        </w:rPr>
        <w:t xml:space="preserve">× </w:t>
      </w:r>
      <w:r w:rsidRPr="001A68DE">
        <w:rPr>
          <w:rStyle w:val="Estilo11pto"/>
          <w:rFonts w:eastAsia="Arial" w:cs="Arial"/>
        </w:rPr>
        <w:t>(PMRR</w:t>
      </w:r>
      <w:r w:rsidRPr="0C9AD51D">
        <w:rPr>
          <w:rStyle w:val="Estilo11pto"/>
        </w:rPr>
        <w:t xml:space="preserve"> - </w:t>
      </w:r>
      <w:proofErr w:type="spellStart"/>
      <w:r w:rsidRPr="0C9AD51D">
        <w:rPr>
          <w:rStyle w:val="Estilo11pto"/>
        </w:rPr>
        <w:t>POFRRB</w:t>
      </w:r>
      <w:r w:rsidRPr="0C9AD51D">
        <w:rPr>
          <w:rStyle w:val="EstilosubindicePARAPROCEDCar"/>
          <w:rFonts w:cs="Arial"/>
          <w:sz w:val="22"/>
          <w:szCs w:val="22"/>
        </w:rPr>
        <w:t>u</w:t>
      </w:r>
      <w:proofErr w:type="spellEnd"/>
      <w:r w:rsidRPr="0C9AD51D">
        <w:rPr>
          <w:rStyle w:val="Estilo11pto"/>
        </w:rPr>
        <w:t>)</w:t>
      </w:r>
    </w:p>
    <w:p w14:paraId="2AC844A9" w14:textId="5DFF8F1E" w:rsidR="006604E5" w:rsidRDefault="006604E5" w:rsidP="00BC42D2">
      <w:pPr>
        <w:spacing w:after="0"/>
        <w:rPr>
          <w:ins w:id="72" w:author="LIQ" w:date="2021-02-08T20:48:00Z"/>
          <w:rFonts w:cs="Arial"/>
          <w:sz w:val="22"/>
          <w:szCs w:val="22"/>
        </w:rPr>
      </w:pPr>
    </w:p>
    <w:p w14:paraId="302268E3" w14:textId="77777777" w:rsidR="00742A49" w:rsidRPr="00F62C11" w:rsidRDefault="00742A49" w:rsidP="00BC42D2">
      <w:pPr>
        <w:spacing w:after="0"/>
        <w:rPr>
          <w:rFonts w:cs="Arial"/>
          <w:sz w:val="22"/>
          <w:szCs w:val="22"/>
        </w:rPr>
      </w:pPr>
    </w:p>
    <w:p w14:paraId="5B7D1B7D" w14:textId="73A6A0B3" w:rsidR="00904B37" w:rsidRDefault="00904B37" w:rsidP="007D6FDC">
      <w:pPr>
        <w:pStyle w:val="BEGO"/>
        <w:numPr>
          <w:ilvl w:val="0"/>
          <w:numId w:val="21"/>
        </w:numPr>
        <w:ind w:left="426" w:hanging="284"/>
      </w:pPr>
      <w:r w:rsidRPr="006604E5">
        <w:t>Regulación terciaria.</w:t>
      </w:r>
    </w:p>
    <w:p w14:paraId="5A6FDAE0" w14:textId="6FCF87BC" w:rsidR="006604E5" w:rsidRDefault="006604E5" w:rsidP="006604E5">
      <w:pPr>
        <w:spacing w:after="0"/>
        <w:rPr>
          <w:ins w:id="73" w:author="LIQ" w:date="2021-02-08T11:41:00Z"/>
          <w:rFonts w:cs="Arial"/>
          <w:sz w:val="22"/>
          <w:szCs w:val="22"/>
        </w:rPr>
      </w:pPr>
    </w:p>
    <w:p w14:paraId="07973C73" w14:textId="750B3CDF" w:rsidR="00627E0A" w:rsidRDefault="00627E0A" w:rsidP="006604E5">
      <w:pPr>
        <w:spacing w:after="0"/>
        <w:rPr>
          <w:ins w:id="74" w:author="LIQ" w:date="2021-02-08T11:43:00Z"/>
          <w:sz w:val="22"/>
          <w:szCs w:val="22"/>
        </w:rPr>
      </w:pPr>
      <w:ins w:id="75" w:author="LIQ" w:date="2021-02-08T11:41:00Z">
        <w:r w:rsidRPr="00797F5F">
          <w:rPr>
            <w:spacing w:val="1"/>
            <w:sz w:val="22"/>
            <w:szCs w:val="22"/>
          </w:rPr>
          <w:t>L</w:t>
        </w:r>
        <w:r w:rsidRPr="00797F5F">
          <w:rPr>
            <w:sz w:val="22"/>
            <w:szCs w:val="22"/>
          </w:rPr>
          <w:t>a</w:t>
        </w:r>
        <w:r w:rsidRPr="00797F5F">
          <w:rPr>
            <w:spacing w:val="21"/>
            <w:sz w:val="22"/>
            <w:szCs w:val="22"/>
          </w:rPr>
          <w:t xml:space="preserve"> </w:t>
        </w:r>
        <w:r w:rsidRPr="00797F5F">
          <w:rPr>
            <w:spacing w:val="1"/>
            <w:sz w:val="22"/>
            <w:szCs w:val="22"/>
          </w:rPr>
          <w:t>energí</w:t>
        </w:r>
        <w:r w:rsidRPr="00797F5F">
          <w:rPr>
            <w:sz w:val="22"/>
            <w:szCs w:val="22"/>
          </w:rPr>
          <w:t>a</w:t>
        </w:r>
        <w:r w:rsidRPr="00797F5F">
          <w:rPr>
            <w:spacing w:val="21"/>
            <w:sz w:val="22"/>
            <w:szCs w:val="22"/>
          </w:rPr>
          <w:t xml:space="preserve"> </w:t>
        </w:r>
        <w:r w:rsidRPr="00797F5F">
          <w:rPr>
            <w:spacing w:val="1"/>
            <w:sz w:val="22"/>
            <w:szCs w:val="22"/>
          </w:rPr>
          <w:t>d</w:t>
        </w:r>
        <w:r w:rsidRPr="00797F5F">
          <w:rPr>
            <w:sz w:val="22"/>
            <w:szCs w:val="22"/>
          </w:rPr>
          <w:t>e</w:t>
        </w:r>
        <w:r w:rsidRPr="00797F5F">
          <w:rPr>
            <w:spacing w:val="20"/>
            <w:sz w:val="22"/>
            <w:szCs w:val="22"/>
          </w:rPr>
          <w:t xml:space="preserve"> </w:t>
        </w:r>
        <w:r w:rsidRPr="00797F5F">
          <w:rPr>
            <w:spacing w:val="1"/>
            <w:sz w:val="22"/>
            <w:szCs w:val="22"/>
          </w:rPr>
          <w:t>regulació</w:t>
        </w:r>
        <w:r w:rsidRPr="00797F5F">
          <w:rPr>
            <w:sz w:val="22"/>
            <w:szCs w:val="22"/>
          </w:rPr>
          <w:t>n</w:t>
        </w:r>
        <w:r w:rsidRPr="00797F5F">
          <w:rPr>
            <w:spacing w:val="20"/>
            <w:sz w:val="22"/>
            <w:szCs w:val="22"/>
          </w:rPr>
          <w:t xml:space="preserve"> </w:t>
        </w:r>
        <w:r w:rsidRPr="00797F5F">
          <w:rPr>
            <w:spacing w:val="1"/>
            <w:sz w:val="22"/>
            <w:szCs w:val="22"/>
          </w:rPr>
          <w:t>terciari</w:t>
        </w:r>
        <w:r w:rsidRPr="00797F5F">
          <w:rPr>
            <w:sz w:val="22"/>
            <w:szCs w:val="22"/>
          </w:rPr>
          <w:t>a</w:t>
        </w:r>
        <w:r w:rsidRPr="00797F5F">
          <w:rPr>
            <w:spacing w:val="21"/>
            <w:sz w:val="22"/>
            <w:szCs w:val="22"/>
          </w:rPr>
          <w:t xml:space="preserve"> </w:t>
        </w:r>
        <w:r w:rsidRPr="00797F5F">
          <w:rPr>
            <w:spacing w:val="1"/>
            <w:sz w:val="22"/>
            <w:szCs w:val="22"/>
          </w:rPr>
          <w:t>ser</w:t>
        </w:r>
        <w:r w:rsidRPr="00797F5F">
          <w:rPr>
            <w:sz w:val="22"/>
            <w:szCs w:val="22"/>
          </w:rPr>
          <w:t>á</w:t>
        </w:r>
        <w:r w:rsidRPr="00797F5F">
          <w:rPr>
            <w:spacing w:val="21"/>
            <w:sz w:val="22"/>
            <w:szCs w:val="22"/>
          </w:rPr>
          <w:t xml:space="preserve"> </w:t>
        </w:r>
        <w:r w:rsidRPr="00797F5F">
          <w:rPr>
            <w:spacing w:val="1"/>
            <w:sz w:val="22"/>
            <w:szCs w:val="22"/>
          </w:rPr>
          <w:t>valorad</w:t>
        </w:r>
        <w:r w:rsidRPr="00797F5F">
          <w:rPr>
            <w:sz w:val="22"/>
            <w:szCs w:val="22"/>
          </w:rPr>
          <w:t>a</w:t>
        </w:r>
        <w:r w:rsidRPr="00797F5F">
          <w:rPr>
            <w:spacing w:val="20"/>
            <w:sz w:val="22"/>
            <w:szCs w:val="22"/>
          </w:rPr>
          <w:t xml:space="preserve"> </w:t>
        </w:r>
        <w:r w:rsidRPr="00797F5F">
          <w:rPr>
            <w:spacing w:val="1"/>
            <w:sz w:val="22"/>
            <w:szCs w:val="22"/>
          </w:rPr>
          <w:t>a</w:t>
        </w:r>
        <w:r w:rsidRPr="00797F5F">
          <w:rPr>
            <w:sz w:val="22"/>
            <w:szCs w:val="22"/>
          </w:rPr>
          <w:t>l</w:t>
        </w:r>
        <w:r w:rsidRPr="00797F5F">
          <w:rPr>
            <w:spacing w:val="20"/>
            <w:sz w:val="22"/>
            <w:szCs w:val="22"/>
          </w:rPr>
          <w:t xml:space="preserve"> </w:t>
        </w:r>
        <w:r w:rsidRPr="00797F5F">
          <w:rPr>
            <w:spacing w:val="1"/>
            <w:sz w:val="22"/>
            <w:szCs w:val="22"/>
          </w:rPr>
          <w:t>preci</w:t>
        </w:r>
        <w:r w:rsidRPr="00797F5F">
          <w:rPr>
            <w:sz w:val="22"/>
            <w:szCs w:val="22"/>
          </w:rPr>
          <w:t>o</w:t>
        </w:r>
        <w:r w:rsidRPr="00797F5F">
          <w:rPr>
            <w:spacing w:val="20"/>
            <w:sz w:val="22"/>
            <w:szCs w:val="22"/>
          </w:rPr>
          <w:t xml:space="preserve"> </w:t>
        </w:r>
        <w:r w:rsidRPr="00797F5F">
          <w:rPr>
            <w:spacing w:val="1"/>
            <w:sz w:val="22"/>
            <w:szCs w:val="22"/>
          </w:rPr>
          <w:t>margina</w:t>
        </w:r>
        <w:r w:rsidRPr="00797F5F">
          <w:rPr>
            <w:sz w:val="22"/>
            <w:szCs w:val="22"/>
          </w:rPr>
          <w:t>l</w:t>
        </w:r>
        <w:r w:rsidRPr="00797F5F">
          <w:rPr>
            <w:spacing w:val="21"/>
            <w:sz w:val="22"/>
            <w:szCs w:val="22"/>
          </w:rPr>
          <w:t xml:space="preserve"> </w:t>
        </w:r>
        <w:r w:rsidRPr="00797F5F">
          <w:rPr>
            <w:spacing w:val="1"/>
            <w:sz w:val="22"/>
            <w:szCs w:val="22"/>
          </w:rPr>
          <w:t>d</w:t>
        </w:r>
        <w:r w:rsidRPr="00797F5F">
          <w:rPr>
            <w:sz w:val="22"/>
            <w:szCs w:val="22"/>
          </w:rPr>
          <w:t>e</w:t>
        </w:r>
        <w:r w:rsidRPr="00797F5F">
          <w:rPr>
            <w:spacing w:val="21"/>
            <w:sz w:val="22"/>
            <w:szCs w:val="22"/>
          </w:rPr>
          <w:t xml:space="preserve"> </w:t>
        </w:r>
        <w:r w:rsidRPr="00797F5F">
          <w:rPr>
            <w:spacing w:val="1"/>
            <w:sz w:val="22"/>
            <w:szCs w:val="22"/>
          </w:rPr>
          <w:t xml:space="preserve">las </w:t>
        </w:r>
        <w:r w:rsidRPr="00797F5F">
          <w:rPr>
            <w:sz w:val="22"/>
            <w:szCs w:val="22"/>
          </w:rPr>
          <w:t>ofertas</w:t>
        </w:r>
        <w:r w:rsidRPr="00797F5F">
          <w:rPr>
            <w:spacing w:val="-2"/>
            <w:sz w:val="22"/>
            <w:szCs w:val="22"/>
          </w:rPr>
          <w:t xml:space="preserve"> </w:t>
        </w:r>
        <w:r w:rsidRPr="00797F5F">
          <w:rPr>
            <w:sz w:val="22"/>
            <w:szCs w:val="22"/>
          </w:rPr>
          <w:t>de</w:t>
        </w:r>
        <w:r w:rsidRPr="00797F5F">
          <w:rPr>
            <w:spacing w:val="-2"/>
            <w:sz w:val="22"/>
            <w:szCs w:val="22"/>
          </w:rPr>
          <w:t xml:space="preserve"> </w:t>
        </w:r>
        <w:r w:rsidRPr="00797F5F">
          <w:rPr>
            <w:sz w:val="22"/>
            <w:szCs w:val="22"/>
          </w:rPr>
          <w:t>regulación</w:t>
        </w:r>
        <w:r w:rsidRPr="00797F5F">
          <w:rPr>
            <w:spacing w:val="-2"/>
            <w:sz w:val="22"/>
            <w:szCs w:val="22"/>
          </w:rPr>
          <w:t xml:space="preserve"> </w:t>
        </w:r>
        <w:r w:rsidRPr="00797F5F">
          <w:rPr>
            <w:sz w:val="22"/>
            <w:szCs w:val="22"/>
          </w:rPr>
          <w:t>terciaria</w:t>
        </w:r>
        <w:r w:rsidRPr="00797F5F">
          <w:rPr>
            <w:spacing w:val="-2"/>
            <w:sz w:val="22"/>
            <w:szCs w:val="22"/>
          </w:rPr>
          <w:t xml:space="preserve"> </w:t>
        </w:r>
        <w:r w:rsidRPr="00797F5F">
          <w:rPr>
            <w:sz w:val="22"/>
            <w:szCs w:val="22"/>
          </w:rPr>
          <w:t>asignadas</w:t>
        </w:r>
        <w:r w:rsidRPr="00797F5F">
          <w:rPr>
            <w:spacing w:val="-2"/>
            <w:sz w:val="22"/>
            <w:szCs w:val="22"/>
          </w:rPr>
          <w:t xml:space="preserve"> </w:t>
        </w:r>
        <w:r w:rsidRPr="00797F5F">
          <w:rPr>
            <w:sz w:val="22"/>
            <w:szCs w:val="22"/>
          </w:rPr>
          <w:t>en</w:t>
        </w:r>
        <w:r w:rsidRPr="00797F5F">
          <w:rPr>
            <w:spacing w:val="-2"/>
            <w:sz w:val="22"/>
            <w:szCs w:val="22"/>
          </w:rPr>
          <w:t xml:space="preserve"> </w:t>
        </w:r>
        <w:r w:rsidRPr="00797F5F">
          <w:rPr>
            <w:sz w:val="22"/>
            <w:szCs w:val="22"/>
          </w:rPr>
          <w:t>cada</w:t>
        </w:r>
        <w:r w:rsidRPr="00797F5F">
          <w:rPr>
            <w:spacing w:val="-2"/>
            <w:sz w:val="22"/>
            <w:szCs w:val="22"/>
          </w:rPr>
          <w:t xml:space="preserve"> </w:t>
        </w:r>
        <w:r w:rsidRPr="00797F5F">
          <w:rPr>
            <w:sz w:val="22"/>
            <w:szCs w:val="22"/>
          </w:rPr>
          <w:t>período</w:t>
        </w:r>
        <w:r w:rsidRPr="00797F5F">
          <w:rPr>
            <w:spacing w:val="-2"/>
            <w:sz w:val="22"/>
            <w:szCs w:val="22"/>
          </w:rPr>
          <w:t xml:space="preserve"> </w:t>
        </w:r>
        <w:r w:rsidRPr="00797F5F">
          <w:rPr>
            <w:sz w:val="22"/>
            <w:szCs w:val="22"/>
          </w:rPr>
          <w:t>de</w:t>
        </w:r>
        <w:r w:rsidRPr="00797F5F">
          <w:rPr>
            <w:spacing w:val="-2"/>
            <w:sz w:val="22"/>
            <w:szCs w:val="22"/>
          </w:rPr>
          <w:t xml:space="preserve"> </w:t>
        </w:r>
        <w:r w:rsidRPr="00797F5F">
          <w:rPr>
            <w:sz w:val="22"/>
            <w:szCs w:val="22"/>
          </w:rPr>
          <w:t>programación para cada tipo de activación</w:t>
        </w:r>
      </w:ins>
      <w:ins w:id="76" w:author="LIQ" w:date="2021-02-08T11:42:00Z">
        <w:r w:rsidR="00797F5F">
          <w:rPr>
            <w:sz w:val="22"/>
            <w:szCs w:val="22"/>
          </w:rPr>
          <w:t>.</w:t>
        </w:r>
      </w:ins>
    </w:p>
    <w:p w14:paraId="4B2B33EB" w14:textId="77777777" w:rsidR="00797F5F" w:rsidRPr="00797F5F" w:rsidRDefault="00797F5F" w:rsidP="006604E5">
      <w:pPr>
        <w:spacing w:after="0"/>
        <w:rPr>
          <w:rFonts w:cs="Arial"/>
          <w:sz w:val="22"/>
          <w:szCs w:val="22"/>
        </w:rPr>
      </w:pPr>
    </w:p>
    <w:p w14:paraId="26942CF0" w14:textId="39427BD2" w:rsidR="00F471AD" w:rsidRDefault="003B350B" w:rsidP="00B05540">
      <w:pPr>
        <w:pStyle w:val="BEGO"/>
        <w:numPr>
          <w:ilvl w:val="1"/>
          <w:numId w:val="21"/>
        </w:numPr>
        <w:rPr>
          <w:ins w:id="77" w:author="LIQ" w:date="2021-02-08T11:43:00Z"/>
        </w:rPr>
      </w:pPr>
      <w:ins w:id="78" w:author="LIQ" w:date="2021-03-24T14:55:00Z">
        <w:r>
          <w:t>A</w:t>
        </w:r>
      </w:ins>
      <w:ins w:id="79" w:author="LIQ" w:date="2021-03-24T11:50:00Z">
        <w:r w:rsidR="00C44D95">
          <w:t xml:space="preserve">signaciones </w:t>
        </w:r>
      </w:ins>
      <w:ins w:id="80" w:author="LIQ" w:date="2021-02-08T11:43:00Z">
        <w:r w:rsidR="00797F5F">
          <w:t>programadas</w:t>
        </w:r>
      </w:ins>
      <w:ins w:id="81" w:author="LIQ" w:date="2021-03-24T14:55:00Z">
        <w:r>
          <w:t xml:space="preserve"> de regulación terciaria</w:t>
        </w:r>
      </w:ins>
      <w:ins w:id="82" w:author="LIQ" w:date="2021-02-08T11:43:00Z">
        <w:r w:rsidR="00797F5F">
          <w:t xml:space="preserve">: </w:t>
        </w:r>
      </w:ins>
    </w:p>
    <w:p w14:paraId="3D157D8D" w14:textId="77777777" w:rsidR="00F471AD" w:rsidRDefault="00F471AD" w:rsidP="00F471AD">
      <w:pPr>
        <w:pStyle w:val="BEGO"/>
        <w:ind w:left="574"/>
        <w:rPr>
          <w:ins w:id="83" w:author="LIQ" w:date="2021-02-08T11:44:00Z"/>
        </w:rPr>
      </w:pPr>
    </w:p>
    <w:p w14:paraId="699480B8" w14:textId="6961AC42" w:rsidR="00904B37" w:rsidRDefault="00904B37" w:rsidP="00660C76">
      <w:pPr>
        <w:pStyle w:val="BEGO"/>
        <w:numPr>
          <w:ilvl w:val="2"/>
          <w:numId w:val="21"/>
        </w:numPr>
        <w:ind w:left="851" w:hanging="709"/>
      </w:pPr>
      <w:r w:rsidRPr="006604E5">
        <w:t>Regulación terciaria a subir.</w:t>
      </w:r>
    </w:p>
    <w:p w14:paraId="29DDD459" w14:textId="77777777" w:rsidR="006604E5" w:rsidRPr="006604E5" w:rsidRDefault="006604E5" w:rsidP="006604E5">
      <w:pPr>
        <w:spacing w:after="0"/>
        <w:rPr>
          <w:rFonts w:cs="Arial"/>
          <w:sz w:val="22"/>
          <w:szCs w:val="22"/>
        </w:rPr>
      </w:pPr>
    </w:p>
    <w:p w14:paraId="011B0BC8" w14:textId="70088A2B" w:rsidR="00904B37" w:rsidRPr="0019150B" w:rsidRDefault="6087743A" w:rsidP="00D42E6A">
      <w:pPr>
        <w:ind w:left="142"/>
        <w:rPr>
          <w:rStyle w:val="Estilo11pto"/>
        </w:rPr>
      </w:pPr>
      <w:del w:id="84" w:author="LIQ" w:date="2021-02-08T12:37:00Z">
        <w:r w:rsidRPr="4180549A" w:rsidDel="00BD7840">
          <w:rPr>
            <w:rFonts w:cs="Arial"/>
            <w:color w:val="000000" w:themeColor="text1"/>
            <w:sz w:val="22"/>
            <w:szCs w:val="22"/>
          </w:rPr>
          <w:delText xml:space="preserve">a) </w:delText>
        </w:r>
      </w:del>
      <w:r w:rsidR="00904B37" w:rsidRPr="4180549A">
        <w:rPr>
          <w:rFonts w:cs="Arial"/>
          <w:color w:val="000000" w:themeColor="text1"/>
          <w:sz w:val="22"/>
          <w:szCs w:val="22"/>
        </w:rPr>
        <w:t xml:space="preserve">La asignación </w:t>
      </w:r>
      <w:ins w:id="85" w:author="LIQ" w:date="2021-03-24T11:58:00Z">
        <w:r w:rsidR="0039588E">
          <w:rPr>
            <w:rFonts w:cs="Arial"/>
            <w:color w:val="000000" w:themeColor="text1"/>
            <w:sz w:val="22"/>
            <w:szCs w:val="22"/>
          </w:rPr>
          <w:t xml:space="preserve">programada </w:t>
        </w:r>
      </w:ins>
      <w:r w:rsidR="00904B37" w:rsidRPr="4180549A">
        <w:rPr>
          <w:rFonts w:cs="Arial"/>
          <w:color w:val="000000" w:themeColor="text1"/>
          <w:sz w:val="22"/>
          <w:szCs w:val="22"/>
        </w:rPr>
        <w:t xml:space="preserve">de energía de regulación terciaria </w:t>
      </w:r>
      <w:del w:id="86" w:author="LIQ" w:date="2021-03-24T11:52:00Z">
        <w:r w:rsidR="00904B37" w:rsidRPr="4180549A" w:rsidDel="00B3328D">
          <w:rPr>
            <w:rFonts w:cs="Arial"/>
            <w:color w:val="000000" w:themeColor="text1"/>
            <w:sz w:val="22"/>
            <w:szCs w:val="22"/>
          </w:rPr>
          <w:delText>energía</w:delText>
        </w:r>
      </w:del>
      <w:r w:rsidR="00904B37" w:rsidRPr="4180549A">
        <w:rPr>
          <w:rFonts w:cs="Arial"/>
          <w:color w:val="000000" w:themeColor="text1"/>
          <w:sz w:val="22"/>
          <w:szCs w:val="22"/>
        </w:rPr>
        <w:t xml:space="preserve"> a subir da lugar a un derecho de cobro para cada unidad que se calcula según la fórmula siguiente</w:t>
      </w:r>
      <w:r w:rsidR="00904B37" w:rsidRPr="4180549A">
        <w:rPr>
          <w:rFonts w:cs="Arial"/>
          <w:i/>
          <w:iCs/>
          <w:color w:val="000000" w:themeColor="text1"/>
          <w:sz w:val="22"/>
          <w:szCs w:val="22"/>
        </w:rPr>
        <w:t xml:space="preserve">:  </w:t>
      </w:r>
    </w:p>
    <w:p w14:paraId="059FB194" w14:textId="14C32EBA" w:rsidR="00904B37" w:rsidRPr="0019150B" w:rsidRDefault="00904B37" w:rsidP="00D42E6A">
      <w:pPr>
        <w:ind w:left="142"/>
        <w:rPr>
          <w:rStyle w:val="Estilo11pto"/>
        </w:rPr>
      </w:pPr>
      <w:proofErr w:type="spellStart"/>
      <w:r w:rsidRPr="0C9AD51D">
        <w:rPr>
          <w:rStyle w:val="Estilo11pto"/>
        </w:rPr>
        <w:t>DCTER</w:t>
      </w:r>
      <w:ins w:id="87" w:author="LIQ" w:date="2021-02-08T12:43:00Z">
        <w:r w:rsidR="00EB120C">
          <w:rPr>
            <w:rStyle w:val="Estilo11pto"/>
          </w:rPr>
          <w:t>P</w:t>
        </w:r>
      </w:ins>
      <w:r w:rsidRPr="0C9AD51D">
        <w:rPr>
          <w:rStyle w:val="EstilosubindicePARAPROCEDCar"/>
          <w:rFonts w:cs="Arial"/>
          <w:sz w:val="22"/>
          <w:szCs w:val="22"/>
        </w:rPr>
        <w:t>u</w:t>
      </w:r>
      <w:proofErr w:type="spellEnd"/>
      <w:r w:rsidRPr="0C9AD51D">
        <w:rPr>
          <w:rStyle w:val="Estilo11pto"/>
        </w:rPr>
        <w:t xml:space="preserve"> = </w:t>
      </w:r>
      <w:proofErr w:type="spellStart"/>
      <w:r w:rsidRPr="0C9AD51D">
        <w:rPr>
          <w:rStyle w:val="Estilo11pto"/>
        </w:rPr>
        <w:t>ETER</w:t>
      </w:r>
      <w:ins w:id="88" w:author="LIQ" w:date="2021-02-08T12:43:00Z">
        <w:r w:rsidR="00AF6445">
          <w:rPr>
            <w:rStyle w:val="Estilo11pto"/>
          </w:rPr>
          <w:t>P</w:t>
        </w:r>
      </w:ins>
      <w:r w:rsidRPr="0C9AD51D">
        <w:rPr>
          <w:rStyle w:val="Estilo11pto"/>
        </w:rPr>
        <w:t>S</w:t>
      </w:r>
      <w:r w:rsidRPr="0C9AD51D">
        <w:rPr>
          <w:rStyle w:val="EstilosubindicePARAPROCEDCar"/>
          <w:rFonts w:cs="Arial"/>
          <w:sz w:val="22"/>
          <w:szCs w:val="22"/>
        </w:rPr>
        <w:t>u</w:t>
      </w:r>
      <w:proofErr w:type="spellEnd"/>
      <w:r w:rsidRPr="0C9AD51D">
        <w:rPr>
          <w:rStyle w:val="Estilo11pto"/>
        </w:rPr>
        <w:t xml:space="preserve"> × </w:t>
      </w:r>
      <w:r w:rsidRPr="001A68DE">
        <w:rPr>
          <w:rStyle w:val="Estilo11pto"/>
          <w:rFonts w:eastAsia="Arial" w:cs="Arial"/>
        </w:rPr>
        <w:t>PMTER</w:t>
      </w:r>
      <w:ins w:id="89" w:author="LIQ" w:date="2021-02-08T12:43:00Z">
        <w:r w:rsidR="00AF6445">
          <w:rPr>
            <w:rStyle w:val="Estilo11pto"/>
            <w:rFonts w:eastAsia="Arial" w:cs="Arial"/>
          </w:rPr>
          <w:t>P</w:t>
        </w:r>
      </w:ins>
      <w:r w:rsidRPr="001A68DE">
        <w:rPr>
          <w:rStyle w:val="Estilo11pto"/>
          <w:rFonts w:eastAsia="Arial" w:cs="Arial"/>
        </w:rPr>
        <w:t xml:space="preserve">S </w:t>
      </w:r>
    </w:p>
    <w:p w14:paraId="5A6C3DE7" w14:textId="77777777" w:rsidR="00904B37" w:rsidRPr="0019150B" w:rsidRDefault="00904B37" w:rsidP="00D42E6A">
      <w:pPr>
        <w:ind w:left="426" w:hanging="284"/>
        <w:rPr>
          <w:rStyle w:val="Estilo11pto"/>
        </w:rPr>
      </w:pPr>
      <w:r w:rsidRPr="0019150B">
        <w:rPr>
          <w:rStyle w:val="Estilo11pto"/>
        </w:rPr>
        <w:t>donde:</w:t>
      </w:r>
    </w:p>
    <w:p w14:paraId="058FA2AB" w14:textId="53EE25ED" w:rsidR="00904B37" w:rsidRPr="0019150B" w:rsidRDefault="00904B37" w:rsidP="000C5038">
      <w:pPr>
        <w:numPr>
          <w:ilvl w:val="12"/>
          <w:numId w:val="0"/>
        </w:numPr>
        <w:tabs>
          <w:tab w:val="left" w:pos="1985"/>
        </w:tabs>
        <w:ind w:left="2552" w:hanging="2410"/>
        <w:rPr>
          <w:rStyle w:val="Estilo11pto"/>
        </w:rPr>
      </w:pPr>
      <w:proofErr w:type="spellStart"/>
      <w:r w:rsidRPr="0019150B">
        <w:rPr>
          <w:rStyle w:val="Estilo11pto"/>
        </w:rPr>
        <w:t>ETER</w:t>
      </w:r>
      <w:ins w:id="90" w:author="LIQ" w:date="2021-02-08T12:43:00Z">
        <w:r w:rsidR="00AF6445">
          <w:rPr>
            <w:rStyle w:val="Estilo11pto"/>
          </w:rPr>
          <w:t>P</w:t>
        </w:r>
      </w:ins>
      <w:r w:rsidRPr="0019150B">
        <w:rPr>
          <w:rStyle w:val="Estilo11pto"/>
        </w:rPr>
        <w:t>S</w:t>
      </w:r>
      <w:r w:rsidRPr="006604E5">
        <w:rPr>
          <w:rStyle w:val="EstilosubindicePARAPROCEDCar"/>
          <w:rFonts w:cs="Arial"/>
          <w:sz w:val="22"/>
          <w:szCs w:val="22"/>
        </w:rPr>
        <w:t>u</w:t>
      </w:r>
      <w:proofErr w:type="spellEnd"/>
      <w:r w:rsidRPr="006604E5">
        <w:rPr>
          <w:rStyle w:val="EstilosubindicePARAPROCEDCar"/>
          <w:rFonts w:cs="Arial"/>
          <w:sz w:val="22"/>
          <w:szCs w:val="22"/>
        </w:rPr>
        <w:tab/>
      </w:r>
      <w:r w:rsidRPr="0019150B">
        <w:rPr>
          <w:rStyle w:val="Estilo11pto"/>
        </w:rPr>
        <w:t>=</w:t>
      </w:r>
      <w:r w:rsidR="00A061E3">
        <w:rPr>
          <w:rStyle w:val="Estilo11pto"/>
        </w:rPr>
        <w:t xml:space="preserve"> </w:t>
      </w:r>
      <w:ins w:id="91" w:author="LIQ" w:date="2021-02-08T12:23:00Z">
        <w:r w:rsidR="007261CE">
          <w:rPr>
            <w:rStyle w:val="Estilo11pto"/>
          </w:rPr>
          <w:tab/>
        </w:r>
      </w:ins>
      <w:r w:rsidRPr="0019150B">
        <w:rPr>
          <w:rStyle w:val="Estilo11pto"/>
        </w:rPr>
        <w:t xml:space="preserve">Energía terciaria </w:t>
      </w:r>
      <w:ins w:id="92" w:author="LIQ" w:date="2021-03-24T11:52:00Z">
        <w:r w:rsidR="00ED4CC1">
          <w:rPr>
            <w:rStyle w:val="Estilo11pto"/>
          </w:rPr>
          <w:t xml:space="preserve">programada </w:t>
        </w:r>
      </w:ins>
      <w:r w:rsidRPr="0019150B">
        <w:rPr>
          <w:rStyle w:val="Estilo11pto"/>
        </w:rPr>
        <w:t>asignada</w:t>
      </w:r>
      <w:r w:rsidR="00ED4CC1">
        <w:rPr>
          <w:rStyle w:val="Estilo11pto"/>
        </w:rPr>
        <w:t xml:space="preserve"> </w:t>
      </w:r>
      <w:r w:rsidRPr="0019150B">
        <w:rPr>
          <w:rStyle w:val="Estilo11pto"/>
        </w:rPr>
        <w:t xml:space="preserve">a subir a la unidad </w:t>
      </w:r>
      <w:r w:rsidRPr="006604E5">
        <w:rPr>
          <w:rFonts w:cs="Arial"/>
          <w:i/>
          <w:sz w:val="22"/>
          <w:szCs w:val="22"/>
        </w:rPr>
        <w:t>u.</w:t>
      </w:r>
      <w:r w:rsidRPr="0019150B">
        <w:rPr>
          <w:rStyle w:val="Estilo11pto"/>
        </w:rPr>
        <w:t xml:space="preserve"> </w:t>
      </w:r>
    </w:p>
    <w:p w14:paraId="726022E1" w14:textId="67227588" w:rsidR="00904B37" w:rsidRPr="006604E5" w:rsidRDefault="00904B37" w:rsidP="000C5038">
      <w:pPr>
        <w:numPr>
          <w:ilvl w:val="12"/>
          <w:numId w:val="0"/>
        </w:numPr>
        <w:tabs>
          <w:tab w:val="left" w:pos="1985"/>
        </w:tabs>
        <w:ind w:left="2552" w:hanging="2410"/>
        <w:rPr>
          <w:rFonts w:cs="Arial"/>
          <w:sz w:val="22"/>
          <w:szCs w:val="22"/>
        </w:rPr>
      </w:pPr>
      <w:r w:rsidRPr="006604E5">
        <w:rPr>
          <w:rFonts w:cs="Arial"/>
          <w:sz w:val="22"/>
          <w:szCs w:val="22"/>
        </w:rPr>
        <w:t>PMTER</w:t>
      </w:r>
      <w:ins w:id="93" w:author="LIQ" w:date="2021-02-08T12:43:00Z">
        <w:r w:rsidR="00AF6445">
          <w:rPr>
            <w:rFonts w:cs="Arial"/>
            <w:sz w:val="22"/>
            <w:szCs w:val="22"/>
          </w:rPr>
          <w:t>P</w:t>
        </w:r>
      </w:ins>
      <w:r w:rsidRPr="006604E5">
        <w:rPr>
          <w:rFonts w:cs="Arial"/>
          <w:sz w:val="22"/>
          <w:szCs w:val="22"/>
        </w:rPr>
        <w:t>S</w:t>
      </w:r>
      <w:r w:rsidRPr="006604E5">
        <w:rPr>
          <w:rFonts w:cs="Arial"/>
          <w:sz w:val="22"/>
          <w:szCs w:val="22"/>
        </w:rPr>
        <w:tab/>
        <w:t>=</w:t>
      </w:r>
      <w:r w:rsidR="00A061E3">
        <w:rPr>
          <w:rFonts w:cs="Arial"/>
          <w:sz w:val="22"/>
          <w:szCs w:val="22"/>
        </w:rPr>
        <w:t xml:space="preserve"> </w:t>
      </w:r>
      <w:ins w:id="94" w:author="LIQ" w:date="2021-02-08T12:24:00Z">
        <w:r w:rsidR="007261CE">
          <w:rPr>
            <w:rFonts w:cs="Arial"/>
            <w:sz w:val="22"/>
            <w:szCs w:val="22"/>
          </w:rPr>
          <w:tab/>
        </w:r>
      </w:ins>
      <w:r w:rsidRPr="006604E5">
        <w:rPr>
          <w:rFonts w:cs="Arial"/>
          <w:sz w:val="22"/>
          <w:szCs w:val="22"/>
        </w:rPr>
        <w:t xml:space="preserve">Precio marginal de la asignación </w:t>
      </w:r>
      <w:ins w:id="95" w:author="LIQ" w:date="2021-02-08T11:51:00Z">
        <w:r w:rsidR="006C2DD8">
          <w:rPr>
            <w:rFonts w:cs="Arial"/>
            <w:sz w:val="22"/>
            <w:szCs w:val="22"/>
          </w:rPr>
          <w:t xml:space="preserve">programada </w:t>
        </w:r>
      </w:ins>
      <w:r w:rsidRPr="006604E5">
        <w:rPr>
          <w:rFonts w:cs="Arial"/>
          <w:sz w:val="22"/>
          <w:szCs w:val="22"/>
        </w:rPr>
        <w:t>de terciaria a subir.</w:t>
      </w:r>
    </w:p>
    <w:p w14:paraId="6D270ABF" w14:textId="0F16A422" w:rsidR="00904B37" w:rsidRPr="00545D9F" w:rsidDel="003B0C37" w:rsidRDefault="6C438ED2" w:rsidP="00BD7840">
      <w:pPr>
        <w:ind w:left="426" w:hanging="284"/>
        <w:rPr>
          <w:del w:id="96" w:author="LIQ" w:date="2021-02-08T12:00:00Z"/>
          <w:rFonts w:cs="Arial"/>
          <w:color w:val="000000" w:themeColor="text1"/>
          <w:szCs w:val="22"/>
        </w:rPr>
      </w:pPr>
      <w:del w:id="97" w:author="LIQ" w:date="2021-03-24T11:57:00Z">
        <w:r w:rsidRPr="007F4803" w:rsidDel="000D50A4">
          <w:rPr>
            <w:rFonts w:cs="Arial"/>
            <w:color w:val="000000" w:themeColor="text1"/>
            <w:sz w:val="22"/>
            <w:szCs w:val="22"/>
          </w:rPr>
          <w:delText>b)</w:delText>
        </w:r>
        <w:r w:rsidRPr="00545D9F" w:rsidDel="000D50A4">
          <w:rPr>
            <w:rFonts w:cs="Arial"/>
            <w:color w:val="000000" w:themeColor="text1"/>
            <w:sz w:val="22"/>
            <w:szCs w:val="22"/>
          </w:rPr>
          <w:delText xml:space="preserve"> </w:delText>
        </w:r>
      </w:del>
      <w:del w:id="98" w:author="LIQ" w:date="2021-02-08T12:37:00Z">
        <w:r w:rsidR="00904B37" w:rsidRPr="00545D9F" w:rsidDel="00BD7840">
          <w:rPr>
            <w:rFonts w:cs="Arial"/>
            <w:color w:val="000000" w:themeColor="text1"/>
            <w:sz w:val="22"/>
            <w:szCs w:val="22"/>
          </w:rPr>
          <w:delText xml:space="preserve">Si la asignación se realiza por mecanismo excepcional de resolución, el precio a aplicar será el resultado del producto de 1,15 por el precio marginal de regulación terciaria a subir </w:delText>
        </w:r>
      </w:del>
      <w:del w:id="99" w:author="LIQ" w:date="2021-02-05T10:59:00Z">
        <w:r w:rsidR="00904B37" w:rsidRPr="00545D9F" w:rsidDel="00A1305D">
          <w:rPr>
            <w:rFonts w:cs="Arial"/>
            <w:color w:val="000000" w:themeColor="text1"/>
            <w:sz w:val="22"/>
            <w:szCs w:val="22"/>
          </w:rPr>
          <w:delText xml:space="preserve">de </w:delText>
        </w:r>
      </w:del>
      <w:del w:id="100" w:author="LIQ" w:date="2021-02-05T10:56:00Z">
        <w:r w:rsidR="00904B37" w:rsidRPr="00545D9F" w:rsidDel="00A1305D">
          <w:rPr>
            <w:rFonts w:cs="Arial"/>
            <w:color w:val="000000" w:themeColor="text1"/>
            <w:sz w:val="22"/>
            <w:szCs w:val="22"/>
          </w:rPr>
          <w:delText>la hora</w:delText>
        </w:r>
        <w:r w:rsidR="002B6BD1" w:rsidRPr="00545D9F" w:rsidDel="00A1305D">
          <w:rPr>
            <w:rFonts w:cs="Arial"/>
            <w:color w:val="000000" w:themeColor="text1"/>
            <w:sz w:val="22"/>
            <w:szCs w:val="22"/>
          </w:rPr>
          <w:delText xml:space="preserve"> </w:delText>
        </w:r>
      </w:del>
      <w:del w:id="101" w:author="LIQ" w:date="2021-02-08T12:37:00Z">
        <w:r w:rsidR="002B6BD1" w:rsidRPr="00545D9F" w:rsidDel="00BD7840">
          <w:rPr>
            <w:rFonts w:cs="Arial"/>
            <w:color w:val="000000" w:themeColor="text1"/>
            <w:sz w:val="22"/>
            <w:szCs w:val="22"/>
          </w:rPr>
          <w:delText>cuando dicho precio marginal sea mayor o igual a 0</w:delText>
        </w:r>
        <w:r w:rsidR="00206D0F" w:rsidRPr="00545D9F" w:rsidDel="00BD7840">
          <w:rPr>
            <w:rFonts w:cs="Arial"/>
            <w:color w:val="000000" w:themeColor="text1"/>
            <w:sz w:val="22"/>
            <w:szCs w:val="22"/>
          </w:rPr>
          <w:delText>.</w:delText>
        </w:r>
        <w:r w:rsidR="002B6BD1" w:rsidRPr="00545D9F" w:rsidDel="00BD7840">
          <w:rPr>
            <w:rFonts w:cs="Arial"/>
            <w:color w:val="000000" w:themeColor="text1"/>
            <w:sz w:val="22"/>
            <w:szCs w:val="22"/>
          </w:rPr>
          <w:delText xml:space="preserve"> Si el precio marginal de regulación terciaria a subir es menor que 0, el precio a aplicar será el resultado del producto de 0,85 por el precio marginal de regulación terciaria a subir</w:delText>
        </w:r>
        <w:r w:rsidR="00206D0F" w:rsidRPr="00545D9F" w:rsidDel="00BD7840">
          <w:rPr>
            <w:rFonts w:cs="Arial"/>
            <w:color w:val="000000" w:themeColor="text1"/>
            <w:sz w:val="22"/>
            <w:szCs w:val="22"/>
          </w:rPr>
          <w:delText>.</w:delText>
        </w:r>
      </w:del>
    </w:p>
    <w:p w14:paraId="2E7597FD" w14:textId="16EB6A25" w:rsidR="002B6BD1" w:rsidDel="00BD7840" w:rsidRDefault="002B6BD1" w:rsidP="00BD7840">
      <w:pPr>
        <w:ind w:left="426" w:hanging="284"/>
        <w:rPr>
          <w:del w:id="102" w:author="LIQ" w:date="2021-02-08T12:37:00Z"/>
          <w:rStyle w:val="Estilo11pto"/>
        </w:rPr>
      </w:pPr>
    </w:p>
    <w:p w14:paraId="7796CF91" w14:textId="31110E1F" w:rsidR="002B6BD1" w:rsidRPr="001A68DE" w:rsidRDefault="008346CA" w:rsidP="00D42E6A">
      <w:pPr>
        <w:ind w:left="426" w:hanging="284"/>
        <w:rPr>
          <w:rStyle w:val="Estilo11pto"/>
        </w:rPr>
      </w:pPr>
      <w:del w:id="103" w:author="LIQ" w:date="2021-02-08T12:37:00Z">
        <w:r w:rsidDel="00BD7840">
          <w:delText>En su defecto, el precio a aplicar será el resultado del producto de 1,15 por el precio marginal del mercado diario cuando dicho precio sea</w:delText>
        </w:r>
        <w:r w:rsidR="00A96539" w:rsidDel="00BD7840">
          <w:delText xml:space="preserve"> </w:delText>
        </w:r>
        <w:r w:rsidDel="00BD7840">
          <w:delText xml:space="preserve">mayor o igual a 0. Si el precio marginal del mercado diario es menor que 0, el precio a aplicar será el </w:delText>
        </w:r>
        <w:r w:rsidR="003310A4" w:rsidDel="00BD7840">
          <w:delText>producto de 1,15 por el valor</w:delText>
        </w:r>
        <w:r w:rsidRPr="001A68DE" w:rsidDel="00BD7840">
          <w:delText xml:space="preserve"> medio aritmético del precio marginal horario </w:delText>
        </w:r>
        <w:r w:rsidR="003310A4" w:rsidDel="00BD7840">
          <w:delText xml:space="preserve">resultante </w:delText>
        </w:r>
        <w:r w:rsidRPr="001A68DE" w:rsidDel="00BD7840">
          <w:delText>del mercado diario en el mes inmediato anterior</w:delText>
        </w:r>
        <w:r w:rsidR="003310A4" w:rsidDel="00BD7840">
          <w:delText xml:space="preserve"> en el periodo horario correspondiente</w:delText>
        </w:r>
        <w:r w:rsidR="75591DBE" w:rsidRPr="0C9AD51D" w:rsidDel="00BD7840">
          <w:rPr>
            <w:rStyle w:val="Estilo11pto"/>
          </w:rPr>
          <w:delText>.</w:delText>
        </w:r>
      </w:del>
    </w:p>
    <w:p w14:paraId="32122FF6" w14:textId="77777777" w:rsidR="00A577EB" w:rsidRPr="006604E5" w:rsidRDefault="00A577EB" w:rsidP="00744BE7">
      <w:pPr>
        <w:spacing w:after="0"/>
        <w:ind w:left="0"/>
        <w:rPr>
          <w:rFonts w:cs="Arial"/>
          <w:sz w:val="22"/>
          <w:szCs w:val="22"/>
        </w:rPr>
      </w:pPr>
    </w:p>
    <w:p w14:paraId="0DD428B7" w14:textId="5F4C1993" w:rsidR="00904B37" w:rsidRDefault="00904B37" w:rsidP="007F4803">
      <w:pPr>
        <w:pStyle w:val="BEGO"/>
        <w:numPr>
          <w:ilvl w:val="2"/>
          <w:numId w:val="21"/>
        </w:numPr>
        <w:ind w:left="851" w:hanging="709"/>
      </w:pPr>
      <w:r w:rsidRPr="00A577EB">
        <w:t>Regulación terciaria a bajar.</w:t>
      </w:r>
    </w:p>
    <w:p w14:paraId="63216BF0" w14:textId="77777777" w:rsidR="00A577EB" w:rsidRPr="00A577EB" w:rsidRDefault="00A577EB" w:rsidP="000C5038">
      <w:pPr>
        <w:spacing w:after="0"/>
        <w:rPr>
          <w:rFonts w:cs="Arial"/>
          <w:sz w:val="22"/>
          <w:szCs w:val="22"/>
        </w:rPr>
      </w:pPr>
    </w:p>
    <w:p w14:paraId="1F2ABA8A" w14:textId="2C4EF32E" w:rsidR="00904B37" w:rsidRPr="007F4803" w:rsidRDefault="17EA2550" w:rsidP="000C5038">
      <w:pPr>
        <w:ind w:left="142"/>
        <w:rPr>
          <w:rFonts w:cs="Arial"/>
          <w:color w:val="000000" w:themeColor="text1"/>
          <w:szCs w:val="22"/>
        </w:rPr>
      </w:pPr>
      <w:del w:id="104" w:author="LIQ" w:date="2021-02-08T12:39:00Z">
        <w:r w:rsidRPr="4180549A" w:rsidDel="000C5038">
          <w:rPr>
            <w:rFonts w:cs="Arial"/>
            <w:color w:val="000000" w:themeColor="text1"/>
            <w:sz w:val="22"/>
            <w:szCs w:val="22"/>
          </w:rPr>
          <w:delText xml:space="preserve">a) </w:delText>
        </w:r>
      </w:del>
      <w:r w:rsidR="00904B37" w:rsidRPr="4180549A">
        <w:rPr>
          <w:rFonts w:cs="Arial"/>
          <w:color w:val="000000" w:themeColor="text1"/>
          <w:sz w:val="22"/>
          <w:szCs w:val="22"/>
        </w:rPr>
        <w:t>La asignación</w:t>
      </w:r>
      <w:ins w:id="105" w:author="LIQ" w:date="2021-03-24T11:58:00Z">
        <w:r w:rsidR="0039588E">
          <w:rPr>
            <w:rFonts w:cs="Arial"/>
            <w:color w:val="000000" w:themeColor="text1"/>
            <w:sz w:val="22"/>
            <w:szCs w:val="22"/>
          </w:rPr>
          <w:t xml:space="preserve"> programada</w:t>
        </w:r>
      </w:ins>
      <w:r w:rsidR="00904B37" w:rsidRPr="4180549A">
        <w:rPr>
          <w:rFonts w:cs="Arial"/>
          <w:color w:val="000000" w:themeColor="text1"/>
          <w:sz w:val="22"/>
          <w:szCs w:val="22"/>
        </w:rPr>
        <w:t xml:space="preserve"> de energía de regulación terciaria </w:t>
      </w:r>
      <w:del w:id="106" w:author="LIQ" w:date="2021-03-24T11:54:00Z">
        <w:r w:rsidR="00904B37" w:rsidRPr="4180549A" w:rsidDel="002E294D">
          <w:rPr>
            <w:rFonts w:cs="Arial"/>
            <w:color w:val="000000" w:themeColor="text1"/>
            <w:sz w:val="22"/>
            <w:szCs w:val="22"/>
          </w:rPr>
          <w:delText xml:space="preserve">energía </w:delText>
        </w:r>
      </w:del>
      <w:r w:rsidR="00904B37" w:rsidRPr="4180549A">
        <w:rPr>
          <w:rFonts w:cs="Arial"/>
          <w:color w:val="000000" w:themeColor="text1"/>
          <w:sz w:val="22"/>
          <w:szCs w:val="22"/>
        </w:rPr>
        <w:t>a bajar da lugar a una obligación de pago para cada unidad que se calcula según la fórmula siguiente</w:t>
      </w:r>
      <w:r w:rsidR="00904B37" w:rsidRPr="007F4803">
        <w:rPr>
          <w:rFonts w:cs="Arial"/>
          <w:color w:val="000000" w:themeColor="text1"/>
          <w:sz w:val="22"/>
          <w:szCs w:val="22"/>
        </w:rPr>
        <w:t>:</w:t>
      </w:r>
    </w:p>
    <w:p w14:paraId="4543139A" w14:textId="2FA0CB70" w:rsidR="00904B37" w:rsidRPr="0019150B" w:rsidRDefault="00904B37" w:rsidP="000C5038">
      <w:pPr>
        <w:ind w:left="426" w:hanging="284"/>
        <w:rPr>
          <w:rStyle w:val="Estilo11pto"/>
        </w:rPr>
      </w:pPr>
      <w:proofErr w:type="spellStart"/>
      <w:r w:rsidRPr="0C9AD51D">
        <w:rPr>
          <w:rStyle w:val="Estilo11pto"/>
        </w:rPr>
        <w:t>OPTER</w:t>
      </w:r>
      <w:ins w:id="107" w:author="LIQ" w:date="2021-02-08T12:43:00Z">
        <w:r w:rsidR="00EB120C">
          <w:rPr>
            <w:rStyle w:val="Estilo11pto"/>
          </w:rPr>
          <w:t>P</w:t>
        </w:r>
      </w:ins>
      <w:r w:rsidRPr="0C9AD51D">
        <w:rPr>
          <w:rStyle w:val="EstilosubindicePARAPROCEDCar"/>
          <w:rFonts w:cs="Arial"/>
          <w:sz w:val="22"/>
          <w:szCs w:val="22"/>
        </w:rPr>
        <w:t>u</w:t>
      </w:r>
      <w:proofErr w:type="spellEnd"/>
      <w:r w:rsidRPr="0C9AD51D">
        <w:rPr>
          <w:rStyle w:val="Estilo11pto"/>
        </w:rPr>
        <w:t xml:space="preserve"> = </w:t>
      </w:r>
      <w:proofErr w:type="spellStart"/>
      <w:r w:rsidRPr="0C9AD51D">
        <w:rPr>
          <w:rStyle w:val="Estilo11pto"/>
        </w:rPr>
        <w:t>ETER</w:t>
      </w:r>
      <w:ins w:id="108" w:author="LIQ" w:date="2021-02-08T12:43:00Z">
        <w:r w:rsidR="00EB120C">
          <w:rPr>
            <w:rStyle w:val="Estilo11pto"/>
          </w:rPr>
          <w:t>P</w:t>
        </w:r>
      </w:ins>
      <w:r w:rsidRPr="0C9AD51D">
        <w:rPr>
          <w:rStyle w:val="Estilo11pto"/>
        </w:rPr>
        <w:t>B</w:t>
      </w:r>
      <w:r w:rsidRPr="0C9AD51D">
        <w:rPr>
          <w:rStyle w:val="EstilosubindicePARAPROCEDCar"/>
          <w:rFonts w:cs="Arial"/>
          <w:sz w:val="22"/>
          <w:szCs w:val="22"/>
        </w:rPr>
        <w:t>u</w:t>
      </w:r>
      <w:proofErr w:type="spellEnd"/>
      <w:r w:rsidRPr="0C9AD51D">
        <w:rPr>
          <w:rStyle w:val="Estilo11pto"/>
        </w:rPr>
        <w:t xml:space="preserve"> × </w:t>
      </w:r>
      <w:r w:rsidRPr="001A68DE">
        <w:rPr>
          <w:rStyle w:val="Estilo11pto"/>
          <w:rFonts w:eastAsia="Arial" w:cs="Arial"/>
        </w:rPr>
        <w:t>PMTER</w:t>
      </w:r>
      <w:ins w:id="109" w:author="LIQ" w:date="2021-02-08T12:43:00Z">
        <w:r w:rsidR="00EB120C">
          <w:rPr>
            <w:rStyle w:val="Estilo11pto"/>
            <w:rFonts w:eastAsia="Arial" w:cs="Arial"/>
          </w:rPr>
          <w:t>P</w:t>
        </w:r>
      </w:ins>
      <w:r w:rsidRPr="001A68DE">
        <w:rPr>
          <w:rStyle w:val="Estilo11pto"/>
          <w:rFonts w:eastAsia="Arial" w:cs="Arial"/>
        </w:rPr>
        <w:t>B</w:t>
      </w:r>
    </w:p>
    <w:p w14:paraId="3953E21F" w14:textId="77777777" w:rsidR="00904B37" w:rsidRPr="0019150B" w:rsidRDefault="00904B37" w:rsidP="000C5038">
      <w:pPr>
        <w:ind w:hanging="34"/>
        <w:rPr>
          <w:rStyle w:val="Estilo11pto"/>
        </w:rPr>
      </w:pPr>
      <w:r w:rsidRPr="0019150B">
        <w:rPr>
          <w:rStyle w:val="Estilo11pto"/>
        </w:rPr>
        <w:t>donde:</w:t>
      </w:r>
    </w:p>
    <w:p w14:paraId="62169DAB" w14:textId="18AAB88A" w:rsidR="00904B37" w:rsidRPr="0019150B" w:rsidRDefault="00904B37" w:rsidP="000C5038">
      <w:pPr>
        <w:numPr>
          <w:ilvl w:val="12"/>
          <w:numId w:val="0"/>
        </w:numPr>
        <w:tabs>
          <w:tab w:val="left" w:pos="1985"/>
        </w:tabs>
        <w:ind w:left="2552" w:hanging="2410"/>
        <w:rPr>
          <w:rStyle w:val="Estilo11pto"/>
        </w:rPr>
      </w:pPr>
      <w:proofErr w:type="spellStart"/>
      <w:r w:rsidRPr="0019150B">
        <w:rPr>
          <w:rStyle w:val="Estilo11pto"/>
        </w:rPr>
        <w:t>ETER</w:t>
      </w:r>
      <w:ins w:id="110" w:author="LIQ" w:date="2021-02-08T12:43:00Z">
        <w:r w:rsidR="00EB120C">
          <w:rPr>
            <w:rStyle w:val="Estilo11pto"/>
          </w:rPr>
          <w:t>P</w:t>
        </w:r>
      </w:ins>
      <w:r w:rsidRPr="0019150B">
        <w:rPr>
          <w:rStyle w:val="Estilo11pto"/>
        </w:rPr>
        <w:t>B</w:t>
      </w:r>
      <w:r w:rsidRPr="006604E5">
        <w:rPr>
          <w:rStyle w:val="EstilosubindicePARAPROCEDCar"/>
          <w:rFonts w:cs="Arial"/>
          <w:sz w:val="22"/>
          <w:szCs w:val="22"/>
        </w:rPr>
        <w:t>u</w:t>
      </w:r>
      <w:proofErr w:type="spellEnd"/>
      <w:r w:rsidRPr="006604E5">
        <w:rPr>
          <w:rStyle w:val="EstilosubindicePARAPROCEDCar"/>
          <w:rFonts w:cs="Arial"/>
          <w:sz w:val="22"/>
          <w:szCs w:val="22"/>
        </w:rPr>
        <w:tab/>
      </w:r>
      <w:r w:rsidRPr="0019150B">
        <w:rPr>
          <w:rStyle w:val="Estilo11pto"/>
        </w:rPr>
        <w:t>=</w:t>
      </w:r>
      <w:r w:rsidRPr="0019150B">
        <w:rPr>
          <w:rStyle w:val="Estilo11pto"/>
        </w:rPr>
        <w:tab/>
        <w:t xml:space="preserve">Energía terciaria </w:t>
      </w:r>
      <w:ins w:id="111" w:author="LIQ" w:date="2021-03-24T11:54:00Z">
        <w:r w:rsidR="002E294D">
          <w:rPr>
            <w:rStyle w:val="Estilo11pto"/>
          </w:rPr>
          <w:t xml:space="preserve">programada </w:t>
        </w:r>
      </w:ins>
      <w:r w:rsidRPr="0019150B">
        <w:rPr>
          <w:rStyle w:val="Estilo11pto"/>
        </w:rPr>
        <w:t xml:space="preserve">asignada a bajar a la unidad </w:t>
      </w:r>
      <w:r w:rsidRPr="006604E5">
        <w:rPr>
          <w:rFonts w:cs="Arial"/>
          <w:i/>
          <w:sz w:val="22"/>
          <w:szCs w:val="22"/>
        </w:rPr>
        <w:t>u.</w:t>
      </w:r>
    </w:p>
    <w:p w14:paraId="18ABA43B" w14:textId="6A4612C4" w:rsidR="00904B37" w:rsidRPr="006604E5" w:rsidRDefault="00904B37" w:rsidP="000C5038">
      <w:pPr>
        <w:numPr>
          <w:ilvl w:val="12"/>
          <w:numId w:val="0"/>
        </w:numPr>
        <w:tabs>
          <w:tab w:val="left" w:pos="1980"/>
        </w:tabs>
        <w:ind w:left="2552" w:hanging="2410"/>
        <w:rPr>
          <w:rFonts w:cs="Arial"/>
          <w:sz w:val="22"/>
          <w:szCs w:val="22"/>
        </w:rPr>
      </w:pPr>
      <w:r w:rsidRPr="006604E5">
        <w:rPr>
          <w:rFonts w:cs="Arial"/>
          <w:sz w:val="22"/>
          <w:szCs w:val="22"/>
        </w:rPr>
        <w:t>PMTER</w:t>
      </w:r>
      <w:ins w:id="112" w:author="LIQ" w:date="2021-02-08T12:43:00Z">
        <w:r w:rsidR="00EB120C">
          <w:rPr>
            <w:rFonts w:cs="Arial"/>
            <w:sz w:val="22"/>
            <w:szCs w:val="22"/>
          </w:rPr>
          <w:t>P</w:t>
        </w:r>
      </w:ins>
      <w:r w:rsidRPr="006604E5">
        <w:rPr>
          <w:rFonts w:cs="Arial"/>
          <w:sz w:val="22"/>
          <w:szCs w:val="22"/>
        </w:rPr>
        <w:t>B</w:t>
      </w:r>
      <w:r w:rsidRPr="006604E5">
        <w:rPr>
          <w:rFonts w:cs="Arial"/>
          <w:sz w:val="22"/>
          <w:szCs w:val="22"/>
        </w:rPr>
        <w:tab/>
        <w:t>=</w:t>
      </w:r>
      <w:r w:rsidRPr="006604E5">
        <w:rPr>
          <w:rFonts w:cs="Arial"/>
          <w:sz w:val="22"/>
          <w:szCs w:val="22"/>
        </w:rPr>
        <w:tab/>
        <w:t xml:space="preserve">Precio marginal de la asignación </w:t>
      </w:r>
      <w:ins w:id="113" w:author="LIQ" w:date="2021-02-08T12:00:00Z">
        <w:r w:rsidR="00CD71EB">
          <w:rPr>
            <w:rFonts w:cs="Arial"/>
            <w:sz w:val="22"/>
            <w:szCs w:val="22"/>
          </w:rPr>
          <w:t xml:space="preserve">programada </w:t>
        </w:r>
      </w:ins>
      <w:r w:rsidRPr="006604E5">
        <w:rPr>
          <w:rFonts w:cs="Arial"/>
          <w:sz w:val="22"/>
          <w:szCs w:val="22"/>
        </w:rPr>
        <w:t xml:space="preserve">de terciaria a bajar. </w:t>
      </w:r>
    </w:p>
    <w:p w14:paraId="2FCB5243" w14:textId="67107833" w:rsidR="00206D0F" w:rsidRPr="001C0E60" w:rsidDel="00D42E6A" w:rsidRDefault="7813DE2F" w:rsidP="001C0E60">
      <w:pPr>
        <w:ind w:left="426" w:hanging="284"/>
        <w:rPr>
          <w:del w:id="114" w:author="LIQ" w:date="2021-02-08T12:37:00Z"/>
          <w:rFonts w:cs="Arial"/>
          <w:color w:val="000000" w:themeColor="text1"/>
          <w:sz w:val="22"/>
          <w:szCs w:val="22"/>
        </w:rPr>
      </w:pPr>
      <w:del w:id="115" w:author="LIQ" w:date="2021-02-08T12:37:00Z">
        <w:r w:rsidRPr="001C0E60" w:rsidDel="00D42E6A">
          <w:rPr>
            <w:rFonts w:cs="Arial"/>
            <w:color w:val="000000" w:themeColor="text1"/>
            <w:sz w:val="22"/>
            <w:szCs w:val="22"/>
          </w:rPr>
          <w:delText xml:space="preserve">b) </w:delText>
        </w:r>
        <w:r w:rsidR="00904B37" w:rsidRPr="001C0E60" w:rsidDel="00D42E6A">
          <w:rPr>
            <w:rFonts w:cs="Arial"/>
            <w:color w:val="000000" w:themeColor="text1"/>
            <w:sz w:val="22"/>
            <w:szCs w:val="22"/>
          </w:rPr>
          <w:delText xml:space="preserve">Si la asignación se realiza por mecanismo excepcional de resolución, el precio a aplicar será el resultado del producto de 0,85 por el precio marginal de regulación terciaria a bajar </w:delText>
        </w:r>
      </w:del>
      <w:del w:id="116" w:author="LIQ" w:date="2021-02-05T11:00:00Z">
        <w:r w:rsidR="00904B37" w:rsidRPr="001C0E60" w:rsidDel="00A1305D">
          <w:rPr>
            <w:rFonts w:cs="Arial"/>
            <w:color w:val="000000" w:themeColor="text1"/>
            <w:sz w:val="22"/>
            <w:szCs w:val="22"/>
          </w:rPr>
          <w:delText xml:space="preserve">de la hora </w:delText>
        </w:r>
      </w:del>
      <w:del w:id="117" w:author="LIQ" w:date="2021-02-08T12:37:00Z">
        <w:r w:rsidR="00206D0F" w:rsidRPr="001C0E60" w:rsidDel="00D42E6A">
          <w:rPr>
            <w:rFonts w:cs="Arial"/>
            <w:color w:val="000000" w:themeColor="text1"/>
            <w:sz w:val="22"/>
            <w:szCs w:val="22"/>
          </w:rPr>
          <w:delText xml:space="preserve">cuando dicho precio marginal sea mayor o igual a 0. Si el precio marginal de regulación terciaria a bajar es menor que 0, el precio a aplicar será el resultado del producto de 1,15 por el precio marginal de regulación terciaria a </w:delText>
        </w:r>
        <w:r w:rsidR="00FE6B61" w:rsidRPr="001C0E60" w:rsidDel="00D42E6A">
          <w:rPr>
            <w:rFonts w:cs="Arial"/>
            <w:color w:val="000000" w:themeColor="text1"/>
            <w:sz w:val="22"/>
            <w:szCs w:val="22"/>
          </w:rPr>
          <w:delText>bajar</w:delText>
        </w:r>
        <w:r w:rsidR="00206D0F" w:rsidRPr="001C0E60" w:rsidDel="00D42E6A">
          <w:rPr>
            <w:rFonts w:cs="Arial"/>
            <w:color w:val="000000" w:themeColor="text1"/>
            <w:sz w:val="22"/>
            <w:szCs w:val="22"/>
          </w:rPr>
          <w:delText>.</w:delText>
        </w:r>
      </w:del>
    </w:p>
    <w:p w14:paraId="261FA6B0" w14:textId="3EE0CB08" w:rsidR="00206D0F" w:rsidRPr="001C0E60" w:rsidDel="00D42E6A" w:rsidRDefault="00206D0F" w:rsidP="001C0E60">
      <w:pPr>
        <w:ind w:left="426"/>
        <w:rPr>
          <w:del w:id="118" w:author="LIQ" w:date="2021-02-08T12:37:00Z"/>
          <w:rFonts w:cs="Arial"/>
          <w:color w:val="000000" w:themeColor="text1"/>
          <w:sz w:val="22"/>
          <w:szCs w:val="22"/>
        </w:rPr>
      </w:pPr>
      <w:del w:id="119" w:author="LIQ" w:date="2021-02-08T12:37:00Z">
        <w:r w:rsidRPr="001C0E60" w:rsidDel="00D42E6A">
          <w:rPr>
            <w:rFonts w:cs="Arial"/>
            <w:color w:val="000000" w:themeColor="text1"/>
            <w:sz w:val="22"/>
            <w:szCs w:val="22"/>
          </w:rPr>
          <w:delText>En su defecto, el precio a aplicar será el resultado del producto de 0,85 por el precio marginal del mercado diario cuando dicho precio sea mayor o igual a 0. Si el precio marginal del mercado diario es menor que 0, el precio a aplicar será el resultado del producto de 1,15 por el precio marginal del mercado diario.</w:delText>
        </w:r>
      </w:del>
    </w:p>
    <w:p w14:paraId="209382E0" w14:textId="6FAFBFF5" w:rsidR="000C5038" w:rsidRDefault="00250151" w:rsidP="00B05540">
      <w:pPr>
        <w:pStyle w:val="BEGO"/>
        <w:numPr>
          <w:ilvl w:val="1"/>
          <w:numId w:val="21"/>
        </w:numPr>
        <w:rPr>
          <w:ins w:id="120" w:author="LIQ" w:date="2021-02-08T12:40:00Z"/>
        </w:rPr>
      </w:pPr>
      <w:ins w:id="121" w:author="LIQ" w:date="2021-03-24T14:58:00Z">
        <w:r>
          <w:t>A</w:t>
        </w:r>
      </w:ins>
      <w:ins w:id="122" w:author="LIQ" w:date="2021-03-24T11:55:00Z">
        <w:r w:rsidR="002E294D">
          <w:t>signaciones</w:t>
        </w:r>
      </w:ins>
      <w:ins w:id="123" w:author="LIQ" w:date="2021-02-08T12:40:00Z">
        <w:r w:rsidR="000C5038">
          <w:t xml:space="preserve"> </w:t>
        </w:r>
      </w:ins>
      <w:ins w:id="124" w:author="LIQ" w:date="2021-02-08T12:41:00Z">
        <w:r w:rsidR="000C5038">
          <w:t>directas</w:t>
        </w:r>
      </w:ins>
      <w:ins w:id="125" w:author="LIQ" w:date="2021-03-24T14:58:00Z">
        <w:r>
          <w:t xml:space="preserve"> de regulación terciaria</w:t>
        </w:r>
      </w:ins>
      <w:ins w:id="126" w:author="LIQ" w:date="2021-02-08T12:40:00Z">
        <w:r w:rsidR="000C5038">
          <w:t xml:space="preserve">: </w:t>
        </w:r>
      </w:ins>
    </w:p>
    <w:p w14:paraId="56108239" w14:textId="77777777" w:rsidR="000C5038" w:rsidRDefault="000C5038" w:rsidP="000C5038">
      <w:pPr>
        <w:pStyle w:val="BEGO"/>
        <w:ind w:left="574"/>
        <w:rPr>
          <w:ins w:id="127" w:author="LIQ" w:date="2021-02-08T12:40:00Z"/>
        </w:rPr>
      </w:pPr>
    </w:p>
    <w:p w14:paraId="52609D0C" w14:textId="5C669642" w:rsidR="000C5038" w:rsidRDefault="00B63A5C" w:rsidP="000C5038">
      <w:pPr>
        <w:pStyle w:val="BEGO"/>
        <w:numPr>
          <w:ilvl w:val="2"/>
          <w:numId w:val="21"/>
        </w:numPr>
        <w:ind w:left="851" w:hanging="709"/>
        <w:rPr>
          <w:ins w:id="128" w:author="LIQ" w:date="2021-02-08T12:40:00Z"/>
        </w:rPr>
      </w:pPr>
      <w:ins w:id="129" w:author="LIQ" w:date="2021-03-24T11:55:00Z">
        <w:r>
          <w:t>Regulación terciaria</w:t>
        </w:r>
      </w:ins>
      <w:ins w:id="130" w:author="LIQ" w:date="2021-02-08T12:40:00Z">
        <w:r w:rsidR="000C5038">
          <w:t xml:space="preserve"> a subir.</w:t>
        </w:r>
      </w:ins>
    </w:p>
    <w:p w14:paraId="5F75B51E" w14:textId="77777777" w:rsidR="000C5038" w:rsidRPr="006604E5" w:rsidRDefault="000C5038" w:rsidP="000C5038">
      <w:pPr>
        <w:spacing w:after="0"/>
        <w:rPr>
          <w:ins w:id="131" w:author="LIQ" w:date="2021-02-08T12:40:00Z"/>
          <w:rFonts w:cs="Arial"/>
          <w:sz w:val="22"/>
          <w:szCs w:val="22"/>
        </w:rPr>
      </w:pPr>
    </w:p>
    <w:p w14:paraId="41B21EFC" w14:textId="08C1EE7B" w:rsidR="000C5038" w:rsidRPr="0019150B" w:rsidRDefault="000C5038" w:rsidP="000C5038">
      <w:pPr>
        <w:ind w:left="142"/>
        <w:rPr>
          <w:ins w:id="132" w:author="LIQ" w:date="2021-02-08T12:40:00Z"/>
          <w:rStyle w:val="Estilo11pto"/>
        </w:rPr>
      </w:pPr>
      <w:ins w:id="133" w:author="LIQ" w:date="2021-02-08T12:40:00Z">
        <w:r w:rsidRPr="4180549A">
          <w:rPr>
            <w:rFonts w:cs="Arial"/>
            <w:color w:val="000000" w:themeColor="text1"/>
            <w:sz w:val="22"/>
            <w:szCs w:val="22"/>
          </w:rPr>
          <w:t>La asignación</w:t>
        </w:r>
      </w:ins>
      <w:ins w:id="134" w:author="LIQ" w:date="2021-03-24T11:58:00Z">
        <w:r w:rsidR="0039588E">
          <w:rPr>
            <w:rFonts w:cs="Arial"/>
            <w:color w:val="000000" w:themeColor="text1"/>
            <w:sz w:val="22"/>
            <w:szCs w:val="22"/>
          </w:rPr>
          <w:t xml:space="preserve"> directa</w:t>
        </w:r>
      </w:ins>
      <w:ins w:id="135" w:author="LIQ" w:date="2021-02-08T12:40:00Z">
        <w:r w:rsidRPr="4180549A">
          <w:rPr>
            <w:rFonts w:cs="Arial"/>
            <w:color w:val="000000" w:themeColor="text1"/>
            <w:sz w:val="22"/>
            <w:szCs w:val="22"/>
          </w:rPr>
          <w:t xml:space="preserve"> de energía </w:t>
        </w:r>
      </w:ins>
      <w:ins w:id="136" w:author="LIQ" w:date="2021-03-24T11:56:00Z">
        <w:r w:rsidR="000D2165">
          <w:rPr>
            <w:rFonts w:cs="Arial"/>
            <w:color w:val="000000" w:themeColor="text1"/>
            <w:sz w:val="22"/>
            <w:szCs w:val="22"/>
          </w:rPr>
          <w:t xml:space="preserve">de regulación terciaria </w:t>
        </w:r>
      </w:ins>
      <w:ins w:id="137" w:author="LIQ" w:date="2021-02-08T12:40:00Z">
        <w:r w:rsidRPr="4180549A">
          <w:rPr>
            <w:rFonts w:cs="Arial"/>
            <w:color w:val="000000" w:themeColor="text1"/>
            <w:sz w:val="22"/>
            <w:szCs w:val="22"/>
          </w:rPr>
          <w:t xml:space="preserve">a subir </w:t>
        </w:r>
      </w:ins>
      <w:ins w:id="138" w:author="LIQ" w:date="2021-02-08T17:04:00Z">
        <w:r w:rsidR="009B60D5">
          <w:rPr>
            <w:rFonts w:cs="Arial"/>
            <w:color w:val="000000" w:themeColor="text1"/>
            <w:sz w:val="22"/>
            <w:szCs w:val="22"/>
          </w:rPr>
          <w:t xml:space="preserve">en </w:t>
        </w:r>
        <w:r w:rsidR="00F45DD4">
          <w:rPr>
            <w:rFonts w:cs="Arial"/>
            <w:color w:val="000000" w:themeColor="text1"/>
            <w:sz w:val="22"/>
            <w:szCs w:val="22"/>
          </w:rPr>
          <w:t xml:space="preserve">el primer cuarto de hora </w:t>
        </w:r>
      </w:ins>
      <w:ins w:id="139" w:author="LIQ" w:date="2021-02-08T17:06:00Z">
        <w:r w:rsidR="006B7427">
          <w:rPr>
            <w:rFonts w:cs="Arial"/>
            <w:color w:val="000000" w:themeColor="text1"/>
            <w:sz w:val="22"/>
            <w:szCs w:val="22"/>
          </w:rPr>
          <w:t>Q</w:t>
        </w:r>
        <w:r w:rsidR="006B7427" w:rsidRPr="006B7427">
          <w:rPr>
            <w:rFonts w:cs="Arial"/>
            <w:color w:val="000000" w:themeColor="text1"/>
            <w:sz w:val="22"/>
            <w:szCs w:val="22"/>
            <w:vertAlign w:val="subscript"/>
          </w:rPr>
          <w:t>0</w:t>
        </w:r>
        <w:r w:rsidR="006B7427">
          <w:rPr>
            <w:rFonts w:cs="Arial"/>
            <w:color w:val="000000" w:themeColor="text1"/>
            <w:sz w:val="22"/>
            <w:szCs w:val="22"/>
            <w:vertAlign w:val="subscript"/>
          </w:rPr>
          <w:t xml:space="preserve"> </w:t>
        </w:r>
      </w:ins>
      <w:ins w:id="140" w:author="LIQ" w:date="2021-02-08T17:04:00Z">
        <w:r w:rsidR="00F45DD4">
          <w:rPr>
            <w:rFonts w:cs="Arial"/>
            <w:color w:val="000000" w:themeColor="text1"/>
            <w:sz w:val="22"/>
            <w:szCs w:val="22"/>
          </w:rPr>
          <w:t>del periodo de programación</w:t>
        </w:r>
        <w:r w:rsidR="009B60D5">
          <w:rPr>
            <w:rFonts w:cs="Arial"/>
            <w:color w:val="000000" w:themeColor="text1"/>
            <w:sz w:val="22"/>
            <w:szCs w:val="22"/>
          </w:rPr>
          <w:t xml:space="preserve"> </w:t>
        </w:r>
      </w:ins>
      <w:ins w:id="141" w:author="LIQ" w:date="2021-02-08T17:10:00Z">
        <w:r w:rsidR="00457FBD">
          <w:rPr>
            <w:rFonts w:cs="Arial"/>
            <w:color w:val="000000" w:themeColor="text1"/>
            <w:sz w:val="22"/>
            <w:szCs w:val="22"/>
          </w:rPr>
          <w:t xml:space="preserve">de la </w:t>
        </w:r>
      </w:ins>
      <w:ins w:id="142" w:author="LIQ" w:date="2021-03-26T09:36:00Z">
        <w:r w:rsidR="00F30FFD">
          <w:rPr>
            <w:rFonts w:cs="Arial"/>
            <w:color w:val="000000" w:themeColor="text1"/>
            <w:sz w:val="22"/>
            <w:szCs w:val="22"/>
          </w:rPr>
          <w:t>activación</w:t>
        </w:r>
      </w:ins>
      <w:ins w:id="143" w:author="LIQ" w:date="2021-02-08T17:10:00Z">
        <w:r w:rsidR="00457FBD">
          <w:rPr>
            <w:rFonts w:cs="Arial"/>
            <w:color w:val="000000" w:themeColor="text1"/>
            <w:sz w:val="22"/>
            <w:szCs w:val="22"/>
          </w:rPr>
          <w:t xml:space="preserve"> directa </w:t>
        </w:r>
      </w:ins>
      <w:ins w:id="144" w:author="LIQ" w:date="2021-02-08T12:40:00Z">
        <w:r w:rsidRPr="4180549A">
          <w:rPr>
            <w:rFonts w:cs="Arial"/>
            <w:color w:val="000000" w:themeColor="text1"/>
            <w:sz w:val="22"/>
            <w:szCs w:val="22"/>
          </w:rPr>
          <w:t>da lugar a un derecho de cobro para cada unidad que se calcula según la fórmula siguiente</w:t>
        </w:r>
        <w:r w:rsidRPr="4180549A">
          <w:rPr>
            <w:rFonts w:cs="Arial"/>
            <w:i/>
            <w:iCs/>
            <w:color w:val="000000" w:themeColor="text1"/>
            <w:sz w:val="22"/>
            <w:szCs w:val="22"/>
          </w:rPr>
          <w:t xml:space="preserve">:  </w:t>
        </w:r>
      </w:ins>
    </w:p>
    <w:p w14:paraId="695B7047" w14:textId="4C023B2B" w:rsidR="000C5038" w:rsidRPr="004B0A3A" w:rsidRDefault="000C5038" w:rsidP="000C5038">
      <w:pPr>
        <w:ind w:left="142"/>
        <w:rPr>
          <w:ins w:id="145" w:author="LIQ" w:date="2021-02-08T12:40:00Z"/>
          <w:rStyle w:val="Estilo11pto"/>
          <w:lang w:val="fr-FR"/>
        </w:rPr>
      </w:pPr>
      <w:proofErr w:type="spellStart"/>
      <w:ins w:id="146" w:author="LIQ" w:date="2021-02-08T12:40:00Z">
        <w:r w:rsidRPr="004B0A3A">
          <w:rPr>
            <w:rStyle w:val="Estilo11pto"/>
            <w:lang w:val="fr-FR"/>
          </w:rPr>
          <w:t>DCTER</w:t>
        </w:r>
      </w:ins>
      <w:ins w:id="147" w:author="LIQ" w:date="2021-02-08T12:43:00Z">
        <w:r w:rsidR="00EB120C" w:rsidRPr="004B0A3A">
          <w:rPr>
            <w:rStyle w:val="Estilo11pto"/>
            <w:lang w:val="fr-FR"/>
          </w:rPr>
          <w:t>D</w:t>
        </w:r>
      </w:ins>
      <w:ins w:id="148" w:author="LIQ" w:date="2021-02-08T12:40:00Z">
        <w:r w:rsidRPr="004B0A3A">
          <w:rPr>
            <w:rStyle w:val="EstilosubindicePARAPROCEDCar"/>
            <w:rFonts w:cs="Arial"/>
            <w:sz w:val="22"/>
            <w:szCs w:val="22"/>
            <w:lang w:val="fr-FR"/>
          </w:rPr>
          <w:t>u</w:t>
        </w:r>
        <w:proofErr w:type="spellEnd"/>
        <w:r w:rsidRPr="004B0A3A">
          <w:rPr>
            <w:rStyle w:val="Estilo11pto"/>
            <w:lang w:val="fr-FR"/>
          </w:rPr>
          <w:t xml:space="preserve"> = </w:t>
        </w:r>
        <w:proofErr w:type="spellStart"/>
        <w:r w:rsidRPr="004B0A3A">
          <w:rPr>
            <w:rStyle w:val="Estilo11pto"/>
            <w:lang w:val="fr-FR"/>
          </w:rPr>
          <w:t>ETER</w:t>
        </w:r>
      </w:ins>
      <w:ins w:id="149" w:author="LIQ" w:date="2021-02-08T12:43:00Z">
        <w:r w:rsidR="00EB120C" w:rsidRPr="004B0A3A">
          <w:rPr>
            <w:rStyle w:val="Estilo11pto"/>
            <w:lang w:val="fr-FR"/>
          </w:rPr>
          <w:t>D</w:t>
        </w:r>
      </w:ins>
      <w:ins w:id="150" w:author="LIQ" w:date="2021-02-08T12:40:00Z">
        <w:r w:rsidRPr="004B0A3A">
          <w:rPr>
            <w:rStyle w:val="Estilo11pto"/>
            <w:lang w:val="fr-FR"/>
          </w:rPr>
          <w:t>S</w:t>
        </w:r>
        <w:r w:rsidRPr="004B0A3A">
          <w:rPr>
            <w:rStyle w:val="EstilosubindicePARAPROCEDCar"/>
            <w:rFonts w:cs="Arial"/>
            <w:sz w:val="22"/>
            <w:szCs w:val="22"/>
            <w:lang w:val="fr-FR"/>
          </w:rPr>
          <w:t>u</w:t>
        </w:r>
        <w:proofErr w:type="spellEnd"/>
        <w:r w:rsidRPr="004B0A3A">
          <w:rPr>
            <w:rStyle w:val="Estilo11pto"/>
            <w:lang w:val="fr-FR"/>
          </w:rPr>
          <w:t xml:space="preserve"> × </w:t>
        </w:r>
      </w:ins>
      <w:proofErr w:type="spellStart"/>
      <w:ins w:id="151" w:author="LIQ" w:date="2021-02-08T12:45:00Z">
        <w:r w:rsidR="004E0B51" w:rsidRPr="004B0A3A">
          <w:rPr>
            <w:rStyle w:val="Estilo11pto"/>
            <w:lang w:val="fr-FR"/>
          </w:rPr>
          <w:t>máx</w:t>
        </w:r>
        <w:proofErr w:type="spellEnd"/>
        <w:r w:rsidR="00885C5B" w:rsidRPr="004B0A3A">
          <w:rPr>
            <w:rStyle w:val="Estilo11pto"/>
            <w:lang w:val="fr-FR"/>
          </w:rPr>
          <w:t xml:space="preserve"> </w:t>
        </w:r>
        <w:r w:rsidR="004E0B51" w:rsidRPr="004B0A3A">
          <w:rPr>
            <w:rStyle w:val="Estilo11pto"/>
            <w:lang w:val="fr-FR"/>
          </w:rPr>
          <w:t>(</w:t>
        </w:r>
      </w:ins>
      <w:ins w:id="152" w:author="LIQ" w:date="2021-02-08T17:06:00Z">
        <w:r w:rsidR="006B7427" w:rsidRPr="004B0A3A">
          <w:rPr>
            <w:rStyle w:val="Estilo11pto"/>
            <w:rFonts w:eastAsia="Arial" w:cs="Arial"/>
            <w:lang w:val="fr-FR"/>
          </w:rPr>
          <w:t>PMTERPS</w:t>
        </w:r>
      </w:ins>
      <w:ins w:id="153" w:author="LIQ" w:date="2021-02-08T19:32:00Z">
        <w:r w:rsidR="008D3349" w:rsidRPr="004B0A3A">
          <w:rPr>
            <w:rStyle w:val="Estilo11pto"/>
            <w:rFonts w:eastAsia="Arial" w:cs="Arial"/>
            <w:lang w:val="fr-FR"/>
          </w:rPr>
          <w:t>Q</w:t>
        </w:r>
        <w:r w:rsidR="008D3349" w:rsidRPr="004B0A3A">
          <w:rPr>
            <w:rStyle w:val="Estilo11pto"/>
            <w:rFonts w:eastAsia="Arial" w:cs="Arial"/>
            <w:vertAlign w:val="subscript"/>
            <w:lang w:val="fr-FR"/>
          </w:rPr>
          <w:t>0</w:t>
        </w:r>
      </w:ins>
      <w:ins w:id="154" w:author="LIQ" w:date="2021-02-08T19:34:00Z">
        <w:r w:rsidR="00880A27" w:rsidRPr="004B0A3A">
          <w:rPr>
            <w:rStyle w:val="Estilo11pto"/>
            <w:rFonts w:eastAsia="Arial" w:cs="Arial"/>
            <w:lang w:val="fr-FR"/>
          </w:rPr>
          <w:t>,</w:t>
        </w:r>
        <w:r w:rsidR="00880A27" w:rsidRPr="004B0A3A">
          <w:rPr>
            <w:rStyle w:val="Estilo11pto"/>
            <w:rFonts w:eastAsia="Arial" w:cs="Arial"/>
            <w:vertAlign w:val="subscript"/>
            <w:lang w:val="fr-FR"/>
          </w:rPr>
          <w:t xml:space="preserve"> </w:t>
        </w:r>
        <w:r w:rsidR="00880A27" w:rsidRPr="004B0A3A">
          <w:rPr>
            <w:rStyle w:val="Estilo11pto"/>
            <w:rFonts w:eastAsia="Arial" w:cs="Arial"/>
            <w:lang w:val="fr-FR"/>
          </w:rPr>
          <w:t>PMTERDSQ</w:t>
        </w:r>
        <w:r w:rsidR="00880A27" w:rsidRPr="004B0A3A">
          <w:rPr>
            <w:rStyle w:val="Estilo11pto"/>
            <w:rFonts w:eastAsia="Arial" w:cs="Arial"/>
            <w:vertAlign w:val="subscript"/>
            <w:lang w:val="fr-FR"/>
          </w:rPr>
          <w:t>0</w:t>
        </w:r>
      </w:ins>
      <w:ins w:id="155" w:author="LIQ" w:date="2021-02-08T17:06:00Z">
        <w:r w:rsidR="006B7427" w:rsidRPr="004B0A3A">
          <w:rPr>
            <w:rStyle w:val="Estilo11pto"/>
            <w:rFonts w:eastAsia="Arial" w:cs="Arial"/>
            <w:lang w:val="fr-FR"/>
          </w:rPr>
          <w:t>)</w:t>
        </w:r>
      </w:ins>
    </w:p>
    <w:p w14:paraId="73EF3F9D" w14:textId="77777777" w:rsidR="000C5038" w:rsidRPr="0019150B" w:rsidRDefault="000C5038" w:rsidP="000C5038">
      <w:pPr>
        <w:ind w:left="426" w:hanging="284"/>
        <w:rPr>
          <w:ins w:id="156" w:author="LIQ" w:date="2021-02-08T12:40:00Z"/>
          <w:rStyle w:val="Estilo11pto"/>
        </w:rPr>
      </w:pPr>
      <w:ins w:id="157" w:author="LIQ" w:date="2021-02-08T12:40:00Z">
        <w:r w:rsidRPr="0019150B">
          <w:rPr>
            <w:rStyle w:val="Estilo11pto"/>
          </w:rPr>
          <w:t>donde:</w:t>
        </w:r>
      </w:ins>
    </w:p>
    <w:p w14:paraId="3C68527C" w14:textId="6B5E12A8" w:rsidR="000C5038" w:rsidRPr="0019150B" w:rsidRDefault="000C5038" w:rsidP="000C5038">
      <w:pPr>
        <w:numPr>
          <w:ilvl w:val="12"/>
          <w:numId w:val="0"/>
        </w:numPr>
        <w:tabs>
          <w:tab w:val="left" w:pos="1985"/>
        </w:tabs>
        <w:ind w:left="2552" w:hanging="2410"/>
        <w:rPr>
          <w:ins w:id="158" w:author="LIQ" w:date="2021-02-08T12:40:00Z"/>
          <w:rStyle w:val="Estilo11pto"/>
        </w:rPr>
      </w:pPr>
      <w:proofErr w:type="spellStart"/>
      <w:ins w:id="159" w:author="LIQ" w:date="2021-02-08T12:40:00Z">
        <w:r w:rsidRPr="0019150B">
          <w:rPr>
            <w:rStyle w:val="Estilo11pto"/>
          </w:rPr>
          <w:t>ETER</w:t>
        </w:r>
      </w:ins>
      <w:ins w:id="160" w:author="LIQ" w:date="2021-02-08T12:44:00Z">
        <w:r w:rsidR="00EB120C">
          <w:rPr>
            <w:rStyle w:val="Estilo11pto"/>
          </w:rPr>
          <w:t>D</w:t>
        </w:r>
      </w:ins>
      <w:ins w:id="161" w:author="LIQ" w:date="2021-02-08T12:40:00Z">
        <w:r w:rsidRPr="0019150B">
          <w:rPr>
            <w:rStyle w:val="Estilo11pto"/>
          </w:rPr>
          <w:t>S</w:t>
        </w:r>
        <w:r w:rsidRPr="006604E5">
          <w:rPr>
            <w:rStyle w:val="EstilosubindicePARAPROCEDCar"/>
            <w:rFonts w:cs="Arial"/>
            <w:sz w:val="22"/>
            <w:szCs w:val="22"/>
          </w:rPr>
          <w:t>u</w:t>
        </w:r>
        <w:proofErr w:type="spellEnd"/>
        <w:r w:rsidRPr="006604E5">
          <w:rPr>
            <w:rStyle w:val="EstilosubindicePARAPROCEDCar"/>
            <w:rFonts w:cs="Arial"/>
            <w:sz w:val="22"/>
            <w:szCs w:val="22"/>
          </w:rPr>
          <w:tab/>
        </w:r>
        <w:r w:rsidRPr="0019150B">
          <w:rPr>
            <w:rStyle w:val="Estilo11pto"/>
          </w:rPr>
          <w:t>=</w:t>
        </w:r>
        <w:r>
          <w:rPr>
            <w:rStyle w:val="Estilo11pto"/>
          </w:rPr>
          <w:t xml:space="preserve"> </w:t>
        </w:r>
        <w:r>
          <w:rPr>
            <w:rStyle w:val="Estilo11pto"/>
          </w:rPr>
          <w:tab/>
        </w:r>
        <w:r w:rsidRPr="0019150B">
          <w:rPr>
            <w:rStyle w:val="Estilo11pto"/>
          </w:rPr>
          <w:t xml:space="preserve">Energía terciaria </w:t>
        </w:r>
      </w:ins>
      <w:ins w:id="162" w:author="LIQ" w:date="2021-02-08T12:44:00Z">
        <w:r w:rsidR="00EB120C">
          <w:rPr>
            <w:rStyle w:val="Estilo11pto"/>
          </w:rPr>
          <w:t>directa</w:t>
        </w:r>
      </w:ins>
      <w:ins w:id="163" w:author="LIQ" w:date="2021-02-08T12:40:00Z">
        <w:r w:rsidRPr="0019150B">
          <w:rPr>
            <w:rStyle w:val="Estilo11pto"/>
          </w:rPr>
          <w:t xml:space="preserve"> </w:t>
        </w:r>
      </w:ins>
      <w:ins w:id="164" w:author="LIQ" w:date="2021-03-24T12:05:00Z">
        <w:r w:rsidR="007E3B19">
          <w:rPr>
            <w:rStyle w:val="Estilo11pto"/>
          </w:rPr>
          <w:t xml:space="preserve">asignada </w:t>
        </w:r>
      </w:ins>
      <w:ins w:id="165" w:author="LIQ" w:date="2021-02-08T12:40:00Z">
        <w:r w:rsidRPr="0019150B">
          <w:rPr>
            <w:rStyle w:val="Estilo11pto"/>
          </w:rPr>
          <w:t xml:space="preserve">a subir a la unidad </w:t>
        </w:r>
        <w:r w:rsidRPr="006604E5">
          <w:rPr>
            <w:rFonts w:cs="Arial"/>
            <w:i/>
            <w:sz w:val="22"/>
            <w:szCs w:val="22"/>
          </w:rPr>
          <w:t>u.</w:t>
        </w:r>
        <w:r w:rsidRPr="0019150B">
          <w:rPr>
            <w:rStyle w:val="Estilo11pto"/>
          </w:rPr>
          <w:t xml:space="preserve"> </w:t>
        </w:r>
      </w:ins>
    </w:p>
    <w:p w14:paraId="093140FB" w14:textId="7322D676" w:rsidR="000C5038" w:rsidRDefault="000C5038" w:rsidP="000C5038">
      <w:pPr>
        <w:numPr>
          <w:ilvl w:val="12"/>
          <w:numId w:val="0"/>
        </w:numPr>
        <w:tabs>
          <w:tab w:val="left" w:pos="1985"/>
        </w:tabs>
        <w:ind w:left="2552" w:hanging="2410"/>
        <w:rPr>
          <w:ins w:id="166" w:author="LIQ" w:date="2021-02-08T17:08:00Z"/>
          <w:rFonts w:cs="Arial"/>
          <w:sz w:val="22"/>
          <w:szCs w:val="22"/>
        </w:rPr>
      </w:pPr>
      <w:ins w:id="167" w:author="LIQ" w:date="2021-02-08T12:40:00Z">
        <w:r w:rsidRPr="006604E5">
          <w:rPr>
            <w:rFonts w:cs="Arial"/>
            <w:sz w:val="22"/>
            <w:szCs w:val="22"/>
          </w:rPr>
          <w:t>PMTER</w:t>
        </w:r>
      </w:ins>
      <w:ins w:id="168" w:author="LIQ" w:date="2021-02-08T17:06:00Z">
        <w:r w:rsidR="006B7427">
          <w:rPr>
            <w:rFonts w:cs="Arial"/>
            <w:sz w:val="22"/>
            <w:szCs w:val="22"/>
          </w:rPr>
          <w:t>P</w:t>
        </w:r>
      </w:ins>
      <w:ins w:id="169" w:author="LIQ" w:date="2021-02-08T12:40:00Z">
        <w:r w:rsidRPr="006604E5">
          <w:rPr>
            <w:rFonts w:cs="Arial"/>
            <w:sz w:val="22"/>
            <w:szCs w:val="22"/>
          </w:rPr>
          <w:t>S</w:t>
        </w:r>
      </w:ins>
      <w:ins w:id="170" w:author="LIQ" w:date="2021-02-08T19:31:00Z">
        <w:r w:rsidR="001F1691">
          <w:rPr>
            <w:rFonts w:cs="Arial"/>
            <w:sz w:val="22"/>
            <w:szCs w:val="22"/>
          </w:rPr>
          <w:t>Q</w:t>
        </w:r>
        <w:r w:rsidR="003C7CF4" w:rsidRPr="003C7CF4">
          <w:rPr>
            <w:rFonts w:cs="Arial"/>
            <w:sz w:val="22"/>
            <w:szCs w:val="22"/>
            <w:vertAlign w:val="subscript"/>
          </w:rPr>
          <w:t>0</w:t>
        </w:r>
      </w:ins>
      <w:ins w:id="171" w:author="LIQ" w:date="2021-02-08T12:40:00Z">
        <w:r w:rsidRPr="006604E5">
          <w:rPr>
            <w:rFonts w:cs="Arial"/>
            <w:sz w:val="22"/>
            <w:szCs w:val="22"/>
          </w:rPr>
          <w:tab/>
          <w:t>=</w:t>
        </w:r>
        <w:r>
          <w:rPr>
            <w:rFonts w:cs="Arial"/>
            <w:sz w:val="22"/>
            <w:szCs w:val="22"/>
          </w:rPr>
          <w:t xml:space="preserve"> </w:t>
        </w:r>
        <w:r>
          <w:rPr>
            <w:rFonts w:cs="Arial"/>
            <w:sz w:val="22"/>
            <w:szCs w:val="22"/>
          </w:rPr>
          <w:tab/>
        </w:r>
        <w:r w:rsidRPr="006604E5">
          <w:rPr>
            <w:rFonts w:cs="Arial"/>
            <w:sz w:val="22"/>
            <w:szCs w:val="22"/>
          </w:rPr>
          <w:t xml:space="preserve">Precio marginal de la asignación </w:t>
        </w:r>
        <w:r>
          <w:rPr>
            <w:rFonts w:cs="Arial"/>
            <w:sz w:val="22"/>
            <w:szCs w:val="22"/>
          </w:rPr>
          <w:t xml:space="preserve">programada </w:t>
        </w:r>
        <w:r w:rsidRPr="006604E5">
          <w:rPr>
            <w:rFonts w:cs="Arial"/>
            <w:sz w:val="22"/>
            <w:szCs w:val="22"/>
          </w:rPr>
          <w:t>de terciaria a subir</w:t>
        </w:r>
      </w:ins>
      <w:ins w:id="172" w:author="LIQ" w:date="2021-02-08T17:07:00Z">
        <w:r w:rsidR="002C7FC6">
          <w:rPr>
            <w:rFonts w:cs="Arial"/>
            <w:sz w:val="22"/>
            <w:szCs w:val="22"/>
          </w:rPr>
          <w:t xml:space="preserve"> en </w:t>
        </w:r>
        <w:r w:rsidR="00733779">
          <w:rPr>
            <w:rFonts w:cs="Arial"/>
            <w:sz w:val="22"/>
            <w:szCs w:val="22"/>
          </w:rPr>
          <w:t xml:space="preserve">el cuarto de hora </w:t>
        </w:r>
      </w:ins>
      <w:ins w:id="173" w:author="LIQ" w:date="2021-02-08T17:08:00Z">
        <w:r w:rsidR="00733779">
          <w:rPr>
            <w:rFonts w:cs="Arial"/>
            <w:color w:val="000000" w:themeColor="text1"/>
            <w:sz w:val="22"/>
            <w:szCs w:val="22"/>
          </w:rPr>
          <w:t>Q</w:t>
        </w:r>
        <w:r w:rsidR="00733779" w:rsidRPr="006B7427">
          <w:rPr>
            <w:rFonts w:cs="Arial"/>
            <w:color w:val="000000" w:themeColor="text1"/>
            <w:sz w:val="22"/>
            <w:szCs w:val="22"/>
            <w:vertAlign w:val="subscript"/>
          </w:rPr>
          <w:t>0</w:t>
        </w:r>
      </w:ins>
      <w:ins w:id="174" w:author="LIQ" w:date="2021-02-08T12:40:00Z">
        <w:r w:rsidRPr="006604E5">
          <w:rPr>
            <w:rFonts w:cs="Arial"/>
            <w:sz w:val="22"/>
            <w:szCs w:val="22"/>
          </w:rPr>
          <w:t>.</w:t>
        </w:r>
      </w:ins>
    </w:p>
    <w:p w14:paraId="62F75BD4" w14:textId="4787CB53" w:rsidR="00733779" w:rsidRPr="006604E5" w:rsidRDefault="00733779" w:rsidP="00733779">
      <w:pPr>
        <w:numPr>
          <w:ilvl w:val="12"/>
          <w:numId w:val="0"/>
        </w:numPr>
        <w:tabs>
          <w:tab w:val="left" w:pos="1985"/>
        </w:tabs>
        <w:ind w:left="2552" w:hanging="2410"/>
        <w:rPr>
          <w:ins w:id="175" w:author="LIQ" w:date="2021-02-08T17:08:00Z"/>
          <w:rFonts w:cs="Arial"/>
          <w:sz w:val="22"/>
          <w:szCs w:val="22"/>
        </w:rPr>
      </w:pPr>
      <w:ins w:id="176" w:author="LIQ" w:date="2021-02-08T17:08:00Z">
        <w:r w:rsidRPr="006604E5">
          <w:rPr>
            <w:rFonts w:cs="Arial"/>
            <w:sz w:val="22"/>
            <w:szCs w:val="22"/>
          </w:rPr>
          <w:t>PMTER</w:t>
        </w:r>
        <w:r>
          <w:rPr>
            <w:rFonts w:cs="Arial"/>
            <w:sz w:val="22"/>
            <w:szCs w:val="22"/>
          </w:rPr>
          <w:t>D</w:t>
        </w:r>
        <w:r w:rsidRPr="006604E5">
          <w:rPr>
            <w:rFonts w:cs="Arial"/>
            <w:sz w:val="22"/>
            <w:szCs w:val="22"/>
          </w:rPr>
          <w:t>S</w:t>
        </w:r>
      </w:ins>
      <w:ins w:id="177" w:author="LIQ" w:date="2021-02-08T19:31:00Z">
        <w:r w:rsidR="003C7CF4">
          <w:rPr>
            <w:rFonts w:cs="Arial"/>
            <w:sz w:val="22"/>
            <w:szCs w:val="22"/>
          </w:rPr>
          <w:t>Q</w:t>
        </w:r>
        <w:r w:rsidR="003C7CF4" w:rsidRPr="003C7CF4">
          <w:rPr>
            <w:rFonts w:cs="Arial"/>
            <w:sz w:val="22"/>
            <w:szCs w:val="22"/>
            <w:vertAlign w:val="subscript"/>
          </w:rPr>
          <w:t>0</w:t>
        </w:r>
      </w:ins>
      <w:ins w:id="178" w:author="LIQ" w:date="2021-02-08T17:08:00Z">
        <w:r w:rsidRPr="006604E5">
          <w:rPr>
            <w:rFonts w:cs="Arial"/>
            <w:sz w:val="22"/>
            <w:szCs w:val="22"/>
          </w:rPr>
          <w:tab/>
          <w:t>=</w:t>
        </w:r>
        <w:r>
          <w:rPr>
            <w:rFonts w:cs="Arial"/>
            <w:sz w:val="22"/>
            <w:szCs w:val="22"/>
          </w:rPr>
          <w:t xml:space="preserve"> </w:t>
        </w:r>
        <w:r>
          <w:rPr>
            <w:rFonts w:cs="Arial"/>
            <w:sz w:val="22"/>
            <w:szCs w:val="22"/>
          </w:rPr>
          <w:tab/>
        </w:r>
        <w:r w:rsidRPr="006604E5">
          <w:rPr>
            <w:rFonts w:cs="Arial"/>
            <w:sz w:val="22"/>
            <w:szCs w:val="22"/>
          </w:rPr>
          <w:t xml:space="preserve">Precio marginal de la asignación </w:t>
        </w:r>
        <w:r w:rsidR="00F6118B">
          <w:rPr>
            <w:rFonts w:cs="Arial"/>
            <w:sz w:val="22"/>
            <w:szCs w:val="22"/>
          </w:rPr>
          <w:t>directa</w:t>
        </w:r>
        <w:r>
          <w:rPr>
            <w:rFonts w:cs="Arial"/>
            <w:sz w:val="22"/>
            <w:szCs w:val="22"/>
          </w:rPr>
          <w:t xml:space="preserve"> </w:t>
        </w:r>
        <w:r w:rsidRPr="006604E5">
          <w:rPr>
            <w:rFonts w:cs="Arial"/>
            <w:sz w:val="22"/>
            <w:szCs w:val="22"/>
          </w:rPr>
          <w:t>de terciaria a subir</w:t>
        </w:r>
        <w:r>
          <w:rPr>
            <w:rFonts w:cs="Arial"/>
            <w:sz w:val="22"/>
            <w:szCs w:val="22"/>
          </w:rPr>
          <w:t xml:space="preserve"> en el cuarto de hora </w:t>
        </w:r>
        <w:r>
          <w:rPr>
            <w:rFonts w:cs="Arial"/>
            <w:color w:val="000000" w:themeColor="text1"/>
            <w:sz w:val="22"/>
            <w:szCs w:val="22"/>
          </w:rPr>
          <w:t>Q</w:t>
        </w:r>
        <w:r w:rsidRPr="006B7427">
          <w:rPr>
            <w:rFonts w:cs="Arial"/>
            <w:color w:val="000000" w:themeColor="text1"/>
            <w:sz w:val="22"/>
            <w:szCs w:val="22"/>
            <w:vertAlign w:val="subscript"/>
          </w:rPr>
          <w:t>0</w:t>
        </w:r>
        <w:r w:rsidRPr="006604E5">
          <w:rPr>
            <w:rFonts w:cs="Arial"/>
            <w:sz w:val="22"/>
            <w:szCs w:val="22"/>
          </w:rPr>
          <w:t>.</w:t>
        </w:r>
      </w:ins>
    </w:p>
    <w:p w14:paraId="565055C5" w14:textId="6A6E2272" w:rsidR="00733779" w:rsidRDefault="00733779" w:rsidP="003C7CF4">
      <w:pPr>
        <w:numPr>
          <w:ilvl w:val="12"/>
          <w:numId w:val="0"/>
        </w:numPr>
        <w:tabs>
          <w:tab w:val="left" w:pos="1985"/>
        </w:tabs>
        <w:ind w:left="176"/>
        <w:rPr>
          <w:ins w:id="179" w:author="LIQ" w:date="2021-02-08T19:32:00Z"/>
          <w:rFonts w:cs="Arial"/>
          <w:sz w:val="22"/>
          <w:szCs w:val="22"/>
        </w:rPr>
      </w:pPr>
    </w:p>
    <w:p w14:paraId="28C8BD53" w14:textId="68558B32" w:rsidR="003C7CF4" w:rsidRPr="0019150B" w:rsidRDefault="00CF603B" w:rsidP="003C7CF4">
      <w:pPr>
        <w:ind w:left="142"/>
        <w:rPr>
          <w:ins w:id="180" w:author="LIQ" w:date="2021-02-08T19:32:00Z"/>
          <w:rStyle w:val="Estilo11pto"/>
        </w:rPr>
      </w:pPr>
      <w:ins w:id="181" w:author="LIQ" w:date="2021-03-24T11:57:00Z">
        <w:r w:rsidRPr="4180549A">
          <w:rPr>
            <w:rFonts w:cs="Arial"/>
            <w:color w:val="000000" w:themeColor="text1"/>
            <w:sz w:val="22"/>
            <w:szCs w:val="22"/>
          </w:rPr>
          <w:t xml:space="preserve">La asignación </w:t>
        </w:r>
      </w:ins>
      <w:ins w:id="182" w:author="LIQ" w:date="2021-03-24T11:59:00Z">
        <w:r w:rsidR="0039588E">
          <w:rPr>
            <w:rFonts w:cs="Arial"/>
            <w:color w:val="000000" w:themeColor="text1"/>
            <w:sz w:val="22"/>
            <w:szCs w:val="22"/>
          </w:rPr>
          <w:t xml:space="preserve">directa </w:t>
        </w:r>
      </w:ins>
      <w:ins w:id="183" w:author="LIQ" w:date="2021-03-24T11:57:00Z">
        <w:r w:rsidRPr="4180549A">
          <w:rPr>
            <w:rFonts w:cs="Arial"/>
            <w:color w:val="000000" w:themeColor="text1"/>
            <w:sz w:val="22"/>
            <w:szCs w:val="22"/>
          </w:rPr>
          <w:t xml:space="preserve">de energía </w:t>
        </w:r>
        <w:r>
          <w:rPr>
            <w:rFonts w:cs="Arial"/>
            <w:color w:val="000000" w:themeColor="text1"/>
            <w:sz w:val="22"/>
            <w:szCs w:val="22"/>
          </w:rPr>
          <w:t xml:space="preserve">de regulación terciaria </w:t>
        </w:r>
        <w:r w:rsidRPr="4180549A">
          <w:rPr>
            <w:rFonts w:cs="Arial"/>
            <w:color w:val="000000" w:themeColor="text1"/>
            <w:sz w:val="22"/>
            <w:szCs w:val="22"/>
          </w:rPr>
          <w:t xml:space="preserve">a subir </w:t>
        </w:r>
      </w:ins>
      <w:ins w:id="184" w:author="LIQ" w:date="2021-02-08T19:32:00Z">
        <w:r w:rsidR="003C7CF4">
          <w:rPr>
            <w:rFonts w:cs="Arial"/>
            <w:color w:val="000000" w:themeColor="text1"/>
            <w:sz w:val="22"/>
            <w:szCs w:val="22"/>
          </w:rPr>
          <w:t>en el segundo cuarto de hora Q</w:t>
        </w:r>
      </w:ins>
      <w:ins w:id="185" w:author="LIQ" w:date="2021-02-08T19:33:00Z">
        <w:r w:rsidR="00B203C8">
          <w:rPr>
            <w:rFonts w:cs="Arial"/>
            <w:color w:val="000000" w:themeColor="text1"/>
            <w:sz w:val="22"/>
            <w:szCs w:val="22"/>
            <w:vertAlign w:val="subscript"/>
          </w:rPr>
          <w:t>1</w:t>
        </w:r>
      </w:ins>
      <w:ins w:id="186" w:author="LIQ" w:date="2021-02-08T19:32:00Z">
        <w:r w:rsidR="003C7CF4">
          <w:rPr>
            <w:rFonts w:cs="Arial"/>
            <w:color w:val="000000" w:themeColor="text1"/>
            <w:sz w:val="22"/>
            <w:szCs w:val="22"/>
            <w:vertAlign w:val="subscript"/>
          </w:rPr>
          <w:t xml:space="preserve"> </w:t>
        </w:r>
        <w:r w:rsidR="003C7CF4">
          <w:rPr>
            <w:rFonts w:cs="Arial"/>
            <w:color w:val="000000" w:themeColor="text1"/>
            <w:sz w:val="22"/>
            <w:szCs w:val="22"/>
          </w:rPr>
          <w:t xml:space="preserve">del periodo de programación de la activación directa </w:t>
        </w:r>
        <w:r w:rsidR="003C7CF4" w:rsidRPr="4180549A">
          <w:rPr>
            <w:rFonts w:cs="Arial"/>
            <w:color w:val="000000" w:themeColor="text1"/>
            <w:sz w:val="22"/>
            <w:szCs w:val="22"/>
          </w:rPr>
          <w:t>da lugar a un derecho de cobro para cada unidad que se calcula según la fórmula siguiente</w:t>
        </w:r>
        <w:r w:rsidR="003C7CF4" w:rsidRPr="4180549A">
          <w:rPr>
            <w:rFonts w:cs="Arial"/>
            <w:i/>
            <w:iCs/>
            <w:color w:val="000000" w:themeColor="text1"/>
            <w:sz w:val="22"/>
            <w:szCs w:val="22"/>
          </w:rPr>
          <w:t xml:space="preserve">:  </w:t>
        </w:r>
      </w:ins>
    </w:p>
    <w:p w14:paraId="2642CA25" w14:textId="078F07AF" w:rsidR="008D3349" w:rsidRPr="00EB48DF" w:rsidRDefault="008D3349" w:rsidP="008D3349">
      <w:pPr>
        <w:ind w:left="142"/>
        <w:rPr>
          <w:ins w:id="187" w:author="LIQ" w:date="2021-02-08T19:33:00Z"/>
          <w:rStyle w:val="Estilo11pto"/>
          <w:lang w:val="fr-FR"/>
        </w:rPr>
      </w:pPr>
      <w:proofErr w:type="spellStart"/>
      <w:ins w:id="188" w:author="LIQ" w:date="2021-02-08T19:33:00Z">
        <w:r w:rsidRPr="00EB48DF">
          <w:rPr>
            <w:rStyle w:val="Estilo11pto"/>
            <w:lang w:val="fr-FR"/>
          </w:rPr>
          <w:t>DCTERD</w:t>
        </w:r>
        <w:r w:rsidRPr="00EB48DF">
          <w:rPr>
            <w:rStyle w:val="EstilosubindicePARAPROCEDCar"/>
            <w:rFonts w:cs="Arial"/>
            <w:sz w:val="22"/>
            <w:szCs w:val="22"/>
            <w:lang w:val="fr-FR"/>
          </w:rPr>
          <w:t>u</w:t>
        </w:r>
        <w:proofErr w:type="spellEnd"/>
        <w:r w:rsidRPr="00EB48DF">
          <w:rPr>
            <w:rStyle w:val="Estilo11pto"/>
            <w:lang w:val="fr-FR"/>
          </w:rPr>
          <w:t xml:space="preserve"> = </w:t>
        </w:r>
        <w:proofErr w:type="spellStart"/>
        <w:r w:rsidRPr="00EB48DF">
          <w:rPr>
            <w:rStyle w:val="Estilo11pto"/>
            <w:lang w:val="fr-FR"/>
          </w:rPr>
          <w:t>ETERDS</w:t>
        </w:r>
        <w:r w:rsidRPr="00EB48DF">
          <w:rPr>
            <w:rStyle w:val="EstilosubindicePARAPROCEDCar"/>
            <w:rFonts w:cs="Arial"/>
            <w:sz w:val="22"/>
            <w:szCs w:val="22"/>
            <w:lang w:val="fr-FR"/>
          </w:rPr>
          <w:t>u</w:t>
        </w:r>
        <w:proofErr w:type="spellEnd"/>
        <w:r w:rsidRPr="00EB48DF">
          <w:rPr>
            <w:rStyle w:val="Estilo11pto"/>
            <w:lang w:val="fr-FR"/>
          </w:rPr>
          <w:t xml:space="preserve"> × </w:t>
        </w:r>
        <w:proofErr w:type="spellStart"/>
        <w:r w:rsidRPr="00EB48DF">
          <w:rPr>
            <w:rStyle w:val="Estilo11pto"/>
            <w:lang w:val="fr-FR"/>
          </w:rPr>
          <w:t>máx</w:t>
        </w:r>
        <w:proofErr w:type="spellEnd"/>
        <w:r w:rsidRPr="00EB48DF">
          <w:rPr>
            <w:rStyle w:val="Estilo11pto"/>
            <w:lang w:val="fr-FR"/>
          </w:rPr>
          <w:t xml:space="preserve"> (</w:t>
        </w:r>
        <w:r w:rsidRPr="00EB48DF">
          <w:rPr>
            <w:rStyle w:val="Estilo11pto"/>
            <w:rFonts w:eastAsia="Arial" w:cs="Arial"/>
            <w:lang w:val="fr-FR"/>
          </w:rPr>
          <w:t>PMTERPSQ</w:t>
        </w:r>
        <w:r w:rsidR="00B203C8" w:rsidRPr="00EB48DF">
          <w:rPr>
            <w:rStyle w:val="Estilo11pto"/>
            <w:rFonts w:eastAsia="Arial" w:cs="Arial"/>
            <w:vertAlign w:val="subscript"/>
            <w:lang w:val="fr-FR"/>
          </w:rPr>
          <w:t>1</w:t>
        </w:r>
      </w:ins>
      <w:ins w:id="189" w:author="LIQ" w:date="2021-02-08T19:34:00Z">
        <w:r w:rsidR="00880A27" w:rsidRPr="00EB48DF">
          <w:rPr>
            <w:rStyle w:val="Estilo11pto"/>
            <w:rFonts w:eastAsia="Arial" w:cs="Arial"/>
            <w:lang w:val="fr-FR"/>
          </w:rPr>
          <w:t>,</w:t>
        </w:r>
      </w:ins>
      <w:ins w:id="190" w:author="LIQ" w:date="2021-02-08T19:35:00Z">
        <w:r w:rsidR="00880A27" w:rsidRPr="00EB48DF">
          <w:rPr>
            <w:rStyle w:val="Estilo11pto"/>
            <w:rFonts w:eastAsia="Arial" w:cs="Arial"/>
            <w:lang w:val="fr-FR"/>
          </w:rPr>
          <w:t xml:space="preserve"> </w:t>
        </w:r>
      </w:ins>
      <w:ins w:id="191" w:author="LIQ" w:date="2021-02-08T19:34:00Z">
        <w:r w:rsidR="00880A27" w:rsidRPr="00EB48DF">
          <w:rPr>
            <w:rStyle w:val="Estilo11pto"/>
            <w:rFonts w:eastAsia="Arial" w:cs="Arial"/>
            <w:lang w:val="fr-FR"/>
          </w:rPr>
          <w:t>PMTERDSQ</w:t>
        </w:r>
        <w:r w:rsidR="00880A27" w:rsidRPr="00EB48DF">
          <w:rPr>
            <w:rStyle w:val="Estilo11pto"/>
            <w:rFonts w:eastAsia="Arial" w:cs="Arial"/>
            <w:vertAlign w:val="subscript"/>
            <w:lang w:val="fr-FR"/>
          </w:rPr>
          <w:t>0</w:t>
        </w:r>
      </w:ins>
      <w:ins w:id="192" w:author="LIQ" w:date="2021-02-08T19:33:00Z">
        <w:r w:rsidRPr="00EB48DF">
          <w:rPr>
            <w:rStyle w:val="Estilo11pto"/>
            <w:rFonts w:eastAsia="Arial" w:cs="Arial"/>
            <w:lang w:val="fr-FR"/>
          </w:rPr>
          <w:t>)</w:t>
        </w:r>
      </w:ins>
    </w:p>
    <w:p w14:paraId="6C89980B" w14:textId="77777777" w:rsidR="003C7CF4" w:rsidRPr="0019150B" w:rsidRDefault="003C7CF4" w:rsidP="003C7CF4">
      <w:pPr>
        <w:ind w:left="426" w:hanging="284"/>
        <w:rPr>
          <w:ins w:id="193" w:author="LIQ" w:date="2021-02-08T19:32:00Z"/>
          <w:rStyle w:val="Estilo11pto"/>
        </w:rPr>
      </w:pPr>
      <w:ins w:id="194" w:author="LIQ" w:date="2021-02-08T19:32:00Z">
        <w:r w:rsidRPr="0019150B">
          <w:rPr>
            <w:rStyle w:val="Estilo11pto"/>
          </w:rPr>
          <w:t>donde:</w:t>
        </w:r>
      </w:ins>
    </w:p>
    <w:p w14:paraId="759ACF96" w14:textId="6926B799" w:rsidR="003C7CF4" w:rsidRPr="0019150B" w:rsidRDefault="003C7CF4" w:rsidP="003C7CF4">
      <w:pPr>
        <w:numPr>
          <w:ilvl w:val="12"/>
          <w:numId w:val="0"/>
        </w:numPr>
        <w:tabs>
          <w:tab w:val="left" w:pos="1985"/>
        </w:tabs>
        <w:ind w:left="2552" w:hanging="2410"/>
        <w:rPr>
          <w:ins w:id="195" w:author="LIQ" w:date="2021-02-08T19:32:00Z"/>
          <w:rStyle w:val="Estilo11pto"/>
        </w:rPr>
      </w:pPr>
      <w:proofErr w:type="spellStart"/>
      <w:ins w:id="196" w:author="LIQ" w:date="2021-02-08T19:32:00Z">
        <w:r w:rsidRPr="0019150B">
          <w:rPr>
            <w:rStyle w:val="Estilo11pto"/>
          </w:rPr>
          <w:t>ETER</w:t>
        </w:r>
        <w:r>
          <w:rPr>
            <w:rStyle w:val="Estilo11pto"/>
          </w:rPr>
          <w:t>D</w:t>
        </w:r>
        <w:r w:rsidRPr="0019150B">
          <w:rPr>
            <w:rStyle w:val="Estilo11pto"/>
          </w:rPr>
          <w:t>S</w:t>
        </w:r>
        <w:r w:rsidRPr="006604E5">
          <w:rPr>
            <w:rStyle w:val="EstilosubindicePARAPROCEDCar"/>
            <w:rFonts w:cs="Arial"/>
            <w:sz w:val="22"/>
            <w:szCs w:val="22"/>
          </w:rPr>
          <w:t>u</w:t>
        </w:r>
        <w:proofErr w:type="spellEnd"/>
        <w:r w:rsidRPr="006604E5">
          <w:rPr>
            <w:rStyle w:val="EstilosubindicePARAPROCEDCar"/>
            <w:rFonts w:cs="Arial"/>
            <w:sz w:val="22"/>
            <w:szCs w:val="22"/>
          </w:rPr>
          <w:tab/>
        </w:r>
        <w:r w:rsidRPr="0019150B">
          <w:rPr>
            <w:rStyle w:val="Estilo11pto"/>
          </w:rPr>
          <w:t>=</w:t>
        </w:r>
        <w:r>
          <w:rPr>
            <w:rStyle w:val="Estilo11pto"/>
          </w:rPr>
          <w:t xml:space="preserve"> </w:t>
        </w:r>
        <w:r>
          <w:rPr>
            <w:rStyle w:val="Estilo11pto"/>
          </w:rPr>
          <w:tab/>
        </w:r>
        <w:r w:rsidRPr="0019150B">
          <w:rPr>
            <w:rStyle w:val="Estilo11pto"/>
          </w:rPr>
          <w:t xml:space="preserve">Energía terciaria </w:t>
        </w:r>
      </w:ins>
      <w:ins w:id="197" w:author="LIQ" w:date="2021-03-24T12:06:00Z">
        <w:r w:rsidR="007E3B19">
          <w:rPr>
            <w:rStyle w:val="Estilo11pto"/>
          </w:rPr>
          <w:t xml:space="preserve">directa </w:t>
        </w:r>
      </w:ins>
      <w:ins w:id="198" w:author="LIQ" w:date="2021-02-08T19:32:00Z">
        <w:r w:rsidRPr="0019150B">
          <w:rPr>
            <w:rStyle w:val="Estilo11pto"/>
          </w:rPr>
          <w:t>asignada</w:t>
        </w:r>
        <w:r>
          <w:rPr>
            <w:rStyle w:val="Estilo11pto"/>
          </w:rPr>
          <w:t xml:space="preserve"> </w:t>
        </w:r>
        <w:r w:rsidRPr="0019150B">
          <w:rPr>
            <w:rStyle w:val="Estilo11pto"/>
          </w:rPr>
          <w:t xml:space="preserve">a subir a la unidad </w:t>
        </w:r>
        <w:r w:rsidRPr="006604E5">
          <w:rPr>
            <w:rFonts w:cs="Arial"/>
            <w:i/>
            <w:sz w:val="22"/>
            <w:szCs w:val="22"/>
          </w:rPr>
          <w:t>u.</w:t>
        </w:r>
        <w:r w:rsidRPr="0019150B">
          <w:rPr>
            <w:rStyle w:val="Estilo11pto"/>
          </w:rPr>
          <w:t xml:space="preserve"> </w:t>
        </w:r>
      </w:ins>
    </w:p>
    <w:p w14:paraId="4F1A956B" w14:textId="7F76B49B" w:rsidR="003C7CF4" w:rsidRDefault="003C7CF4" w:rsidP="003C7CF4">
      <w:pPr>
        <w:numPr>
          <w:ilvl w:val="12"/>
          <w:numId w:val="0"/>
        </w:numPr>
        <w:tabs>
          <w:tab w:val="left" w:pos="1985"/>
        </w:tabs>
        <w:ind w:left="2552" w:hanging="2410"/>
        <w:rPr>
          <w:ins w:id="199" w:author="LIQ" w:date="2021-02-08T19:32:00Z"/>
          <w:rFonts w:cs="Arial"/>
          <w:sz w:val="22"/>
          <w:szCs w:val="22"/>
        </w:rPr>
      </w:pPr>
      <w:ins w:id="200" w:author="LIQ" w:date="2021-02-08T19:32:00Z">
        <w:r w:rsidRPr="006604E5">
          <w:rPr>
            <w:rFonts w:cs="Arial"/>
            <w:sz w:val="22"/>
            <w:szCs w:val="22"/>
          </w:rPr>
          <w:t>PMTER</w:t>
        </w:r>
        <w:r>
          <w:rPr>
            <w:rFonts w:cs="Arial"/>
            <w:sz w:val="22"/>
            <w:szCs w:val="22"/>
          </w:rPr>
          <w:t>P</w:t>
        </w:r>
        <w:r w:rsidRPr="006604E5">
          <w:rPr>
            <w:rFonts w:cs="Arial"/>
            <w:sz w:val="22"/>
            <w:szCs w:val="22"/>
          </w:rPr>
          <w:t>S</w:t>
        </w:r>
        <w:r>
          <w:rPr>
            <w:rFonts w:cs="Arial"/>
            <w:sz w:val="22"/>
            <w:szCs w:val="22"/>
          </w:rPr>
          <w:t>Q</w:t>
        </w:r>
      </w:ins>
      <w:ins w:id="201" w:author="LIQ" w:date="2021-02-08T19:33:00Z">
        <w:r w:rsidR="00B203C8">
          <w:rPr>
            <w:rFonts w:cs="Arial"/>
            <w:sz w:val="22"/>
            <w:szCs w:val="22"/>
            <w:vertAlign w:val="subscript"/>
          </w:rPr>
          <w:t>1</w:t>
        </w:r>
      </w:ins>
      <w:ins w:id="202" w:author="LIQ" w:date="2021-02-08T19:32:00Z">
        <w:r w:rsidRPr="006604E5">
          <w:rPr>
            <w:rFonts w:cs="Arial"/>
            <w:sz w:val="22"/>
            <w:szCs w:val="22"/>
          </w:rPr>
          <w:tab/>
          <w:t>=</w:t>
        </w:r>
        <w:r>
          <w:rPr>
            <w:rFonts w:cs="Arial"/>
            <w:sz w:val="22"/>
            <w:szCs w:val="22"/>
          </w:rPr>
          <w:t xml:space="preserve"> </w:t>
        </w:r>
        <w:r>
          <w:rPr>
            <w:rFonts w:cs="Arial"/>
            <w:sz w:val="22"/>
            <w:szCs w:val="22"/>
          </w:rPr>
          <w:tab/>
        </w:r>
        <w:r w:rsidRPr="006604E5">
          <w:rPr>
            <w:rFonts w:cs="Arial"/>
            <w:sz w:val="22"/>
            <w:szCs w:val="22"/>
          </w:rPr>
          <w:t xml:space="preserve">Precio marginal de la asignación </w:t>
        </w:r>
        <w:r>
          <w:rPr>
            <w:rFonts w:cs="Arial"/>
            <w:sz w:val="22"/>
            <w:szCs w:val="22"/>
          </w:rPr>
          <w:t xml:space="preserve">programada </w:t>
        </w:r>
        <w:r w:rsidRPr="006604E5">
          <w:rPr>
            <w:rFonts w:cs="Arial"/>
            <w:sz w:val="22"/>
            <w:szCs w:val="22"/>
          </w:rPr>
          <w:t>de terciaria a subir</w:t>
        </w:r>
        <w:r>
          <w:rPr>
            <w:rFonts w:cs="Arial"/>
            <w:sz w:val="22"/>
            <w:szCs w:val="22"/>
          </w:rPr>
          <w:t xml:space="preserve"> en el cuarto de hora </w:t>
        </w:r>
        <w:r>
          <w:rPr>
            <w:rFonts w:cs="Arial"/>
            <w:color w:val="000000" w:themeColor="text1"/>
            <w:sz w:val="22"/>
            <w:szCs w:val="22"/>
          </w:rPr>
          <w:t>Q</w:t>
        </w:r>
      </w:ins>
      <w:ins w:id="203" w:author="LIQ" w:date="2021-02-08T19:33:00Z">
        <w:r w:rsidR="00B203C8">
          <w:rPr>
            <w:rFonts w:cs="Arial"/>
            <w:color w:val="000000" w:themeColor="text1"/>
            <w:sz w:val="22"/>
            <w:szCs w:val="22"/>
            <w:vertAlign w:val="subscript"/>
          </w:rPr>
          <w:t>1</w:t>
        </w:r>
      </w:ins>
      <w:ins w:id="204" w:author="LIQ" w:date="2021-02-08T19:32:00Z">
        <w:r w:rsidRPr="006604E5">
          <w:rPr>
            <w:rFonts w:cs="Arial"/>
            <w:sz w:val="22"/>
            <w:szCs w:val="22"/>
          </w:rPr>
          <w:t>.</w:t>
        </w:r>
      </w:ins>
    </w:p>
    <w:p w14:paraId="49E30150" w14:textId="77777777" w:rsidR="003C7CF4" w:rsidRPr="006604E5" w:rsidRDefault="003C7CF4" w:rsidP="003C7CF4">
      <w:pPr>
        <w:numPr>
          <w:ilvl w:val="12"/>
          <w:numId w:val="0"/>
        </w:numPr>
        <w:tabs>
          <w:tab w:val="left" w:pos="1985"/>
        </w:tabs>
        <w:ind w:left="2552" w:hanging="2410"/>
        <w:rPr>
          <w:ins w:id="205" w:author="LIQ" w:date="2021-02-08T19:32:00Z"/>
          <w:rFonts w:cs="Arial"/>
          <w:sz w:val="22"/>
          <w:szCs w:val="22"/>
        </w:rPr>
      </w:pPr>
      <w:ins w:id="206" w:author="LIQ" w:date="2021-02-08T19:32:00Z">
        <w:r w:rsidRPr="006604E5">
          <w:rPr>
            <w:rFonts w:cs="Arial"/>
            <w:sz w:val="22"/>
            <w:szCs w:val="22"/>
          </w:rPr>
          <w:t>PMTER</w:t>
        </w:r>
        <w:r>
          <w:rPr>
            <w:rFonts w:cs="Arial"/>
            <w:sz w:val="22"/>
            <w:szCs w:val="22"/>
          </w:rPr>
          <w:t>D</w:t>
        </w:r>
        <w:r w:rsidRPr="006604E5">
          <w:rPr>
            <w:rFonts w:cs="Arial"/>
            <w:sz w:val="22"/>
            <w:szCs w:val="22"/>
          </w:rPr>
          <w:t>S</w:t>
        </w:r>
        <w:r>
          <w:rPr>
            <w:rFonts w:cs="Arial"/>
            <w:sz w:val="22"/>
            <w:szCs w:val="22"/>
          </w:rPr>
          <w:t>Q</w:t>
        </w:r>
        <w:r w:rsidRPr="003C7CF4">
          <w:rPr>
            <w:rFonts w:cs="Arial"/>
            <w:sz w:val="22"/>
            <w:szCs w:val="22"/>
            <w:vertAlign w:val="subscript"/>
          </w:rPr>
          <w:t>0</w:t>
        </w:r>
        <w:r w:rsidRPr="006604E5">
          <w:rPr>
            <w:rFonts w:cs="Arial"/>
            <w:sz w:val="22"/>
            <w:szCs w:val="22"/>
          </w:rPr>
          <w:tab/>
          <w:t>=</w:t>
        </w:r>
        <w:r>
          <w:rPr>
            <w:rFonts w:cs="Arial"/>
            <w:sz w:val="22"/>
            <w:szCs w:val="22"/>
          </w:rPr>
          <w:t xml:space="preserve"> </w:t>
        </w:r>
        <w:r>
          <w:rPr>
            <w:rFonts w:cs="Arial"/>
            <w:sz w:val="22"/>
            <w:szCs w:val="22"/>
          </w:rPr>
          <w:tab/>
        </w:r>
        <w:r w:rsidRPr="006604E5">
          <w:rPr>
            <w:rFonts w:cs="Arial"/>
            <w:sz w:val="22"/>
            <w:szCs w:val="22"/>
          </w:rPr>
          <w:t xml:space="preserve">Precio marginal de la asignación </w:t>
        </w:r>
        <w:r>
          <w:rPr>
            <w:rFonts w:cs="Arial"/>
            <w:sz w:val="22"/>
            <w:szCs w:val="22"/>
          </w:rPr>
          <w:t xml:space="preserve">directa </w:t>
        </w:r>
        <w:r w:rsidRPr="006604E5">
          <w:rPr>
            <w:rFonts w:cs="Arial"/>
            <w:sz w:val="22"/>
            <w:szCs w:val="22"/>
          </w:rPr>
          <w:t>de terciaria a subir</w:t>
        </w:r>
        <w:r>
          <w:rPr>
            <w:rFonts w:cs="Arial"/>
            <w:sz w:val="22"/>
            <w:szCs w:val="22"/>
          </w:rPr>
          <w:t xml:space="preserve"> en el cuarto de hora </w:t>
        </w:r>
        <w:r>
          <w:rPr>
            <w:rFonts w:cs="Arial"/>
            <w:color w:val="000000" w:themeColor="text1"/>
            <w:sz w:val="22"/>
            <w:szCs w:val="22"/>
          </w:rPr>
          <w:t>Q</w:t>
        </w:r>
        <w:r w:rsidRPr="006B7427">
          <w:rPr>
            <w:rFonts w:cs="Arial"/>
            <w:color w:val="000000" w:themeColor="text1"/>
            <w:sz w:val="22"/>
            <w:szCs w:val="22"/>
            <w:vertAlign w:val="subscript"/>
          </w:rPr>
          <w:t>0</w:t>
        </w:r>
        <w:r w:rsidRPr="006604E5">
          <w:rPr>
            <w:rFonts w:cs="Arial"/>
            <w:sz w:val="22"/>
            <w:szCs w:val="22"/>
          </w:rPr>
          <w:t>.</w:t>
        </w:r>
      </w:ins>
    </w:p>
    <w:p w14:paraId="1E2C691A" w14:textId="6A59E175" w:rsidR="003C7CF4" w:rsidRDefault="003C7CF4" w:rsidP="003C7CF4">
      <w:pPr>
        <w:numPr>
          <w:ilvl w:val="12"/>
          <w:numId w:val="0"/>
        </w:numPr>
        <w:tabs>
          <w:tab w:val="left" w:pos="1985"/>
        </w:tabs>
        <w:ind w:left="176"/>
        <w:rPr>
          <w:ins w:id="207" w:author="LIQ" w:date="2021-02-08T19:36:00Z"/>
          <w:rFonts w:cs="Arial"/>
          <w:sz w:val="22"/>
          <w:szCs w:val="22"/>
        </w:rPr>
      </w:pPr>
    </w:p>
    <w:p w14:paraId="152B2A96" w14:textId="77777777" w:rsidR="00036FD8" w:rsidRDefault="00036FD8" w:rsidP="003C7CF4">
      <w:pPr>
        <w:numPr>
          <w:ilvl w:val="12"/>
          <w:numId w:val="0"/>
        </w:numPr>
        <w:tabs>
          <w:tab w:val="left" w:pos="1985"/>
        </w:tabs>
        <w:ind w:left="176"/>
        <w:rPr>
          <w:ins w:id="208" w:author="LIQ" w:date="2021-02-08T19:36:00Z"/>
          <w:rFonts w:cs="Arial"/>
          <w:sz w:val="22"/>
          <w:szCs w:val="22"/>
        </w:rPr>
      </w:pPr>
    </w:p>
    <w:p w14:paraId="6718641E" w14:textId="13543033" w:rsidR="00036FD8" w:rsidRDefault="00B63A5C" w:rsidP="00036FD8">
      <w:pPr>
        <w:pStyle w:val="BEGO"/>
        <w:numPr>
          <w:ilvl w:val="2"/>
          <w:numId w:val="21"/>
        </w:numPr>
        <w:ind w:left="851" w:hanging="709"/>
        <w:rPr>
          <w:ins w:id="209" w:author="LIQ" w:date="2021-02-08T19:36:00Z"/>
        </w:rPr>
      </w:pPr>
      <w:ins w:id="210" w:author="LIQ" w:date="2021-03-24T11:55:00Z">
        <w:r>
          <w:t>Regulación terciaria</w:t>
        </w:r>
      </w:ins>
      <w:ins w:id="211" w:author="LIQ" w:date="2021-02-08T19:36:00Z">
        <w:r w:rsidR="00036FD8">
          <w:t xml:space="preserve"> a bajar.</w:t>
        </w:r>
      </w:ins>
    </w:p>
    <w:p w14:paraId="2DC5B19C" w14:textId="77777777" w:rsidR="00036FD8" w:rsidRPr="006604E5" w:rsidRDefault="00036FD8" w:rsidP="00036FD8">
      <w:pPr>
        <w:spacing w:after="0"/>
        <w:rPr>
          <w:ins w:id="212" w:author="LIQ" w:date="2021-02-08T19:36:00Z"/>
          <w:rFonts w:cs="Arial"/>
          <w:sz w:val="22"/>
          <w:szCs w:val="22"/>
        </w:rPr>
      </w:pPr>
    </w:p>
    <w:p w14:paraId="143B77EE" w14:textId="4993A8B4" w:rsidR="00036FD8" w:rsidRPr="0019150B" w:rsidRDefault="00036FD8" w:rsidP="00036FD8">
      <w:pPr>
        <w:ind w:left="142"/>
        <w:rPr>
          <w:ins w:id="213" w:author="LIQ" w:date="2021-02-08T19:36:00Z"/>
          <w:rStyle w:val="Estilo11pto"/>
        </w:rPr>
      </w:pPr>
      <w:ins w:id="214" w:author="LIQ" w:date="2021-02-08T19:36:00Z">
        <w:r w:rsidRPr="4180549A">
          <w:rPr>
            <w:rFonts w:cs="Arial"/>
            <w:color w:val="000000" w:themeColor="text1"/>
            <w:sz w:val="22"/>
            <w:szCs w:val="22"/>
          </w:rPr>
          <w:t>La asignación</w:t>
        </w:r>
      </w:ins>
      <w:ins w:id="215" w:author="LIQ" w:date="2021-03-24T12:04:00Z">
        <w:r w:rsidR="006548AB">
          <w:rPr>
            <w:rFonts w:cs="Arial"/>
            <w:color w:val="000000" w:themeColor="text1"/>
            <w:sz w:val="22"/>
            <w:szCs w:val="22"/>
          </w:rPr>
          <w:t xml:space="preserve"> directa</w:t>
        </w:r>
      </w:ins>
      <w:ins w:id="216" w:author="LIQ" w:date="2021-02-08T19:36:00Z">
        <w:r w:rsidRPr="4180549A">
          <w:rPr>
            <w:rFonts w:cs="Arial"/>
            <w:color w:val="000000" w:themeColor="text1"/>
            <w:sz w:val="22"/>
            <w:szCs w:val="22"/>
          </w:rPr>
          <w:t xml:space="preserve"> de energía </w:t>
        </w:r>
      </w:ins>
      <w:ins w:id="217" w:author="LIQ" w:date="2021-03-24T12:04:00Z">
        <w:r w:rsidR="006548AB">
          <w:rPr>
            <w:rFonts w:cs="Arial"/>
            <w:color w:val="000000" w:themeColor="text1"/>
            <w:sz w:val="22"/>
            <w:szCs w:val="22"/>
          </w:rPr>
          <w:t xml:space="preserve">de regulación terciaria </w:t>
        </w:r>
      </w:ins>
      <w:ins w:id="218" w:author="LIQ" w:date="2021-02-08T19:36:00Z">
        <w:r w:rsidRPr="4180549A">
          <w:rPr>
            <w:rFonts w:cs="Arial"/>
            <w:color w:val="000000" w:themeColor="text1"/>
            <w:sz w:val="22"/>
            <w:szCs w:val="22"/>
          </w:rPr>
          <w:t xml:space="preserve">a </w:t>
        </w:r>
        <w:r>
          <w:rPr>
            <w:rFonts w:cs="Arial"/>
            <w:color w:val="000000" w:themeColor="text1"/>
            <w:sz w:val="22"/>
            <w:szCs w:val="22"/>
          </w:rPr>
          <w:t>bajar</w:t>
        </w:r>
        <w:r w:rsidRPr="4180549A">
          <w:rPr>
            <w:rFonts w:cs="Arial"/>
            <w:color w:val="000000" w:themeColor="text1"/>
            <w:sz w:val="22"/>
            <w:szCs w:val="22"/>
          </w:rPr>
          <w:t xml:space="preserve"> </w:t>
        </w:r>
        <w:r>
          <w:rPr>
            <w:rFonts w:cs="Arial"/>
            <w:color w:val="000000" w:themeColor="text1"/>
            <w:sz w:val="22"/>
            <w:szCs w:val="22"/>
          </w:rPr>
          <w:t>en el primer cuarto de hora Q</w:t>
        </w:r>
        <w:r w:rsidRPr="006B7427">
          <w:rPr>
            <w:rFonts w:cs="Arial"/>
            <w:color w:val="000000" w:themeColor="text1"/>
            <w:sz w:val="22"/>
            <w:szCs w:val="22"/>
            <w:vertAlign w:val="subscript"/>
          </w:rPr>
          <w:t>0</w:t>
        </w:r>
        <w:r>
          <w:rPr>
            <w:rFonts w:cs="Arial"/>
            <w:color w:val="000000" w:themeColor="text1"/>
            <w:sz w:val="22"/>
            <w:szCs w:val="22"/>
            <w:vertAlign w:val="subscript"/>
          </w:rPr>
          <w:t xml:space="preserve"> </w:t>
        </w:r>
        <w:r>
          <w:rPr>
            <w:rFonts w:cs="Arial"/>
            <w:color w:val="000000" w:themeColor="text1"/>
            <w:sz w:val="22"/>
            <w:szCs w:val="22"/>
          </w:rPr>
          <w:t xml:space="preserve">del periodo de programación de la activación directa </w:t>
        </w:r>
        <w:r w:rsidRPr="4180549A">
          <w:rPr>
            <w:rFonts w:cs="Arial"/>
            <w:color w:val="000000" w:themeColor="text1"/>
            <w:sz w:val="22"/>
            <w:szCs w:val="22"/>
          </w:rPr>
          <w:t>da lugar a un</w:t>
        </w:r>
      </w:ins>
      <w:ins w:id="219" w:author="LIQ" w:date="2021-02-08T19:37:00Z">
        <w:r w:rsidR="009F7533">
          <w:rPr>
            <w:rFonts w:cs="Arial"/>
            <w:color w:val="000000" w:themeColor="text1"/>
            <w:sz w:val="22"/>
            <w:szCs w:val="22"/>
          </w:rPr>
          <w:t xml:space="preserve">a obligación de pago </w:t>
        </w:r>
      </w:ins>
      <w:ins w:id="220" w:author="LIQ" w:date="2021-02-08T19:36:00Z">
        <w:r w:rsidRPr="4180549A">
          <w:rPr>
            <w:rFonts w:cs="Arial"/>
            <w:color w:val="000000" w:themeColor="text1"/>
            <w:sz w:val="22"/>
            <w:szCs w:val="22"/>
          </w:rPr>
          <w:t>para cada unidad que se calcula según la fórmula siguiente</w:t>
        </w:r>
        <w:r w:rsidRPr="4180549A">
          <w:rPr>
            <w:rFonts w:cs="Arial"/>
            <w:i/>
            <w:iCs/>
            <w:color w:val="000000" w:themeColor="text1"/>
            <w:sz w:val="22"/>
            <w:szCs w:val="22"/>
          </w:rPr>
          <w:t xml:space="preserve">:  </w:t>
        </w:r>
      </w:ins>
    </w:p>
    <w:p w14:paraId="48749929" w14:textId="1EC3569C" w:rsidR="00036FD8" w:rsidRPr="00BF14B0" w:rsidRDefault="009F7533" w:rsidP="00036FD8">
      <w:pPr>
        <w:ind w:left="142"/>
        <w:rPr>
          <w:ins w:id="221" w:author="LIQ" w:date="2021-02-08T19:36:00Z"/>
          <w:rStyle w:val="Estilo11pto"/>
          <w:lang w:val="fr-FR"/>
        </w:rPr>
      </w:pPr>
      <w:proofErr w:type="spellStart"/>
      <w:ins w:id="222" w:author="LIQ" w:date="2021-02-08T19:37:00Z">
        <w:r w:rsidRPr="00BF14B0">
          <w:rPr>
            <w:rStyle w:val="Estilo11pto"/>
            <w:lang w:val="fr-FR"/>
          </w:rPr>
          <w:t>OP</w:t>
        </w:r>
      </w:ins>
      <w:ins w:id="223" w:author="LIQ" w:date="2021-02-08T19:36:00Z">
        <w:r w:rsidR="00036FD8" w:rsidRPr="00BF14B0">
          <w:rPr>
            <w:rStyle w:val="Estilo11pto"/>
            <w:lang w:val="fr-FR"/>
          </w:rPr>
          <w:t>TERD</w:t>
        </w:r>
        <w:r w:rsidR="00036FD8" w:rsidRPr="00BF14B0">
          <w:rPr>
            <w:rStyle w:val="EstilosubindicePARAPROCEDCar"/>
            <w:rFonts w:cs="Arial"/>
            <w:sz w:val="22"/>
            <w:szCs w:val="22"/>
            <w:lang w:val="fr-FR"/>
          </w:rPr>
          <w:t>u</w:t>
        </w:r>
        <w:proofErr w:type="spellEnd"/>
        <w:r w:rsidR="00036FD8" w:rsidRPr="00BF14B0">
          <w:rPr>
            <w:rStyle w:val="Estilo11pto"/>
            <w:lang w:val="fr-FR"/>
          </w:rPr>
          <w:t xml:space="preserve"> = </w:t>
        </w:r>
        <w:proofErr w:type="spellStart"/>
        <w:r w:rsidR="00036FD8" w:rsidRPr="00BF14B0">
          <w:rPr>
            <w:rStyle w:val="Estilo11pto"/>
            <w:lang w:val="fr-FR"/>
          </w:rPr>
          <w:t>ETERD</w:t>
        </w:r>
      </w:ins>
      <w:ins w:id="224" w:author="LIQ" w:date="2021-02-08T19:37:00Z">
        <w:r w:rsidRPr="00BF14B0">
          <w:rPr>
            <w:rStyle w:val="Estilo11pto"/>
            <w:lang w:val="fr-FR"/>
          </w:rPr>
          <w:t>B</w:t>
        </w:r>
      </w:ins>
      <w:ins w:id="225" w:author="LIQ" w:date="2021-02-08T19:36:00Z">
        <w:r w:rsidR="00036FD8" w:rsidRPr="00BF14B0">
          <w:rPr>
            <w:rStyle w:val="EstilosubindicePARAPROCEDCar"/>
            <w:rFonts w:cs="Arial"/>
            <w:sz w:val="22"/>
            <w:szCs w:val="22"/>
            <w:lang w:val="fr-FR"/>
          </w:rPr>
          <w:t>u</w:t>
        </w:r>
        <w:proofErr w:type="spellEnd"/>
        <w:r w:rsidR="00036FD8" w:rsidRPr="00BF14B0">
          <w:rPr>
            <w:rStyle w:val="Estilo11pto"/>
            <w:lang w:val="fr-FR"/>
          </w:rPr>
          <w:t xml:space="preserve"> × m</w:t>
        </w:r>
      </w:ins>
      <w:ins w:id="226" w:author="LIQ" w:date="2021-02-08T19:37:00Z">
        <w:r w:rsidR="00CE2D41" w:rsidRPr="00BF14B0">
          <w:rPr>
            <w:rStyle w:val="Estilo11pto"/>
            <w:lang w:val="fr-FR"/>
          </w:rPr>
          <w:t>in</w:t>
        </w:r>
      </w:ins>
      <w:ins w:id="227" w:author="LIQ" w:date="2021-02-08T19:36:00Z">
        <w:r w:rsidR="00036FD8" w:rsidRPr="00BF14B0">
          <w:rPr>
            <w:rStyle w:val="Estilo11pto"/>
            <w:lang w:val="fr-FR"/>
          </w:rPr>
          <w:t xml:space="preserve"> (</w:t>
        </w:r>
        <w:r w:rsidR="00036FD8" w:rsidRPr="00BF14B0">
          <w:rPr>
            <w:rStyle w:val="Estilo11pto"/>
            <w:rFonts w:eastAsia="Arial" w:cs="Arial"/>
            <w:lang w:val="fr-FR"/>
          </w:rPr>
          <w:t>PMTERP</w:t>
        </w:r>
      </w:ins>
      <w:ins w:id="228" w:author="LIQ" w:date="2021-02-08T19:37:00Z">
        <w:r w:rsidR="00CE2D41" w:rsidRPr="00BF14B0">
          <w:rPr>
            <w:rStyle w:val="Estilo11pto"/>
            <w:rFonts w:eastAsia="Arial" w:cs="Arial"/>
            <w:lang w:val="fr-FR"/>
          </w:rPr>
          <w:t>B</w:t>
        </w:r>
      </w:ins>
      <w:ins w:id="229" w:author="LIQ" w:date="2021-02-08T19:36:00Z">
        <w:r w:rsidR="00036FD8" w:rsidRPr="00BF14B0">
          <w:rPr>
            <w:rStyle w:val="Estilo11pto"/>
            <w:rFonts w:eastAsia="Arial" w:cs="Arial"/>
            <w:lang w:val="fr-FR"/>
          </w:rPr>
          <w:t>Q</w:t>
        </w:r>
        <w:r w:rsidR="00036FD8" w:rsidRPr="00BF14B0">
          <w:rPr>
            <w:rStyle w:val="Estilo11pto"/>
            <w:rFonts w:eastAsia="Arial" w:cs="Arial"/>
            <w:vertAlign w:val="subscript"/>
            <w:lang w:val="fr-FR"/>
          </w:rPr>
          <w:t>0</w:t>
        </w:r>
        <w:r w:rsidR="00036FD8" w:rsidRPr="00BF14B0">
          <w:rPr>
            <w:rStyle w:val="Estilo11pto"/>
            <w:rFonts w:eastAsia="Arial" w:cs="Arial"/>
            <w:lang w:val="fr-FR"/>
          </w:rPr>
          <w:t>,</w:t>
        </w:r>
        <w:r w:rsidR="00036FD8" w:rsidRPr="00BF14B0">
          <w:rPr>
            <w:rStyle w:val="Estilo11pto"/>
            <w:rFonts w:eastAsia="Arial" w:cs="Arial"/>
            <w:vertAlign w:val="subscript"/>
            <w:lang w:val="fr-FR"/>
          </w:rPr>
          <w:t xml:space="preserve"> </w:t>
        </w:r>
        <w:r w:rsidR="00036FD8" w:rsidRPr="00BF14B0">
          <w:rPr>
            <w:rStyle w:val="Estilo11pto"/>
            <w:rFonts w:eastAsia="Arial" w:cs="Arial"/>
            <w:lang w:val="fr-FR"/>
          </w:rPr>
          <w:t>PMTERD</w:t>
        </w:r>
      </w:ins>
      <w:ins w:id="230" w:author="LIQ" w:date="2021-02-08T19:37:00Z">
        <w:r w:rsidR="00CE2D41" w:rsidRPr="00BF14B0">
          <w:rPr>
            <w:rStyle w:val="Estilo11pto"/>
            <w:rFonts w:eastAsia="Arial" w:cs="Arial"/>
            <w:lang w:val="fr-FR"/>
          </w:rPr>
          <w:t>B</w:t>
        </w:r>
      </w:ins>
      <w:ins w:id="231" w:author="LIQ" w:date="2021-02-08T19:36:00Z">
        <w:r w:rsidR="00036FD8" w:rsidRPr="00BF14B0">
          <w:rPr>
            <w:rStyle w:val="Estilo11pto"/>
            <w:rFonts w:eastAsia="Arial" w:cs="Arial"/>
            <w:lang w:val="fr-FR"/>
          </w:rPr>
          <w:t>Q</w:t>
        </w:r>
        <w:r w:rsidR="00036FD8" w:rsidRPr="00BF14B0">
          <w:rPr>
            <w:rStyle w:val="Estilo11pto"/>
            <w:rFonts w:eastAsia="Arial" w:cs="Arial"/>
            <w:vertAlign w:val="subscript"/>
            <w:lang w:val="fr-FR"/>
          </w:rPr>
          <w:t>0</w:t>
        </w:r>
        <w:r w:rsidR="00036FD8" w:rsidRPr="00BF14B0">
          <w:rPr>
            <w:rStyle w:val="Estilo11pto"/>
            <w:rFonts w:eastAsia="Arial" w:cs="Arial"/>
            <w:lang w:val="fr-FR"/>
          </w:rPr>
          <w:t>)</w:t>
        </w:r>
      </w:ins>
    </w:p>
    <w:p w14:paraId="3C24A079" w14:textId="77777777" w:rsidR="00036FD8" w:rsidRPr="0019150B" w:rsidRDefault="00036FD8" w:rsidP="00036FD8">
      <w:pPr>
        <w:ind w:left="426" w:hanging="284"/>
        <w:rPr>
          <w:ins w:id="232" w:author="LIQ" w:date="2021-02-08T19:36:00Z"/>
          <w:rStyle w:val="Estilo11pto"/>
        </w:rPr>
      </w:pPr>
      <w:ins w:id="233" w:author="LIQ" w:date="2021-02-08T19:36:00Z">
        <w:r w:rsidRPr="0019150B">
          <w:rPr>
            <w:rStyle w:val="Estilo11pto"/>
          </w:rPr>
          <w:t>donde:</w:t>
        </w:r>
      </w:ins>
    </w:p>
    <w:p w14:paraId="642D0EFB" w14:textId="2BEE6CF7" w:rsidR="00036FD8" w:rsidRPr="0019150B" w:rsidRDefault="00036FD8" w:rsidP="00036FD8">
      <w:pPr>
        <w:numPr>
          <w:ilvl w:val="12"/>
          <w:numId w:val="0"/>
        </w:numPr>
        <w:tabs>
          <w:tab w:val="left" w:pos="1985"/>
        </w:tabs>
        <w:ind w:left="2552" w:hanging="2410"/>
        <w:rPr>
          <w:ins w:id="234" w:author="LIQ" w:date="2021-02-08T19:36:00Z"/>
          <w:rStyle w:val="Estilo11pto"/>
        </w:rPr>
      </w:pPr>
      <w:proofErr w:type="spellStart"/>
      <w:ins w:id="235" w:author="LIQ" w:date="2021-02-08T19:36:00Z">
        <w:r w:rsidRPr="0019150B">
          <w:rPr>
            <w:rStyle w:val="Estilo11pto"/>
          </w:rPr>
          <w:t>ETER</w:t>
        </w:r>
        <w:r>
          <w:rPr>
            <w:rStyle w:val="Estilo11pto"/>
          </w:rPr>
          <w:t>D</w:t>
        </w:r>
      </w:ins>
      <w:ins w:id="236" w:author="LIQ" w:date="2021-02-08T19:38:00Z">
        <w:r w:rsidR="00CE2D41">
          <w:rPr>
            <w:rStyle w:val="Estilo11pto"/>
          </w:rPr>
          <w:t>B</w:t>
        </w:r>
      </w:ins>
      <w:ins w:id="237" w:author="LIQ" w:date="2021-02-08T19:36:00Z">
        <w:r w:rsidRPr="006604E5">
          <w:rPr>
            <w:rStyle w:val="EstilosubindicePARAPROCEDCar"/>
            <w:rFonts w:cs="Arial"/>
            <w:sz w:val="22"/>
            <w:szCs w:val="22"/>
          </w:rPr>
          <w:t>u</w:t>
        </w:r>
        <w:proofErr w:type="spellEnd"/>
        <w:r w:rsidRPr="006604E5">
          <w:rPr>
            <w:rStyle w:val="EstilosubindicePARAPROCEDCar"/>
            <w:rFonts w:cs="Arial"/>
            <w:sz w:val="22"/>
            <w:szCs w:val="22"/>
          </w:rPr>
          <w:tab/>
        </w:r>
        <w:r w:rsidRPr="0019150B">
          <w:rPr>
            <w:rStyle w:val="Estilo11pto"/>
          </w:rPr>
          <w:t>=</w:t>
        </w:r>
        <w:r>
          <w:rPr>
            <w:rStyle w:val="Estilo11pto"/>
          </w:rPr>
          <w:t xml:space="preserve"> </w:t>
        </w:r>
        <w:r>
          <w:rPr>
            <w:rStyle w:val="Estilo11pto"/>
          </w:rPr>
          <w:tab/>
        </w:r>
        <w:r w:rsidRPr="0019150B">
          <w:rPr>
            <w:rStyle w:val="Estilo11pto"/>
          </w:rPr>
          <w:t xml:space="preserve">Energía terciaria </w:t>
        </w:r>
      </w:ins>
      <w:ins w:id="238" w:author="LIQ" w:date="2021-03-24T12:06:00Z">
        <w:r w:rsidR="00325464">
          <w:rPr>
            <w:rStyle w:val="Estilo11pto"/>
          </w:rPr>
          <w:t>directa a</w:t>
        </w:r>
      </w:ins>
      <w:ins w:id="239" w:author="LIQ" w:date="2021-02-08T19:36:00Z">
        <w:r w:rsidRPr="0019150B">
          <w:rPr>
            <w:rStyle w:val="Estilo11pto"/>
          </w:rPr>
          <w:t>signada</w:t>
        </w:r>
        <w:r>
          <w:rPr>
            <w:rStyle w:val="Estilo11pto"/>
          </w:rPr>
          <w:t xml:space="preserve"> </w:t>
        </w:r>
        <w:r w:rsidRPr="0019150B">
          <w:rPr>
            <w:rStyle w:val="Estilo11pto"/>
          </w:rPr>
          <w:t xml:space="preserve">a </w:t>
        </w:r>
      </w:ins>
      <w:ins w:id="240" w:author="LIQ" w:date="2021-02-08T19:38:00Z">
        <w:r w:rsidR="00CE2D41">
          <w:rPr>
            <w:rStyle w:val="Estilo11pto"/>
          </w:rPr>
          <w:t>bajar</w:t>
        </w:r>
      </w:ins>
      <w:ins w:id="241" w:author="LIQ" w:date="2021-02-08T19:36:00Z">
        <w:r w:rsidRPr="0019150B">
          <w:rPr>
            <w:rStyle w:val="Estilo11pto"/>
          </w:rPr>
          <w:t xml:space="preserve"> a la unidad </w:t>
        </w:r>
        <w:r w:rsidRPr="006604E5">
          <w:rPr>
            <w:rFonts w:cs="Arial"/>
            <w:i/>
            <w:sz w:val="22"/>
            <w:szCs w:val="22"/>
          </w:rPr>
          <w:t>u.</w:t>
        </w:r>
        <w:r w:rsidRPr="0019150B">
          <w:rPr>
            <w:rStyle w:val="Estilo11pto"/>
          </w:rPr>
          <w:t xml:space="preserve"> </w:t>
        </w:r>
      </w:ins>
    </w:p>
    <w:p w14:paraId="2FA4A8E6" w14:textId="759B48A1" w:rsidR="00036FD8" w:rsidRDefault="00036FD8" w:rsidP="00036FD8">
      <w:pPr>
        <w:numPr>
          <w:ilvl w:val="12"/>
          <w:numId w:val="0"/>
        </w:numPr>
        <w:tabs>
          <w:tab w:val="left" w:pos="1985"/>
        </w:tabs>
        <w:ind w:left="2552" w:hanging="2410"/>
        <w:rPr>
          <w:ins w:id="242" w:author="LIQ" w:date="2021-02-08T19:36:00Z"/>
          <w:rFonts w:cs="Arial"/>
          <w:sz w:val="22"/>
          <w:szCs w:val="22"/>
        </w:rPr>
      </w:pPr>
      <w:ins w:id="243" w:author="LIQ" w:date="2021-02-08T19:36:00Z">
        <w:r w:rsidRPr="006604E5">
          <w:rPr>
            <w:rFonts w:cs="Arial"/>
            <w:sz w:val="22"/>
            <w:szCs w:val="22"/>
          </w:rPr>
          <w:t>PMTER</w:t>
        </w:r>
        <w:r>
          <w:rPr>
            <w:rFonts w:cs="Arial"/>
            <w:sz w:val="22"/>
            <w:szCs w:val="22"/>
          </w:rPr>
          <w:t>P</w:t>
        </w:r>
      </w:ins>
      <w:ins w:id="244" w:author="LIQ" w:date="2021-02-08T19:38:00Z">
        <w:r w:rsidR="00B86BED">
          <w:rPr>
            <w:rFonts w:cs="Arial"/>
            <w:sz w:val="22"/>
            <w:szCs w:val="22"/>
          </w:rPr>
          <w:t>B</w:t>
        </w:r>
      </w:ins>
      <w:ins w:id="245" w:author="LIQ" w:date="2021-02-08T19:36:00Z">
        <w:r>
          <w:rPr>
            <w:rFonts w:cs="Arial"/>
            <w:sz w:val="22"/>
            <w:szCs w:val="22"/>
          </w:rPr>
          <w:t>Q</w:t>
        </w:r>
        <w:r w:rsidRPr="003C7CF4">
          <w:rPr>
            <w:rFonts w:cs="Arial"/>
            <w:sz w:val="22"/>
            <w:szCs w:val="22"/>
            <w:vertAlign w:val="subscript"/>
          </w:rPr>
          <w:t>0</w:t>
        </w:r>
        <w:r w:rsidRPr="006604E5">
          <w:rPr>
            <w:rFonts w:cs="Arial"/>
            <w:sz w:val="22"/>
            <w:szCs w:val="22"/>
          </w:rPr>
          <w:tab/>
          <w:t>=</w:t>
        </w:r>
        <w:r>
          <w:rPr>
            <w:rFonts w:cs="Arial"/>
            <w:sz w:val="22"/>
            <w:szCs w:val="22"/>
          </w:rPr>
          <w:t xml:space="preserve"> </w:t>
        </w:r>
        <w:r>
          <w:rPr>
            <w:rFonts w:cs="Arial"/>
            <w:sz w:val="22"/>
            <w:szCs w:val="22"/>
          </w:rPr>
          <w:tab/>
        </w:r>
        <w:r w:rsidRPr="006604E5">
          <w:rPr>
            <w:rFonts w:cs="Arial"/>
            <w:sz w:val="22"/>
            <w:szCs w:val="22"/>
          </w:rPr>
          <w:t xml:space="preserve">Precio marginal de la asignación </w:t>
        </w:r>
        <w:r>
          <w:rPr>
            <w:rFonts w:cs="Arial"/>
            <w:sz w:val="22"/>
            <w:szCs w:val="22"/>
          </w:rPr>
          <w:t xml:space="preserve">programada </w:t>
        </w:r>
        <w:r w:rsidRPr="006604E5">
          <w:rPr>
            <w:rFonts w:cs="Arial"/>
            <w:sz w:val="22"/>
            <w:szCs w:val="22"/>
          </w:rPr>
          <w:t xml:space="preserve">de terciaria a </w:t>
        </w:r>
      </w:ins>
      <w:ins w:id="246" w:author="LIQ" w:date="2021-02-08T19:38:00Z">
        <w:r w:rsidR="00CE2D41">
          <w:rPr>
            <w:rFonts w:cs="Arial"/>
            <w:sz w:val="22"/>
            <w:szCs w:val="22"/>
          </w:rPr>
          <w:t>bajar</w:t>
        </w:r>
      </w:ins>
      <w:ins w:id="247" w:author="LIQ" w:date="2021-02-08T19:36:00Z">
        <w:r>
          <w:rPr>
            <w:rFonts w:cs="Arial"/>
            <w:sz w:val="22"/>
            <w:szCs w:val="22"/>
          </w:rPr>
          <w:t xml:space="preserve"> en el cuarto de hora </w:t>
        </w:r>
        <w:r>
          <w:rPr>
            <w:rFonts w:cs="Arial"/>
            <w:color w:val="000000" w:themeColor="text1"/>
            <w:sz w:val="22"/>
            <w:szCs w:val="22"/>
          </w:rPr>
          <w:t>Q</w:t>
        </w:r>
        <w:r w:rsidRPr="006B7427">
          <w:rPr>
            <w:rFonts w:cs="Arial"/>
            <w:color w:val="000000" w:themeColor="text1"/>
            <w:sz w:val="22"/>
            <w:szCs w:val="22"/>
            <w:vertAlign w:val="subscript"/>
          </w:rPr>
          <w:t>0</w:t>
        </w:r>
        <w:r w:rsidRPr="006604E5">
          <w:rPr>
            <w:rFonts w:cs="Arial"/>
            <w:sz w:val="22"/>
            <w:szCs w:val="22"/>
          </w:rPr>
          <w:t>.</w:t>
        </w:r>
      </w:ins>
    </w:p>
    <w:p w14:paraId="5AF040BE" w14:textId="29EE08B6" w:rsidR="00036FD8" w:rsidRPr="006604E5" w:rsidRDefault="00036FD8" w:rsidP="00036FD8">
      <w:pPr>
        <w:numPr>
          <w:ilvl w:val="12"/>
          <w:numId w:val="0"/>
        </w:numPr>
        <w:tabs>
          <w:tab w:val="left" w:pos="1985"/>
        </w:tabs>
        <w:ind w:left="2552" w:hanging="2410"/>
        <w:rPr>
          <w:ins w:id="248" w:author="LIQ" w:date="2021-02-08T19:36:00Z"/>
          <w:rFonts w:cs="Arial"/>
          <w:sz w:val="22"/>
          <w:szCs w:val="22"/>
        </w:rPr>
      </w:pPr>
      <w:ins w:id="249" w:author="LIQ" w:date="2021-02-08T19:36:00Z">
        <w:r w:rsidRPr="006604E5">
          <w:rPr>
            <w:rFonts w:cs="Arial"/>
            <w:sz w:val="22"/>
            <w:szCs w:val="22"/>
          </w:rPr>
          <w:t>PMTER</w:t>
        </w:r>
        <w:r>
          <w:rPr>
            <w:rFonts w:cs="Arial"/>
            <w:sz w:val="22"/>
            <w:szCs w:val="22"/>
          </w:rPr>
          <w:t>D</w:t>
        </w:r>
      </w:ins>
      <w:ins w:id="250" w:author="LIQ" w:date="2021-02-08T19:38:00Z">
        <w:r w:rsidR="00B86BED">
          <w:rPr>
            <w:rFonts w:cs="Arial"/>
            <w:sz w:val="22"/>
            <w:szCs w:val="22"/>
          </w:rPr>
          <w:t>B</w:t>
        </w:r>
      </w:ins>
      <w:ins w:id="251" w:author="LIQ" w:date="2021-02-08T19:36:00Z">
        <w:r>
          <w:rPr>
            <w:rFonts w:cs="Arial"/>
            <w:sz w:val="22"/>
            <w:szCs w:val="22"/>
          </w:rPr>
          <w:t>Q</w:t>
        </w:r>
        <w:r w:rsidRPr="003C7CF4">
          <w:rPr>
            <w:rFonts w:cs="Arial"/>
            <w:sz w:val="22"/>
            <w:szCs w:val="22"/>
            <w:vertAlign w:val="subscript"/>
          </w:rPr>
          <w:t>0</w:t>
        </w:r>
        <w:r w:rsidRPr="006604E5">
          <w:rPr>
            <w:rFonts w:cs="Arial"/>
            <w:sz w:val="22"/>
            <w:szCs w:val="22"/>
          </w:rPr>
          <w:tab/>
          <w:t>=</w:t>
        </w:r>
        <w:r>
          <w:rPr>
            <w:rFonts w:cs="Arial"/>
            <w:sz w:val="22"/>
            <w:szCs w:val="22"/>
          </w:rPr>
          <w:t xml:space="preserve"> </w:t>
        </w:r>
        <w:r>
          <w:rPr>
            <w:rFonts w:cs="Arial"/>
            <w:sz w:val="22"/>
            <w:szCs w:val="22"/>
          </w:rPr>
          <w:tab/>
        </w:r>
        <w:r w:rsidRPr="006604E5">
          <w:rPr>
            <w:rFonts w:cs="Arial"/>
            <w:sz w:val="22"/>
            <w:szCs w:val="22"/>
          </w:rPr>
          <w:t xml:space="preserve">Precio marginal de la asignación </w:t>
        </w:r>
        <w:r>
          <w:rPr>
            <w:rFonts w:cs="Arial"/>
            <w:sz w:val="22"/>
            <w:szCs w:val="22"/>
          </w:rPr>
          <w:t xml:space="preserve">directa </w:t>
        </w:r>
        <w:r w:rsidRPr="006604E5">
          <w:rPr>
            <w:rFonts w:cs="Arial"/>
            <w:sz w:val="22"/>
            <w:szCs w:val="22"/>
          </w:rPr>
          <w:t xml:space="preserve">de terciaria a </w:t>
        </w:r>
      </w:ins>
      <w:ins w:id="252" w:author="LIQ" w:date="2021-02-08T19:38:00Z">
        <w:r w:rsidR="00B86BED">
          <w:rPr>
            <w:rFonts w:cs="Arial"/>
            <w:sz w:val="22"/>
            <w:szCs w:val="22"/>
          </w:rPr>
          <w:t>bajar</w:t>
        </w:r>
      </w:ins>
      <w:ins w:id="253" w:author="LIQ" w:date="2021-02-08T19:36:00Z">
        <w:r>
          <w:rPr>
            <w:rFonts w:cs="Arial"/>
            <w:sz w:val="22"/>
            <w:szCs w:val="22"/>
          </w:rPr>
          <w:t xml:space="preserve"> en el cuarto de hora </w:t>
        </w:r>
        <w:r>
          <w:rPr>
            <w:rFonts w:cs="Arial"/>
            <w:color w:val="000000" w:themeColor="text1"/>
            <w:sz w:val="22"/>
            <w:szCs w:val="22"/>
          </w:rPr>
          <w:t>Q</w:t>
        </w:r>
        <w:r w:rsidRPr="006B7427">
          <w:rPr>
            <w:rFonts w:cs="Arial"/>
            <w:color w:val="000000" w:themeColor="text1"/>
            <w:sz w:val="22"/>
            <w:szCs w:val="22"/>
            <w:vertAlign w:val="subscript"/>
          </w:rPr>
          <w:t>0</w:t>
        </w:r>
        <w:r w:rsidRPr="006604E5">
          <w:rPr>
            <w:rFonts w:cs="Arial"/>
            <w:sz w:val="22"/>
            <w:szCs w:val="22"/>
          </w:rPr>
          <w:t>.</w:t>
        </w:r>
      </w:ins>
    </w:p>
    <w:p w14:paraId="4DF093E9" w14:textId="77777777" w:rsidR="00036FD8" w:rsidRDefault="00036FD8" w:rsidP="00036FD8">
      <w:pPr>
        <w:numPr>
          <w:ilvl w:val="12"/>
          <w:numId w:val="0"/>
        </w:numPr>
        <w:tabs>
          <w:tab w:val="left" w:pos="1985"/>
        </w:tabs>
        <w:ind w:left="176"/>
        <w:rPr>
          <w:ins w:id="254" w:author="LIQ" w:date="2021-02-08T19:36:00Z"/>
          <w:rFonts w:cs="Arial"/>
          <w:sz w:val="22"/>
          <w:szCs w:val="22"/>
        </w:rPr>
      </w:pPr>
    </w:p>
    <w:p w14:paraId="21673826" w14:textId="731C51A8" w:rsidR="00036FD8" w:rsidRPr="0019150B" w:rsidRDefault="00036FD8" w:rsidP="00036FD8">
      <w:pPr>
        <w:ind w:left="142"/>
        <w:rPr>
          <w:ins w:id="255" w:author="LIQ" w:date="2021-02-08T19:36:00Z"/>
          <w:rStyle w:val="Estilo11pto"/>
        </w:rPr>
      </w:pPr>
      <w:ins w:id="256" w:author="LIQ" w:date="2021-02-08T19:36:00Z">
        <w:r w:rsidRPr="4180549A">
          <w:rPr>
            <w:rFonts w:cs="Arial"/>
            <w:color w:val="000000" w:themeColor="text1"/>
            <w:sz w:val="22"/>
            <w:szCs w:val="22"/>
          </w:rPr>
          <w:t xml:space="preserve">La asignación </w:t>
        </w:r>
      </w:ins>
      <w:ins w:id="257" w:author="LIQ" w:date="2021-03-24T12:05:00Z">
        <w:r w:rsidR="003F02D7">
          <w:rPr>
            <w:rFonts w:cs="Arial"/>
            <w:color w:val="000000" w:themeColor="text1"/>
            <w:sz w:val="22"/>
            <w:szCs w:val="22"/>
          </w:rPr>
          <w:t xml:space="preserve">directa </w:t>
        </w:r>
      </w:ins>
      <w:ins w:id="258" w:author="LIQ" w:date="2021-02-08T19:36:00Z">
        <w:r w:rsidRPr="4180549A">
          <w:rPr>
            <w:rFonts w:cs="Arial"/>
            <w:color w:val="000000" w:themeColor="text1"/>
            <w:sz w:val="22"/>
            <w:szCs w:val="22"/>
          </w:rPr>
          <w:t xml:space="preserve">de energía </w:t>
        </w:r>
      </w:ins>
      <w:ins w:id="259" w:author="LIQ" w:date="2021-03-24T12:05:00Z">
        <w:r w:rsidR="003F02D7">
          <w:rPr>
            <w:rFonts w:cs="Arial"/>
            <w:color w:val="000000" w:themeColor="text1"/>
            <w:sz w:val="22"/>
            <w:szCs w:val="22"/>
          </w:rPr>
          <w:t xml:space="preserve">de regulación terciaria </w:t>
        </w:r>
      </w:ins>
      <w:ins w:id="260" w:author="LIQ" w:date="2021-02-08T19:36:00Z">
        <w:r w:rsidRPr="4180549A">
          <w:rPr>
            <w:rFonts w:cs="Arial"/>
            <w:color w:val="000000" w:themeColor="text1"/>
            <w:sz w:val="22"/>
            <w:szCs w:val="22"/>
          </w:rPr>
          <w:t xml:space="preserve">a </w:t>
        </w:r>
      </w:ins>
      <w:ins w:id="261" w:author="LIQ" w:date="2021-02-08T19:38:00Z">
        <w:r w:rsidR="00B86BED">
          <w:rPr>
            <w:rFonts w:cs="Arial"/>
            <w:color w:val="000000" w:themeColor="text1"/>
            <w:sz w:val="22"/>
            <w:szCs w:val="22"/>
          </w:rPr>
          <w:t>bajar</w:t>
        </w:r>
      </w:ins>
      <w:ins w:id="262" w:author="LIQ" w:date="2021-02-08T19:36:00Z">
        <w:r w:rsidRPr="4180549A">
          <w:rPr>
            <w:rFonts w:cs="Arial"/>
            <w:color w:val="000000" w:themeColor="text1"/>
            <w:sz w:val="22"/>
            <w:szCs w:val="22"/>
          </w:rPr>
          <w:t xml:space="preserve"> </w:t>
        </w:r>
        <w:r>
          <w:rPr>
            <w:rFonts w:cs="Arial"/>
            <w:color w:val="000000" w:themeColor="text1"/>
            <w:sz w:val="22"/>
            <w:szCs w:val="22"/>
          </w:rPr>
          <w:t>en el segundo cuarto de hora Q</w:t>
        </w:r>
        <w:r>
          <w:rPr>
            <w:rFonts w:cs="Arial"/>
            <w:color w:val="000000" w:themeColor="text1"/>
            <w:sz w:val="22"/>
            <w:szCs w:val="22"/>
            <w:vertAlign w:val="subscript"/>
          </w:rPr>
          <w:t xml:space="preserve">1 </w:t>
        </w:r>
        <w:r>
          <w:rPr>
            <w:rFonts w:cs="Arial"/>
            <w:color w:val="000000" w:themeColor="text1"/>
            <w:sz w:val="22"/>
            <w:szCs w:val="22"/>
          </w:rPr>
          <w:t xml:space="preserve">del periodo de programación de la activación directa </w:t>
        </w:r>
        <w:r w:rsidRPr="4180549A">
          <w:rPr>
            <w:rFonts w:cs="Arial"/>
            <w:color w:val="000000" w:themeColor="text1"/>
            <w:sz w:val="22"/>
            <w:szCs w:val="22"/>
          </w:rPr>
          <w:t>da lugar a</w:t>
        </w:r>
      </w:ins>
      <w:ins w:id="263" w:author="LIQ" w:date="2021-02-08T19:39:00Z">
        <w:r w:rsidR="00E10667">
          <w:rPr>
            <w:rFonts w:cs="Arial"/>
            <w:color w:val="000000" w:themeColor="text1"/>
            <w:sz w:val="22"/>
            <w:szCs w:val="22"/>
          </w:rPr>
          <w:t xml:space="preserve"> una obligación de pago </w:t>
        </w:r>
      </w:ins>
      <w:ins w:id="264" w:author="LIQ" w:date="2021-02-08T19:36:00Z">
        <w:r w:rsidRPr="4180549A">
          <w:rPr>
            <w:rFonts w:cs="Arial"/>
            <w:color w:val="000000" w:themeColor="text1"/>
            <w:sz w:val="22"/>
            <w:szCs w:val="22"/>
          </w:rPr>
          <w:t>para cada unidad que se calcula según la fórmula siguiente</w:t>
        </w:r>
        <w:r w:rsidRPr="4180549A">
          <w:rPr>
            <w:rFonts w:cs="Arial"/>
            <w:i/>
            <w:iCs/>
            <w:color w:val="000000" w:themeColor="text1"/>
            <w:sz w:val="22"/>
            <w:szCs w:val="22"/>
          </w:rPr>
          <w:t xml:space="preserve">:  </w:t>
        </w:r>
      </w:ins>
    </w:p>
    <w:p w14:paraId="0FE1CFDE" w14:textId="31770E92" w:rsidR="00036FD8" w:rsidRPr="00BF14B0" w:rsidRDefault="00E10667" w:rsidP="00036FD8">
      <w:pPr>
        <w:ind w:left="142"/>
        <w:rPr>
          <w:ins w:id="265" w:author="LIQ" w:date="2021-02-08T19:36:00Z"/>
          <w:rStyle w:val="Estilo11pto"/>
          <w:lang w:val="fr-FR"/>
        </w:rPr>
      </w:pPr>
      <w:proofErr w:type="spellStart"/>
      <w:ins w:id="266" w:author="LIQ" w:date="2021-02-08T19:39:00Z">
        <w:r w:rsidRPr="00BF14B0">
          <w:rPr>
            <w:rStyle w:val="Estilo11pto"/>
            <w:lang w:val="fr-FR"/>
          </w:rPr>
          <w:t>OP</w:t>
        </w:r>
      </w:ins>
      <w:ins w:id="267" w:author="LIQ" w:date="2021-02-08T19:36:00Z">
        <w:r w:rsidR="00036FD8" w:rsidRPr="00BF14B0">
          <w:rPr>
            <w:rStyle w:val="Estilo11pto"/>
            <w:lang w:val="fr-FR"/>
          </w:rPr>
          <w:t>TERD</w:t>
        </w:r>
        <w:r w:rsidR="00036FD8" w:rsidRPr="00BF14B0">
          <w:rPr>
            <w:rStyle w:val="EstilosubindicePARAPROCEDCar"/>
            <w:rFonts w:cs="Arial"/>
            <w:sz w:val="22"/>
            <w:szCs w:val="22"/>
            <w:lang w:val="fr-FR"/>
          </w:rPr>
          <w:t>u</w:t>
        </w:r>
        <w:proofErr w:type="spellEnd"/>
        <w:r w:rsidR="00036FD8" w:rsidRPr="00BF14B0">
          <w:rPr>
            <w:rStyle w:val="Estilo11pto"/>
            <w:lang w:val="fr-FR"/>
          </w:rPr>
          <w:t xml:space="preserve"> = </w:t>
        </w:r>
        <w:proofErr w:type="spellStart"/>
        <w:r w:rsidR="00036FD8" w:rsidRPr="00BF14B0">
          <w:rPr>
            <w:rStyle w:val="Estilo11pto"/>
            <w:lang w:val="fr-FR"/>
          </w:rPr>
          <w:t>ETERD</w:t>
        </w:r>
      </w:ins>
      <w:ins w:id="268" w:author="LIQ" w:date="2021-02-08T19:39:00Z">
        <w:r w:rsidRPr="00BF14B0">
          <w:rPr>
            <w:rStyle w:val="Estilo11pto"/>
            <w:lang w:val="fr-FR"/>
          </w:rPr>
          <w:t>B</w:t>
        </w:r>
      </w:ins>
      <w:ins w:id="269" w:author="LIQ" w:date="2021-02-08T19:36:00Z">
        <w:r w:rsidR="00036FD8" w:rsidRPr="00BF14B0">
          <w:rPr>
            <w:rStyle w:val="EstilosubindicePARAPROCEDCar"/>
            <w:rFonts w:cs="Arial"/>
            <w:sz w:val="22"/>
            <w:szCs w:val="22"/>
            <w:lang w:val="fr-FR"/>
          </w:rPr>
          <w:t>u</w:t>
        </w:r>
        <w:proofErr w:type="spellEnd"/>
        <w:r w:rsidR="00036FD8" w:rsidRPr="00BF14B0">
          <w:rPr>
            <w:rStyle w:val="Estilo11pto"/>
            <w:lang w:val="fr-FR"/>
          </w:rPr>
          <w:t xml:space="preserve"> × m</w:t>
        </w:r>
      </w:ins>
      <w:ins w:id="270" w:author="LIQ" w:date="2021-02-08T20:09:00Z">
        <w:r w:rsidR="00253C55" w:rsidRPr="00BF14B0">
          <w:rPr>
            <w:rStyle w:val="Estilo11pto"/>
            <w:lang w:val="fr-FR"/>
          </w:rPr>
          <w:t>in</w:t>
        </w:r>
      </w:ins>
      <w:ins w:id="271" w:author="LIQ" w:date="2021-02-08T19:36:00Z">
        <w:r w:rsidR="00036FD8" w:rsidRPr="00BF14B0">
          <w:rPr>
            <w:rStyle w:val="Estilo11pto"/>
            <w:lang w:val="fr-FR"/>
          </w:rPr>
          <w:t xml:space="preserve"> (</w:t>
        </w:r>
        <w:r w:rsidR="00036FD8" w:rsidRPr="00BF14B0">
          <w:rPr>
            <w:rStyle w:val="Estilo11pto"/>
            <w:rFonts w:eastAsia="Arial" w:cs="Arial"/>
            <w:lang w:val="fr-FR"/>
          </w:rPr>
          <w:t>PMTERP</w:t>
        </w:r>
      </w:ins>
      <w:ins w:id="272" w:author="LIQ" w:date="2021-02-08T19:39:00Z">
        <w:r w:rsidRPr="00BF14B0">
          <w:rPr>
            <w:rStyle w:val="Estilo11pto"/>
            <w:rFonts w:eastAsia="Arial" w:cs="Arial"/>
            <w:lang w:val="fr-FR"/>
          </w:rPr>
          <w:t>B</w:t>
        </w:r>
      </w:ins>
      <w:ins w:id="273" w:author="LIQ" w:date="2021-02-08T19:36:00Z">
        <w:r w:rsidR="00036FD8" w:rsidRPr="00BF14B0">
          <w:rPr>
            <w:rStyle w:val="Estilo11pto"/>
            <w:rFonts w:eastAsia="Arial" w:cs="Arial"/>
            <w:lang w:val="fr-FR"/>
          </w:rPr>
          <w:t>Q</w:t>
        </w:r>
        <w:r w:rsidR="00036FD8" w:rsidRPr="00BF14B0">
          <w:rPr>
            <w:rStyle w:val="Estilo11pto"/>
            <w:rFonts w:eastAsia="Arial" w:cs="Arial"/>
            <w:vertAlign w:val="subscript"/>
            <w:lang w:val="fr-FR"/>
          </w:rPr>
          <w:t>1</w:t>
        </w:r>
        <w:r w:rsidR="00036FD8" w:rsidRPr="00BF14B0">
          <w:rPr>
            <w:rStyle w:val="Estilo11pto"/>
            <w:rFonts w:eastAsia="Arial" w:cs="Arial"/>
            <w:lang w:val="fr-FR"/>
          </w:rPr>
          <w:t>, PMTERD</w:t>
        </w:r>
      </w:ins>
      <w:ins w:id="274" w:author="LIQ" w:date="2021-02-08T19:39:00Z">
        <w:r w:rsidRPr="00BF14B0">
          <w:rPr>
            <w:rStyle w:val="Estilo11pto"/>
            <w:rFonts w:eastAsia="Arial" w:cs="Arial"/>
            <w:lang w:val="fr-FR"/>
          </w:rPr>
          <w:t>B</w:t>
        </w:r>
      </w:ins>
      <w:ins w:id="275" w:author="LIQ" w:date="2021-02-08T19:36:00Z">
        <w:r w:rsidR="00036FD8" w:rsidRPr="00BF14B0">
          <w:rPr>
            <w:rStyle w:val="Estilo11pto"/>
            <w:rFonts w:eastAsia="Arial" w:cs="Arial"/>
            <w:lang w:val="fr-FR"/>
          </w:rPr>
          <w:t>Q</w:t>
        </w:r>
        <w:r w:rsidR="00036FD8" w:rsidRPr="00BF14B0">
          <w:rPr>
            <w:rStyle w:val="Estilo11pto"/>
            <w:rFonts w:eastAsia="Arial" w:cs="Arial"/>
            <w:vertAlign w:val="subscript"/>
            <w:lang w:val="fr-FR"/>
          </w:rPr>
          <w:t>0</w:t>
        </w:r>
        <w:r w:rsidR="00036FD8" w:rsidRPr="00BF14B0">
          <w:rPr>
            <w:rStyle w:val="Estilo11pto"/>
            <w:rFonts w:eastAsia="Arial" w:cs="Arial"/>
            <w:lang w:val="fr-FR"/>
          </w:rPr>
          <w:t>)</w:t>
        </w:r>
      </w:ins>
    </w:p>
    <w:p w14:paraId="64F024C1" w14:textId="77777777" w:rsidR="00036FD8" w:rsidRPr="0019150B" w:rsidRDefault="00036FD8" w:rsidP="00036FD8">
      <w:pPr>
        <w:ind w:left="426" w:hanging="284"/>
        <w:rPr>
          <w:ins w:id="276" w:author="LIQ" w:date="2021-02-08T19:36:00Z"/>
          <w:rStyle w:val="Estilo11pto"/>
        </w:rPr>
      </w:pPr>
      <w:ins w:id="277" w:author="LIQ" w:date="2021-02-08T19:36:00Z">
        <w:r w:rsidRPr="0019150B">
          <w:rPr>
            <w:rStyle w:val="Estilo11pto"/>
          </w:rPr>
          <w:t>donde:</w:t>
        </w:r>
      </w:ins>
    </w:p>
    <w:p w14:paraId="6BBEE74A" w14:textId="113C649C" w:rsidR="00036FD8" w:rsidRPr="0019150B" w:rsidRDefault="00036FD8" w:rsidP="00036FD8">
      <w:pPr>
        <w:numPr>
          <w:ilvl w:val="12"/>
          <w:numId w:val="0"/>
        </w:numPr>
        <w:tabs>
          <w:tab w:val="left" w:pos="1985"/>
        </w:tabs>
        <w:ind w:left="2552" w:hanging="2410"/>
        <w:rPr>
          <w:ins w:id="278" w:author="LIQ" w:date="2021-02-08T19:36:00Z"/>
          <w:rStyle w:val="Estilo11pto"/>
        </w:rPr>
      </w:pPr>
      <w:proofErr w:type="spellStart"/>
      <w:ins w:id="279" w:author="LIQ" w:date="2021-02-08T19:36:00Z">
        <w:r w:rsidRPr="0019150B">
          <w:rPr>
            <w:rStyle w:val="Estilo11pto"/>
          </w:rPr>
          <w:t>ETER</w:t>
        </w:r>
        <w:r>
          <w:rPr>
            <w:rStyle w:val="Estilo11pto"/>
          </w:rPr>
          <w:t>D</w:t>
        </w:r>
      </w:ins>
      <w:ins w:id="280" w:author="LIQ" w:date="2021-02-08T19:39:00Z">
        <w:r w:rsidR="00E10667">
          <w:rPr>
            <w:rStyle w:val="Estilo11pto"/>
          </w:rPr>
          <w:t>B</w:t>
        </w:r>
      </w:ins>
      <w:ins w:id="281" w:author="LIQ" w:date="2021-02-08T19:36:00Z">
        <w:r w:rsidRPr="006604E5">
          <w:rPr>
            <w:rStyle w:val="EstilosubindicePARAPROCEDCar"/>
            <w:rFonts w:cs="Arial"/>
            <w:sz w:val="22"/>
            <w:szCs w:val="22"/>
          </w:rPr>
          <w:t>u</w:t>
        </w:r>
        <w:proofErr w:type="spellEnd"/>
        <w:r w:rsidRPr="006604E5">
          <w:rPr>
            <w:rStyle w:val="EstilosubindicePARAPROCEDCar"/>
            <w:rFonts w:cs="Arial"/>
            <w:sz w:val="22"/>
            <w:szCs w:val="22"/>
          </w:rPr>
          <w:tab/>
        </w:r>
        <w:r w:rsidRPr="0019150B">
          <w:rPr>
            <w:rStyle w:val="Estilo11pto"/>
          </w:rPr>
          <w:t>=</w:t>
        </w:r>
        <w:r>
          <w:rPr>
            <w:rStyle w:val="Estilo11pto"/>
          </w:rPr>
          <w:t xml:space="preserve"> </w:t>
        </w:r>
        <w:r>
          <w:rPr>
            <w:rStyle w:val="Estilo11pto"/>
          </w:rPr>
          <w:tab/>
        </w:r>
        <w:r w:rsidRPr="0019150B">
          <w:rPr>
            <w:rStyle w:val="Estilo11pto"/>
          </w:rPr>
          <w:t xml:space="preserve">Energía terciaria </w:t>
        </w:r>
      </w:ins>
      <w:ins w:id="282" w:author="LIQ" w:date="2021-03-24T12:06:00Z">
        <w:r w:rsidR="00325464">
          <w:rPr>
            <w:rStyle w:val="Estilo11pto"/>
          </w:rPr>
          <w:t xml:space="preserve">directa </w:t>
        </w:r>
      </w:ins>
      <w:ins w:id="283" w:author="LIQ" w:date="2021-02-08T19:36:00Z">
        <w:r w:rsidRPr="0019150B">
          <w:rPr>
            <w:rStyle w:val="Estilo11pto"/>
          </w:rPr>
          <w:t>asignada</w:t>
        </w:r>
        <w:r>
          <w:rPr>
            <w:rStyle w:val="Estilo11pto"/>
          </w:rPr>
          <w:t xml:space="preserve"> </w:t>
        </w:r>
        <w:r w:rsidRPr="0019150B">
          <w:rPr>
            <w:rStyle w:val="Estilo11pto"/>
          </w:rPr>
          <w:t xml:space="preserve">a </w:t>
        </w:r>
      </w:ins>
      <w:ins w:id="284" w:author="LIQ" w:date="2021-02-08T19:39:00Z">
        <w:r w:rsidR="00E10667">
          <w:rPr>
            <w:rStyle w:val="Estilo11pto"/>
          </w:rPr>
          <w:t>bajar</w:t>
        </w:r>
      </w:ins>
      <w:ins w:id="285" w:author="LIQ" w:date="2021-02-08T19:36:00Z">
        <w:r w:rsidRPr="0019150B">
          <w:rPr>
            <w:rStyle w:val="Estilo11pto"/>
          </w:rPr>
          <w:t xml:space="preserve"> a la unidad </w:t>
        </w:r>
        <w:r w:rsidRPr="006604E5">
          <w:rPr>
            <w:rFonts w:cs="Arial"/>
            <w:i/>
            <w:sz w:val="22"/>
            <w:szCs w:val="22"/>
          </w:rPr>
          <w:t>u.</w:t>
        </w:r>
        <w:r w:rsidRPr="0019150B">
          <w:rPr>
            <w:rStyle w:val="Estilo11pto"/>
          </w:rPr>
          <w:t xml:space="preserve"> </w:t>
        </w:r>
      </w:ins>
    </w:p>
    <w:p w14:paraId="15BBE04C" w14:textId="6BC94062" w:rsidR="00036FD8" w:rsidRDefault="00036FD8" w:rsidP="00036FD8">
      <w:pPr>
        <w:numPr>
          <w:ilvl w:val="12"/>
          <w:numId w:val="0"/>
        </w:numPr>
        <w:tabs>
          <w:tab w:val="left" w:pos="1985"/>
        </w:tabs>
        <w:ind w:left="2552" w:hanging="2410"/>
        <w:rPr>
          <w:ins w:id="286" w:author="LIQ" w:date="2021-02-08T19:36:00Z"/>
          <w:rFonts w:cs="Arial"/>
          <w:sz w:val="22"/>
          <w:szCs w:val="22"/>
        </w:rPr>
      </w:pPr>
      <w:ins w:id="287" w:author="LIQ" w:date="2021-02-08T19:36:00Z">
        <w:r w:rsidRPr="006604E5">
          <w:rPr>
            <w:rFonts w:cs="Arial"/>
            <w:sz w:val="22"/>
            <w:szCs w:val="22"/>
          </w:rPr>
          <w:t>PMTER</w:t>
        </w:r>
        <w:r>
          <w:rPr>
            <w:rFonts w:cs="Arial"/>
            <w:sz w:val="22"/>
            <w:szCs w:val="22"/>
          </w:rPr>
          <w:t>P</w:t>
        </w:r>
      </w:ins>
      <w:ins w:id="288" w:author="LIQ" w:date="2021-02-08T19:39:00Z">
        <w:r w:rsidR="00E10667">
          <w:rPr>
            <w:rFonts w:cs="Arial"/>
            <w:sz w:val="22"/>
            <w:szCs w:val="22"/>
          </w:rPr>
          <w:t>B</w:t>
        </w:r>
      </w:ins>
      <w:ins w:id="289" w:author="LIQ" w:date="2021-02-08T19:36:00Z">
        <w:r>
          <w:rPr>
            <w:rFonts w:cs="Arial"/>
            <w:sz w:val="22"/>
            <w:szCs w:val="22"/>
          </w:rPr>
          <w:t>Q</w:t>
        </w:r>
        <w:r>
          <w:rPr>
            <w:rFonts w:cs="Arial"/>
            <w:sz w:val="22"/>
            <w:szCs w:val="22"/>
            <w:vertAlign w:val="subscript"/>
          </w:rPr>
          <w:t>1</w:t>
        </w:r>
        <w:r w:rsidRPr="006604E5">
          <w:rPr>
            <w:rFonts w:cs="Arial"/>
            <w:sz w:val="22"/>
            <w:szCs w:val="22"/>
          </w:rPr>
          <w:tab/>
          <w:t>=</w:t>
        </w:r>
        <w:r>
          <w:rPr>
            <w:rFonts w:cs="Arial"/>
            <w:sz w:val="22"/>
            <w:szCs w:val="22"/>
          </w:rPr>
          <w:t xml:space="preserve"> </w:t>
        </w:r>
        <w:r>
          <w:rPr>
            <w:rFonts w:cs="Arial"/>
            <w:sz w:val="22"/>
            <w:szCs w:val="22"/>
          </w:rPr>
          <w:tab/>
        </w:r>
        <w:r w:rsidRPr="006604E5">
          <w:rPr>
            <w:rFonts w:cs="Arial"/>
            <w:sz w:val="22"/>
            <w:szCs w:val="22"/>
          </w:rPr>
          <w:t xml:space="preserve">Precio marginal de la asignación </w:t>
        </w:r>
        <w:r>
          <w:rPr>
            <w:rFonts w:cs="Arial"/>
            <w:sz w:val="22"/>
            <w:szCs w:val="22"/>
          </w:rPr>
          <w:t xml:space="preserve">programada </w:t>
        </w:r>
        <w:r w:rsidRPr="006604E5">
          <w:rPr>
            <w:rFonts w:cs="Arial"/>
            <w:sz w:val="22"/>
            <w:szCs w:val="22"/>
          </w:rPr>
          <w:t xml:space="preserve">de terciaria a </w:t>
        </w:r>
      </w:ins>
      <w:ins w:id="290" w:author="LIQ" w:date="2021-02-08T19:40:00Z">
        <w:r w:rsidR="005764E3">
          <w:rPr>
            <w:rFonts w:cs="Arial"/>
            <w:sz w:val="22"/>
            <w:szCs w:val="22"/>
          </w:rPr>
          <w:t>bajar</w:t>
        </w:r>
      </w:ins>
      <w:ins w:id="291" w:author="LIQ" w:date="2021-02-08T19:36:00Z">
        <w:r>
          <w:rPr>
            <w:rFonts w:cs="Arial"/>
            <w:sz w:val="22"/>
            <w:szCs w:val="22"/>
          </w:rPr>
          <w:t xml:space="preserve"> en el cuarto de hora </w:t>
        </w:r>
        <w:r>
          <w:rPr>
            <w:rFonts w:cs="Arial"/>
            <w:color w:val="000000" w:themeColor="text1"/>
            <w:sz w:val="22"/>
            <w:szCs w:val="22"/>
          </w:rPr>
          <w:t>Q</w:t>
        </w:r>
        <w:r>
          <w:rPr>
            <w:rFonts w:cs="Arial"/>
            <w:color w:val="000000" w:themeColor="text1"/>
            <w:sz w:val="22"/>
            <w:szCs w:val="22"/>
            <w:vertAlign w:val="subscript"/>
          </w:rPr>
          <w:t>1</w:t>
        </w:r>
        <w:r w:rsidRPr="006604E5">
          <w:rPr>
            <w:rFonts w:cs="Arial"/>
            <w:sz w:val="22"/>
            <w:szCs w:val="22"/>
          </w:rPr>
          <w:t>.</w:t>
        </w:r>
      </w:ins>
    </w:p>
    <w:p w14:paraId="639871FD" w14:textId="0835CDF1" w:rsidR="00036FD8" w:rsidRPr="006604E5" w:rsidRDefault="00036FD8" w:rsidP="00036FD8">
      <w:pPr>
        <w:numPr>
          <w:ilvl w:val="12"/>
          <w:numId w:val="0"/>
        </w:numPr>
        <w:tabs>
          <w:tab w:val="left" w:pos="1985"/>
        </w:tabs>
        <w:ind w:left="2552" w:hanging="2410"/>
        <w:rPr>
          <w:ins w:id="292" w:author="LIQ" w:date="2021-02-08T19:36:00Z"/>
          <w:rFonts w:cs="Arial"/>
          <w:sz w:val="22"/>
          <w:szCs w:val="22"/>
        </w:rPr>
      </w:pPr>
      <w:ins w:id="293" w:author="LIQ" w:date="2021-02-08T19:36:00Z">
        <w:r w:rsidRPr="006604E5">
          <w:rPr>
            <w:rFonts w:cs="Arial"/>
            <w:sz w:val="22"/>
            <w:szCs w:val="22"/>
          </w:rPr>
          <w:t>PMTER</w:t>
        </w:r>
        <w:r>
          <w:rPr>
            <w:rFonts w:cs="Arial"/>
            <w:sz w:val="22"/>
            <w:szCs w:val="22"/>
          </w:rPr>
          <w:t>D</w:t>
        </w:r>
      </w:ins>
      <w:ins w:id="294" w:author="LIQ" w:date="2021-02-08T19:40:00Z">
        <w:r w:rsidR="00E10667">
          <w:rPr>
            <w:rFonts w:cs="Arial"/>
            <w:sz w:val="22"/>
            <w:szCs w:val="22"/>
          </w:rPr>
          <w:t>B</w:t>
        </w:r>
      </w:ins>
      <w:ins w:id="295" w:author="LIQ" w:date="2021-02-08T19:36:00Z">
        <w:r>
          <w:rPr>
            <w:rFonts w:cs="Arial"/>
            <w:sz w:val="22"/>
            <w:szCs w:val="22"/>
          </w:rPr>
          <w:t>Q</w:t>
        </w:r>
        <w:r w:rsidRPr="003C7CF4">
          <w:rPr>
            <w:rFonts w:cs="Arial"/>
            <w:sz w:val="22"/>
            <w:szCs w:val="22"/>
            <w:vertAlign w:val="subscript"/>
          </w:rPr>
          <w:t>0</w:t>
        </w:r>
        <w:r w:rsidRPr="006604E5">
          <w:rPr>
            <w:rFonts w:cs="Arial"/>
            <w:sz w:val="22"/>
            <w:szCs w:val="22"/>
          </w:rPr>
          <w:tab/>
          <w:t>=</w:t>
        </w:r>
        <w:r>
          <w:rPr>
            <w:rFonts w:cs="Arial"/>
            <w:sz w:val="22"/>
            <w:szCs w:val="22"/>
          </w:rPr>
          <w:t xml:space="preserve"> </w:t>
        </w:r>
        <w:r>
          <w:rPr>
            <w:rFonts w:cs="Arial"/>
            <w:sz w:val="22"/>
            <w:szCs w:val="22"/>
          </w:rPr>
          <w:tab/>
        </w:r>
        <w:r w:rsidRPr="006604E5">
          <w:rPr>
            <w:rFonts w:cs="Arial"/>
            <w:sz w:val="22"/>
            <w:szCs w:val="22"/>
          </w:rPr>
          <w:t xml:space="preserve">Precio marginal de la asignación </w:t>
        </w:r>
        <w:r>
          <w:rPr>
            <w:rFonts w:cs="Arial"/>
            <w:sz w:val="22"/>
            <w:szCs w:val="22"/>
          </w:rPr>
          <w:t xml:space="preserve">directa </w:t>
        </w:r>
        <w:r w:rsidRPr="006604E5">
          <w:rPr>
            <w:rFonts w:cs="Arial"/>
            <w:sz w:val="22"/>
            <w:szCs w:val="22"/>
          </w:rPr>
          <w:t xml:space="preserve">de terciaria a </w:t>
        </w:r>
      </w:ins>
      <w:ins w:id="296" w:author="LIQ" w:date="2021-02-08T19:40:00Z">
        <w:r w:rsidR="005764E3">
          <w:rPr>
            <w:rFonts w:cs="Arial"/>
            <w:sz w:val="22"/>
            <w:szCs w:val="22"/>
          </w:rPr>
          <w:t>bajar</w:t>
        </w:r>
      </w:ins>
      <w:ins w:id="297" w:author="LIQ" w:date="2021-02-08T19:36:00Z">
        <w:r>
          <w:rPr>
            <w:rFonts w:cs="Arial"/>
            <w:sz w:val="22"/>
            <w:szCs w:val="22"/>
          </w:rPr>
          <w:t xml:space="preserve"> en el cuarto de hora </w:t>
        </w:r>
        <w:r>
          <w:rPr>
            <w:rFonts w:cs="Arial"/>
            <w:color w:val="000000" w:themeColor="text1"/>
            <w:sz w:val="22"/>
            <w:szCs w:val="22"/>
          </w:rPr>
          <w:t>Q</w:t>
        </w:r>
        <w:r w:rsidRPr="006B7427">
          <w:rPr>
            <w:rFonts w:cs="Arial"/>
            <w:color w:val="000000" w:themeColor="text1"/>
            <w:sz w:val="22"/>
            <w:szCs w:val="22"/>
            <w:vertAlign w:val="subscript"/>
          </w:rPr>
          <w:t>0</w:t>
        </w:r>
        <w:r w:rsidRPr="006604E5">
          <w:rPr>
            <w:rFonts w:cs="Arial"/>
            <w:sz w:val="22"/>
            <w:szCs w:val="22"/>
          </w:rPr>
          <w:t>.</w:t>
        </w:r>
      </w:ins>
    </w:p>
    <w:p w14:paraId="31536362" w14:textId="40B5AF68" w:rsidR="00036FD8" w:rsidRDefault="00036FD8" w:rsidP="003C7CF4">
      <w:pPr>
        <w:numPr>
          <w:ilvl w:val="12"/>
          <w:numId w:val="0"/>
        </w:numPr>
        <w:tabs>
          <w:tab w:val="left" w:pos="1985"/>
        </w:tabs>
        <w:ind w:left="176"/>
        <w:rPr>
          <w:ins w:id="298" w:author="LIQ" w:date="2021-02-08T19:40:00Z"/>
          <w:rFonts w:cs="Arial"/>
          <w:sz w:val="22"/>
          <w:szCs w:val="22"/>
        </w:rPr>
      </w:pPr>
    </w:p>
    <w:p w14:paraId="7DAE6187" w14:textId="334D5FD5" w:rsidR="006E7271" w:rsidRDefault="00BC5A8D" w:rsidP="00B05540">
      <w:pPr>
        <w:pStyle w:val="BEGO"/>
        <w:numPr>
          <w:ilvl w:val="1"/>
          <w:numId w:val="21"/>
        </w:numPr>
        <w:rPr>
          <w:ins w:id="299" w:author="LIQ" w:date="2021-02-08T19:40:00Z"/>
        </w:rPr>
      </w:pPr>
      <w:ins w:id="300" w:author="LIQ" w:date="2021-03-24T12:25:00Z">
        <w:r>
          <w:t>Asignaciones</w:t>
        </w:r>
      </w:ins>
      <w:ins w:id="301" w:author="LIQ" w:date="2021-02-08T19:41:00Z">
        <w:r w:rsidR="00734449">
          <w:t xml:space="preserve"> por aplicación del mecanismo excepcional de </w:t>
        </w:r>
      </w:ins>
      <w:ins w:id="302" w:author="LIQ" w:date="2021-03-25T08:37:00Z">
        <w:r w:rsidR="00E53AFE">
          <w:t>asignación</w:t>
        </w:r>
      </w:ins>
      <w:ins w:id="303" w:author="LIQ" w:date="2021-03-25T10:14:00Z">
        <w:r w:rsidR="005E5DFA">
          <w:t xml:space="preserve"> (MER)</w:t>
        </w:r>
      </w:ins>
    </w:p>
    <w:p w14:paraId="25E07493" w14:textId="77777777" w:rsidR="006E7271" w:rsidRDefault="006E7271" w:rsidP="006E7271">
      <w:pPr>
        <w:pStyle w:val="BEGO"/>
        <w:ind w:left="574"/>
        <w:rPr>
          <w:ins w:id="304" w:author="LIQ" w:date="2021-02-08T19:40:00Z"/>
        </w:rPr>
      </w:pPr>
    </w:p>
    <w:p w14:paraId="2EE5010C" w14:textId="538DCED6" w:rsidR="006E7271" w:rsidRDefault="00BC5A8D" w:rsidP="006E7271">
      <w:pPr>
        <w:pStyle w:val="BEGO"/>
        <w:numPr>
          <w:ilvl w:val="2"/>
          <w:numId w:val="21"/>
        </w:numPr>
        <w:ind w:left="851" w:hanging="709"/>
        <w:rPr>
          <w:ins w:id="305" w:author="LIQ" w:date="2021-02-08T19:40:00Z"/>
        </w:rPr>
      </w:pPr>
      <w:ins w:id="306" w:author="LIQ" w:date="2021-03-24T12:25:00Z">
        <w:r>
          <w:t>Asignaciones de regulación terciaria</w:t>
        </w:r>
      </w:ins>
      <w:ins w:id="307" w:author="LIQ" w:date="2021-02-08T19:40:00Z">
        <w:r w:rsidR="006E7271">
          <w:t xml:space="preserve"> </w:t>
        </w:r>
      </w:ins>
      <w:ins w:id="308" w:author="LIQ" w:date="2021-02-08T19:42:00Z">
        <w:r w:rsidR="003E0B2B">
          <w:t>por MER</w:t>
        </w:r>
      </w:ins>
      <w:ins w:id="309" w:author="LIQ" w:date="2021-02-08T19:40:00Z">
        <w:r w:rsidR="006E7271">
          <w:t xml:space="preserve"> a subir.</w:t>
        </w:r>
      </w:ins>
    </w:p>
    <w:p w14:paraId="2265F471" w14:textId="77777777" w:rsidR="006E7271" w:rsidRPr="006604E5" w:rsidRDefault="006E7271" w:rsidP="006E7271">
      <w:pPr>
        <w:spacing w:after="0"/>
        <w:rPr>
          <w:ins w:id="310" w:author="LIQ" w:date="2021-02-08T19:40:00Z"/>
          <w:rFonts w:cs="Arial"/>
          <w:sz w:val="22"/>
          <w:szCs w:val="22"/>
        </w:rPr>
      </w:pPr>
    </w:p>
    <w:p w14:paraId="3C5F46AD" w14:textId="29CA9BF1" w:rsidR="006E7271" w:rsidRPr="0019150B" w:rsidRDefault="006E7271" w:rsidP="006E7271">
      <w:pPr>
        <w:ind w:left="142"/>
        <w:rPr>
          <w:ins w:id="311" w:author="LIQ" w:date="2021-02-08T19:40:00Z"/>
          <w:rStyle w:val="Estilo11pto"/>
        </w:rPr>
      </w:pPr>
      <w:ins w:id="312" w:author="LIQ" w:date="2021-02-08T19:40:00Z">
        <w:r w:rsidRPr="4180549A">
          <w:rPr>
            <w:rFonts w:cs="Arial"/>
            <w:color w:val="000000" w:themeColor="text1"/>
            <w:sz w:val="22"/>
            <w:szCs w:val="22"/>
          </w:rPr>
          <w:t xml:space="preserve">La asignación de energía a subir </w:t>
        </w:r>
      </w:ins>
      <w:ins w:id="313" w:author="LIQ" w:date="2021-02-08T19:50:00Z">
        <w:r w:rsidR="00513180">
          <w:rPr>
            <w:rFonts w:cs="Arial"/>
            <w:color w:val="000000" w:themeColor="text1"/>
            <w:sz w:val="22"/>
            <w:szCs w:val="22"/>
          </w:rPr>
          <w:t>por MER</w:t>
        </w:r>
      </w:ins>
      <w:ins w:id="314" w:author="LIQ" w:date="2021-02-08T19:40:00Z">
        <w:r>
          <w:rPr>
            <w:rFonts w:cs="Arial"/>
            <w:color w:val="000000" w:themeColor="text1"/>
            <w:sz w:val="22"/>
            <w:szCs w:val="22"/>
          </w:rPr>
          <w:t xml:space="preserve"> </w:t>
        </w:r>
        <w:r w:rsidRPr="4180549A">
          <w:rPr>
            <w:rFonts w:cs="Arial"/>
            <w:color w:val="000000" w:themeColor="text1"/>
            <w:sz w:val="22"/>
            <w:szCs w:val="22"/>
          </w:rPr>
          <w:t>da lugar a un derecho de cobro para cada unidad que se calcula según la fórmula siguiente</w:t>
        </w:r>
        <w:r w:rsidRPr="4180549A">
          <w:rPr>
            <w:rFonts w:cs="Arial"/>
            <w:i/>
            <w:iCs/>
            <w:color w:val="000000" w:themeColor="text1"/>
            <w:sz w:val="22"/>
            <w:szCs w:val="22"/>
          </w:rPr>
          <w:t xml:space="preserve">:  </w:t>
        </w:r>
      </w:ins>
    </w:p>
    <w:p w14:paraId="5BFFDFA4" w14:textId="298655DF" w:rsidR="00B13023" w:rsidRPr="00EB4DF6" w:rsidRDefault="006E7271" w:rsidP="006E7271">
      <w:pPr>
        <w:ind w:left="142"/>
        <w:rPr>
          <w:ins w:id="315" w:author="LIQ Elena" w:date="2021-02-18T16:43:00Z"/>
          <w:rStyle w:val="Estilo11pto"/>
        </w:rPr>
      </w:pPr>
      <w:proofErr w:type="spellStart"/>
      <w:ins w:id="316" w:author="LIQ" w:date="2021-02-08T19:40:00Z">
        <w:r w:rsidRPr="00C40B2D">
          <w:rPr>
            <w:rStyle w:val="Estilo11pto"/>
          </w:rPr>
          <w:t>DCTER</w:t>
        </w:r>
      </w:ins>
      <w:ins w:id="317" w:author="LIQ" w:date="2021-02-08T19:58:00Z">
        <w:r w:rsidR="00C504C9" w:rsidRPr="00C40B2D">
          <w:rPr>
            <w:rStyle w:val="Estilo11pto"/>
          </w:rPr>
          <w:t>MER</w:t>
        </w:r>
      </w:ins>
      <w:ins w:id="318" w:author="LIQ" w:date="2021-02-08T19:40:00Z">
        <w:r w:rsidRPr="00C40B2D">
          <w:rPr>
            <w:rStyle w:val="EstilosubindicePARAPROCEDCar"/>
            <w:rFonts w:cs="Arial"/>
            <w:sz w:val="22"/>
            <w:szCs w:val="22"/>
          </w:rPr>
          <w:t>u</w:t>
        </w:r>
        <w:proofErr w:type="spellEnd"/>
        <w:r w:rsidRPr="00C40B2D">
          <w:rPr>
            <w:rStyle w:val="Estilo11pto"/>
          </w:rPr>
          <w:t xml:space="preserve"> = </w:t>
        </w:r>
      </w:ins>
      <w:ins w:id="319" w:author="LIQ Elena" w:date="2021-02-18T16:42:00Z">
        <w:r w:rsidR="00967314" w:rsidRPr="00C40B2D">
          <w:rPr>
            <w:rStyle w:val="Estilo11pto"/>
          </w:rPr>
          <w:t>1,</w:t>
        </w:r>
        <w:r w:rsidR="00D61DA4" w:rsidRPr="00C40B2D">
          <w:rPr>
            <w:rStyle w:val="Estilo11pto"/>
          </w:rPr>
          <w:t xml:space="preserve">15 </w:t>
        </w:r>
      </w:ins>
      <w:ins w:id="320" w:author="LIQ Elena" w:date="2021-02-18T16:46:00Z">
        <w:r w:rsidR="001570C9" w:rsidRPr="00C40B2D">
          <w:rPr>
            <w:rStyle w:val="Estilo11pto"/>
          </w:rPr>
          <w:t>×</w:t>
        </w:r>
      </w:ins>
      <w:ins w:id="321" w:author="LIQ Elena" w:date="2021-02-18T16:42:00Z">
        <w:r w:rsidR="00D61DA4" w:rsidRPr="00C40B2D">
          <w:rPr>
            <w:rStyle w:val="Estilo11pto"/>
          </w:rPr>
          <w:t xml:space="preserve"> </w:t>
        </w:r>
      </w:ins>
      <w:proofErr w:type="spellStart"/>
      <w:ins w:id="322" w:author="LIQ" w:date="2021-02-08T19:40:00Z">
        <w:r w:rsidRPr="00C40B2D">
          <w:rPr>
            <w:rStyle w:val="Estilo11pto"/>
          </w:rPr>
          <w:t>ETER</w:t>
        </w:r>
      </w:ins>
      <w:ins w:id="323" w:author="LIQ" w:date="2021-02-08T19:58:00Z">
        <w:r w:rsidR="00C504C9" w:rsidRPr="00C40B2D">
          <w:rPr>
            <w:rStyle w:val="Estilo11pto"/>
          </w:rPr>
          <w:t>MER</w:t>
        </w:r>
      </w:ins>
      <w:ins w:id="324" w:author="LIQ" w:date="2021-02-08T19:40:00Z">
        <w:r w:rsidRPr="00CC5015">
          <w:rPr>
            <w:rStyle w:val="Estilo11pto"/>
          </w:rPr>
          <w:t>S</w:t>
        </w:r>
        <w:r w:rsidRPr="00CC5015">
          <w:rPr>
            <w:rStyle w:val="EstilosubindicePARAPROCEDCar"/>
            <w:rFonts w:cs="Arial"/>
            <w:sz w:val="22"/>
            <w:szCs w:val="22"/>
          </w:rPr>
          <w:t>u</w:t>
        </w:r>
        <w:proofErr w:type="spellEnd"/>
        <w:r w:rsidRPr="004973A6">
          <w:rPr>
            <w:rStyle w:val="Estilo11pto"/>
          </w:rPr>
          <w:t xml:space="preserve"> × </w:t>
        </w:r>
      </w:ins>
      <w:proofErr w:type="spellStart"/>
      <w:ins w:id="325" w:author="LIQ Elena" w:date="2021-02-18T16:42:00Z">
        <w:r w:rsidR="00E8049D" w:rsidRPr="004973A6">
          <w:rPr>
            <w:rStyle w:val="Estilo11pto"/>
          </w:rPr>
          <w:t>máx</w:t>
        </w:r>
        <w:proofErr w:type="spellEnd"/>
        <w:r w:rsidR="00E8049D" w:rsidRPr="004973A6">
          <w:rPr>
            <w:rStyle w:val="Estilo11pto"/>
          </w:rPr>
          <w:t xml:space="preserve"> (</w:t>
        </w:r>
        <w:r w:rsidR="00E8049D" w:rsidRPr="004973A6">
          <w:rPr>
            <w:rStyle w:val="Estilo11pto"/>
            <w:rFonts w:eastAsia="Arial" w:cs="Arial"/>
          </w:rPr>
          <w:t>PMTERPS, PMTERDS</w:t>
        </w:r>
      </w:ins>
      <w:ins w:id="326" w:author="LIQ" w:date="2021-03-24T12:20:00Z">
        <w:r w:rsidR="004E1788" w:rsidRPr="004973A6">
          <w:rPr>
            <w:rFonts w:cs="Arial"/>
            <w:sz w:val="22"/>
            <w:szCs w:val="22"/>
          </w:rPr>
          <w:t>Q</w:t>
        </w:r>
        <w:r w:rsidR="004E1788" w:rsidRPr="004973A6">
          <w:rPr>
            <w:rFonts w:cs="Arial"/>
            <w:sz w:val="22"/>
            <w:szCs w:val="22"/>
            <w:vertAlign w:val="subscript"/>
          </w:rPr>
          <w:t>0</w:t>
        </w:r>
      </w:ins>
      <w:ins w:id="327" w:author="LIQ Elena" w:date="2021-02-18T16:42:00Z">
        <w:r w:rsidR="00E8049D" w:rsidRPr="004973A6">
          <w:rPr>
            <w:rStyle w:val="Estilo11pto"/>
            <w:rFonts w:eastAsia="Arial" w:cs="Arial"/>
          </w:rPr>
          <w:t>)</w:t>
        </w:r>
      </w:ins>
      <w:ins w:id="328" w:author="LIQ Elena" w:date="2021-02-18T16:43:00Z">
        <w:r w:rsidR="00E8049D" w:rsidRPr="004973A6">
          <w:rPr>
            <w:rStyle w:val="Estilo11pto"/>
          </w:rPr>
          <w:t xml:space="preserve"> si </w:t>
        </w:r>
        <w:r w:rsidR="00E8049D" w:rsidRPr="004973A6">
          <w:rPr>
            <w:rStyle w:val="Estilo11pto"/>
            <w:rFonts w:eastAsia="Arial" w:cs="Arial"/>
          </w:rPr>
          <w:t>PMTERPS</w:t>
        </w:r>
      </w:ins>
      <w:ins w:id="329" w:author="LIQ" w:date="2021-03-24T15:27:00Z">
        <w:r w:rsidR="00C40B2D" w:rsidRPr="004973A6">
          <w:rPr>
            <w:rStyle w:val="Estilo11pto"/>
            <w:rFonts w:eastAsia="Arial" w:cs="Arial"/>
          </w:rPr>
          <w:t xml:space="preserve"> &gt;</w:t>
        </w:r>
      </w:ins>
      <w:ins w:id="330" w:author="LIQ" w:date="2021-03-24T15:38:00Z">
        <w:r w:rsidR="00B511F3">
          <w:rPr>
            <w:rStyle w:val="Estilo11pto"/>
            <w:rFonts w:eastAsia="Arial" w:cs="Arial"/>
          </w:rPr>
          <w:t xml:space="preserve"> </w:t>
        </w:r>
      </w:ins>
      <w:ins w:id="331" w:author="LIQ" w:date="2021-03-24T15:27:00Z">
        <w:r w:rsidR="00C40B2D" w:rsidRPr="004973A6">
          <w:rPr>
            <w:rStyle w:val="Estilo11pto"/>
            <w:rFonts w:eastAsia="Arial" w:cs="Arial"/>
          </w:rPr>
          <w:t xml:space="preserve">0 </w:t>
        </w:r>
      </w:ins>
      <w:proofErr w:type="spellStart"/>
      <w:ins w:id="332" w:author="LIQ" w:date="2021-03-26T09:39:00Z">
        <w:r w:rsidR="00DB5B7F">
          <w:rPr>
            <w:rStyle w:val="Estilo11pto"/>
            <w:rFonts w:eastAsia="Arial" w:cs="Arial"/>
          </w:rPr>
          <w:t>ó</w:t>
        </w:r>
      </w:ins>
      <w:proofErr w:type="spellEnd"/>
      <w:ins w:id="333" w:author="LIQ Elena" w:date="2021-02-18T16:43:00Z">
        <w:r w:rsidR="00E8049D" w:rsidRPr="00EB4DF6">
          <w:rPr>
            <w:rStyle w:val="Estilo11pto"/>
            <w:rFonts w:eastAsia="Arial" w:cs="Arial"/>
          </w:rPr>
          <w:t xml:space="preserve"> PMTERDS</w:t>
        </w:r>
      </w:ins>
      <w:ins w:id="334" w:author="LIQ" w:date="2021-03-24T12:20:00Z">
        <w:r w:rsidR="00073E3F" w:rsidRPr="00EB4DF6">
          <w:rPr>
            <w:rFonts w:cs="Arial"/>
            <w:sz w:val="22"/>
            <w:szCs w:val="22"/>
          </w:rPr>
          <w:t>Q</w:t>
        </w:r>
        <w:r w:rsidR="00073E3F" w:rsidRPr="00EB4DF6">
          <w:rPr>
            <w:rFonts w:cs="Arial"/>
            <w:sz w:val="22"/>
            <w:szCs w:val="22"/>
            <w:vertAlign w:val="subscript"/>
          </w:rPr>
          <w:t>0</w:t>
        </w:r>
      </w:ins>
      <w:ins w:id="335" w:author="LIQ Elena" w:date="2021-02-18T16:43:00Z">
        <w:r w:rsidR="00E8049D" w:rsidRPr="00EB4DF6">
          <w:rPr>
            <w:rStyle w:val="Estilo11pto"/>
            <w:rFonts w:eastAsia="Arial" w:cs="Arial"/>
          </w:rPr>
          <w:t xml:space="preserve"> </w:t>
        </w:r>
        <w:r w:rsidR="00E8049D" w:rsidRPr="00EB4DF6">
          <w:rPr>
            <w:rStyle w:val="Estilo11pto"/>
          </w:rPr>
          <w:t>&gt; 0</w:t>
        </w:r>
      </w:ins>
    </w:p>
    <w:p w14:paraId="69FFB8B2" w14:textId="7C0368BB" w:rsidR="006C5A8C" w:rsidRPr="00EB4DF6" w:rsidRDefault="006C5A8C" w:rsidP="006C5A8C">
      <w:pPr>
        <w:ind w:left="142"/>
        <w:rPr>
          <w:ins w:id="336" w:author="LIQ Elena" w:date="2021-02-18T16:43:00Z"/>
          <w:rStyle w:val="Estilo11pto"/>
        </w:rPr>
      </w:pPr>
      <w:proofErr w:type="spellStart"/>
      <w:ins w:id="337" w:author="LIQ Elena" w:date="2021-02-18T16:43:00Z">
        <w:r w:rsidRPr="00EB4DF6">
          <w:rPr>
            <w:rStyle w:val="Estilo11pto"/>
          </w:rPr>
          <w:t>OPTERMER</w:t>
        </w:r>
        <w:r w:rsidRPr="00EB4DF6">
          <w:rPr>
            <w:rStyle w:val="EstilosubindicePARAPROCEDCar"/>
            <w:rFonts w:cs="Arial"/>
            <w:sz w:val="22"/>
            <w:szCs w:val="22"/>
          </w:rPr>
          <w:t>u</w:t>
        </w:r>
        <w:proofErr w:type="spellEnd"/>
        <w:r w:rsidRPr="00EB4DF6">
          <w:rPr>
            <w:rStyle w:val="Estilo11pto"/>
          </w:rPr>
          <w:t xml:space="preserve"> = 0</w:t>
        </w:r>
      </w:ins>
      <w:ins w:id="338" w:author="LIQ Elena" w:date="2021-02-18T16:44:00Z">
        <w:r w:rsidRPr="00EB4DF6">
          <w:rPr>
            <w:rStyle w:val="Estilo11pto"/>
          </w:rPr>
          <w:t>,85</w:t>
        </w:r>
      </w:ins>
      <w:ins w:id="339" w:author="LIQ Elena" w:date="2021-02-18T16:43:00Z">
        <w:r w:rsidRPr="00EB4DF6">
          <w:rPr>
            <w:rStyle w:val="Estilo11pto"/>
          </w:rPr>
          <w:t xml:space="preserve"> </w:t>
        </w:r>
      </w:ins>
      <w:ins w:id="340" w:author="LIQ Elena" w:date="2021-02-18T16:46:00Z">
        <w:r w:rsidR="001570C9" w:rsidRPr="00EB4DF6">
          <w:rPr>
            <w:rStyle w:val="Estilo11pto"/>
          </w:rPr>
          <w:t>×</w:t>
        </w:r>
      </w:ins>
      <w:ins w:id="341" w:author="LIQ Elena" w:date="2021-02-18T16:43:00Z">
        <w:r w:rsidRPr="00EB4DF6">
          <w:rPr>
            <w:rStyle w:val="Estilo11pto"/>
          </w:rPr>
          <w:t xml:space="preserve"> </w:t>
        </w:r>
        <w:proofErr w:type="spellStart"/>
        <w:r w:rsidRPr="00EB4DF6">
          <w:rPr>
            <w:rStyle w:val="Estilo11pto"/>
          </w:rPr>
          <w:t>ETERMERS</w:t>
        </w:r>
        <w:r w:rsidRPr="00EB4DF6">
          <w:rPr>
            <w:rStyle w:val="EstilosubindicePARAPROCEDCar"/>
            <w:rFonts w:cs="Arial"/>
            <w:sz w:val="22"/>
            <w:szCs w:val="22"/>
          </w:rPr>
          <w:t>u</w:t>
        </w:r>
        <w:proofErr w:type="spellEnd"/>
        <w:r w:rsidRPr="00EB4DF6">
          <w:rPr>
            <w:rStyle w:val="Estilo11pto"/>
          </w:rPr>
          <w:t xml:space="preserve"> × </w:t>
        </w:r>
      </w:ins>
      <w:proofErr w:type="spellStart"/>
      <w:ins w:id="342" w:author="LIQ Elena" w:date="2021-02-18T16:44:00Z">
        <w:r w:rsidR="000B6FFB" w:rsidRPr="00EB4DF6">
          <w:rPr>
            <w:rStyle w:val="Estilo11pto"/>
          </w:rPr>
          <w:t>m</w:t>
        </w:r>
      </w:ins>
      <w:ins w:id="343" w:author="LIQ" w:date="2021-03-24T15:07:00Z">
        <w:r w:rsidR="009A4624" w:rsidRPr="00EB4DF6">
          <w:rPr>
            <w:rStyle w:val="Estilo11pto"/>
          </w:rPr>
          <w:t>áx</w:t>
        </w:r>
      </w:ins>
      <w:proofErr w:type="spellEnd"/>
      <w:ins w:id="344" w:author="LIQ Elena" w:date="2021-02-18T16:44:00Z">
        <w:r w:rsidR="000B6FFB" w:rsidRPr="00EB4DF6">
          <w:rPr>
            <w:rStyle w:val="Estilo11pto"/>
          </w:rPr>
          <w:t xml:space="preserve"> (</w:t>
        </w:r>
        <w:r w:rsidR="000B6FFB" w:rsidRPr="00EB4DF6">
          <w:rPr>
            <w:rStyle w:val="Estilo11pto"/>
            <w:rFonts w:eastAsia="Arial" w:cs="Arial"/>
          </w:rPr>
          <w:t>PMTERPS, PMTERDS</w:t>
        </w:r>
      </w:ins>
      <w:ins w:id="345" w:author="LIQ" w:date="2021-03-24T12:21:00Z">
        <w:r w:rsidR="00073E3F" w:rsidRPr="00EB4DF6">
          <w:rPr>
            <w:rFonts w:cs="Arial"/>
            <w:sz w:val="22"/>
            <w:szCs w:val="22"/>
          </w:rPr>
          <w:t>Q</w:t>
        </w:r>
        <w:r w:rsidR="00073E3F" w:rsidRPr="00EB4DF6">
          <w:rPr>
            <w:rFonts w:cs="Arial"/>
            <w:sz w:val="22"/>
            <w:szCs w:val="22"/>
            <w:vertAlign w:val="subscript"/>
          </w:rPr>
          <w:t>0</w:t>
        </w:r>
      </w:ins>
      <w:ins w:id="346" w:author="LIQ Elena" w:date="2021-02-18T16:44:00Z">
        <w:r w:rsidR="000B6FFB" w:rsidRPr="00EB4DF6">
          <w:rPr>
            <w:rStyle w:val="Estilo11pto"/>
            <w:rFonts w:eastAsia="Arial" w:cs="Arial"/>
          </w:rPr>
          <w:t xml:space="preserve">) </w:t>
        </w:r>
        <w:r w:rsidR="000B6FFB" w:rsidRPr="00EB4DF6">
          <w:rPr>
            <w:rStyle w:val="Estilo11pto"/>
          </w:rPr>
          <w:t xml:space="preserve">si </w:t>
        </w:r>
        <w:r w:rsidR="000B6FFB" w:rsidRPr="00EB4DF6">
          <w:rPr>
            <w:rStyle w:val="Estilo11pto"/>
            <w:rFonts w:eastAsia="Arial" w:cs="Arial"/>
          </w:rPr>
          <w:t>PMTERPS</w:t>
        </w:r>
      </w:ins>
      <w:ins w:id="347" w:author="LIQ" w:date="2021-03-24T15:32:00Z">
        <w:r w:rsidR="00EB4DF6" w:rsidRPr="00EB4DF6">
          <w:rPr>
            <w:rStyle w:val="Estilo11pto"/>
            <w:rFonts w:eastAsia="Arial" w:cs="Arial"/>
          </w:rPr>
          <w:t xml:space="preserve"> &lt;</w:t>
        </w:r>
      </w:ins>
      <w:ins w:id="348" w:author="LIQ" w:date="2021-03-24T15:38:00Z">
        <w:r w:rsidR="00B511F3">
          <w:rPr>
            <w:rStyle w:val="Estilo11pto"/>
            <w:rFonts w:eastAsia="Arial" w:cs="Arial"/>
          </w:rPr>
          <w:t xml:space="preserve"> </w:t>
        </w:r>
      </w:ins>
      <w:ins w:id="349" w:author="LIQ" w:date="2021-03-24T15:32:00Z">
        <w:r w:rsidR="00EB4DF6" w:rsidRPr="00EB4DF6">
          <w:rPr>
            <w:rStyle w:val="Estilo11pto"/>
            <w:rFonts w:eastAsia="Arial" w:cs="Arial"/>
          </w:rPr>
          <w:t>0</w:t>
        </w:r>
      </w:ins>
      <w:ins w:id="350" w:author="LIQ Elena" w:date="2021-02-18T16:44:00Z">
        <w:r w:rsidR="000B6FFB" w:rsidRPr="00EB4DF6">
          <w:rPr>
            <w:rStyle w:val="Estilo11pto"/>
            <w:rFonts w:eastAsia="Arial" w:cs="Arial"/>
          </w:rPr>
          <w:t xml:space="preserve"> </w:t>
        </w:r>
      </w:ins>
      <w:ins w:id="351" w:author="LIQ" w:date="2021-03-24T15:33:00Z">
        <w:r w:rsidR="00EB4DF6" w:rsidRPr="00EB4DF6">
          <w:rPr>
            <w:rStyle w:val="Estilo11pto"/>
            <w:rFonts w:eastAsia="Arial" w:cs="Arial"/>
          </w:rPr>
          <w:t>y</w:t>
        </w:r>
        <w:r w:rsidR="00EB4DF6">
          <w:rPr>
            <w:rStyle w:val="Estilo11pto"/>
            <w:rFonts w:eastAsia="Arial" w:cs="Arial"/>
          </w:rPr>
          <w:t xml:space="preserve"> </w:t>
        </w:r>
      </w:ins>
      <w:ins w:id="352" w:author="LIQ Elena" w:date="2021-02-18T16:44:00Z">
        <w:r w:rsidR="000B6FFB" w:rsidRPr="00EB4DF6">
          <w:rPr>
            <w:rStyle w:val="Estilo11pto"/>
            <w:rFonts w:eastAsia="Arial" w:cs="Arial"/>
          </w:rPr>
          <w:t>PMTERDS</w:t>
        </w:r>
      </w:ins>
      <w:ins w:id="353" w:author="LIQ" w:date="2021-03-24T12:21:00Z">
        <w:r w:rsidR="00073E3F" w:rsidRPr="00EB4DF6">
          <w:rPr>
            <w:rFonts w:cs="Arial"/>
            <w:sz w:val="22"/>
            <w:szCs w:val="22"/>
          </w:rPr>
          <w:t>Q</w:t>
        </w:r>
        <w:r w:rsidR="00073E3F" w:rsidRPr="00EB4DF6">
          <w:rPr>
            <w:rFonts w:cs="Arial"/>
            <w:sz w:val="22"/>
            <w:szCs w:val="22"/>
            <w:vertAlign w:val="subscript"/>
          </w:rPr>
          <w:t>0</w:t>
        </w:r>
      </w:ins>
      <w:ins w:id="354" w:author="LIQ Elena" w:date="2021-02-18T16:44:00Z">
        <w:r w:rsidR="000B6FFB" w:rsidRPr="00EB4DF6">
          <w:rPr>
            <w:rStyle w:val="Estilo11pto"/>
            <w:rFonts w:eastAsia="Arial" w:cs="Arial"/>
          </w:rPr>
          <w:t xml:space="preserve"> </w:t>
        </w:r>
        <w:r w:rsidR="000B6FFB" w:rsidRPr="00EB4DF6">
          <w:rPr>
            <w:rStyle w:val="Estilo11pto"/>
          </w:rPr>
          <w:t>&lt; 0</w:t>
        </w:r>
      </w:ins>
    </w:p>
    <w:p w14:paraId="21F8D172" w14:textId="4399452D" w:rsidR="000C5268" w:rsidRPr="00E8049D" w:rsidDel="006C5A8C" w:rsidRDefault="000C5268" w:rsidP="006E7271">
      <w:pPr>
        <w:ind w:left="142"/>
        <w:rPr>
          <w:ins w:id="355" w:author="LIQ" w:date="2021-02-08T20:12:00Z"/>
          <w:del w:id="356" w:author="LIQ Elena" w:date="2021-02-18T16:43:00Z"/>
          <w:rStyle w:val="Estilo11pto"/>
          <w:lang w:val="en-US"/>
        </w:rPr>
      </w:pPr>
    </w:p>
    <w:p w14:paraId="31FA6BA7" w14:textId="77777777" w:rsidR="006E7271" w:rsidRPr="00A828EA" w:rsidRDefault="006E7271" w:rsidP="006E7271">
      <w:pPr>
        <w:ind w:left="426" w:hanging="284"/>
        <w:rPr>
          <w:ins w:id="357" w:author="LIQ" w:date="2021-02-08T19:40:00Z"/>
          <w:rStyle w:val="Estilo11pto"/>
        </w:rPr>
      </w:pPr>
      <w:ins w:id="358" w:author="LIQ" w:date="2021-02-08T19:40:00Z">
        <w:r w:rsidRPr="00A828EA">
          <w:rPr>
            <w:rStyle w:val="Estilo11pto"/>
          </w:rPr>
          <w:t>donde:</w:t>
        </w:r>
      </w:ins>
    </w:p>
    <w:p w14:paraId="6F00B4A4" w14:textId="0867073D" w:rsidR="006E7271" w:rsidRPr="0019150B" w:rsidRDefault="006E7271" w:rsidP="006E7271">
      <w:pPr>
        <w:numPr>
          <w:ilvl w:val="12"/>
          <w:numId w:val="0"/>
        </w:numPr>
        <w:tabs>
          <w:tab w:val="left" w:pos="1985"/>
        </w:tabs>
        <w:ind w:left="2552" w:hanging="2410"/>
        <w:rPr>
          <w:ins w:id="359" w:author="LIQ" w:date="2021-02-08T19:40:00Z"/>
          <w:rStyle w:val="Estilo11pto"/>
        </w:rPr>
      </w:pPr>
      <w:proofErr w:type="spellStart"/>
      <w:ins w:id="360" w:author="LIQ" w:date="2021-02-08T19:40:00Z">
        <w:r w:rsidRPr="0019150B">
          <w:rPr>
            <w:rStyle w:val="Estilo11pto"/>
          </w:rPr>
          <w:t>ETER</w:t>
        </w:r>
      </w:ins>
      <w:ins w:id="361" w:author="LIQ" w:date="2021-02-08T20:05:00Z">
        <w:r w:rsidR="00E70874">
          <w:rPr>
            <w:rStyle w:val="Estilo11pto"/>
          </w:rPr>
          <w:t>MER</w:t>
        </w:r>
      </w:ins>
      <w:ins w:id="362" w:author="LIQ" w:date="2021-02-08T19:40:00Z">
        <w:r w:rsidRPr="0019150B">
          <w:rPr>
            <w:rStyle w:val="Estilo11pto"/>
          </w:rPr>
          <w:t>S</w:t>
        </w:r>
        <w:r w:rsidRPr="006604E5">
          <w:rPr>
            <w:rStyle w:val="EstilosubindicePARAPROCEDCar"/>
            <w:rFonts w:cs="Arial"/>
            <w:sz w:val="22"/>
            <w:szCs w:val="22"/>
          </w:rPr>
          <w:t>u</w:t>
        </w:r>
        <w:proofErr w:type="spellEnd"/>
        <w:r w:rsidRPr="006604E5">
          <w:rPr>
            <w:rStyle w:val="EstilosubindicePARAPROCEDCar"/>
            <w:rFonts w:cs="Arial"/>
            <w:sz w:val="22"/>
            <w:szCs w:val="22"/>
          </w:rPr>
          <w:tab/>
        </w:r>
        <w:r w:rsidRPr="0019150B">
          <w:rPr>
            <w:rStyle w:val="Estilo11pto"/>
          </w:rPr>
          <w:t>=</w:t>
        </w:r>
        <w:r>
          <w:rPr>
            <w:rStyle w:val="Estilo11pto"/>
          </w:rPr>
          <w:t xml:space="preserve"> </w:t>
        </w:r>
        <w:r>
          <w:rPr>
            <w:rStyle w:val="Estilo11pto"/>
          </w:rPr>
          <w:tab/>
        </w:r>
        <w:r w:rsidRPr="0019150B">
          <w:rPr>
            <w:rStyle w:val="Estilo11pto"/>
          </w:rPr>
          <w:t>Energía terciaria asignada</w:t>
        </w:r>
        <w:r>
          <w:rPr>
            <w:rStyle w:val="Estilo11pto"/>
          </w:rPr>
          <w:t xml:space="preserve"> por </w:t>
        </w:r>
      </w:ins>
      <w:ins w:id="363" w:author="LIQ" w:date="2021-02-08T19:59:00Z">
        <w:r w:rsidR="00F71536">
          <w:rPr>
            <w:rStyle w:val="Estilo11pto"/>
          </w:rPr>
          <w:t>MER</w:t>
        </w:r>
      </w:ins>
      <w:ins w:id="364" w:author="LIQ" w:date="2021-02-08T19:40:00Z">
        <w:r w:rsidRPr="0019150B">
          <w:rPr>
            <w:rStyle w:val="Estilo11pto"/>
          </w:rPr>
          <w:t xml:space="preserve"> a subir a la unidad </w:t>
        </w:r>
        <w:r w:rsidRPr="006604E5">
          <w:rPr>
            <w:rFonts w:cs="Arial"/>
            <w:i/>
            <w:sz w:val="22"/>
            <w:szCs w:val="22"/>
          </w:rPr>
          <w:t>u.</w:t>
        </w:r>
        <w:r w:rsidRPr="0019150B">
          <w:rPr>
            <w:rStyle w:val="Estilo11pto"/>
          </w:rPr>
          <w:t xml:space="preserve"> </w:t>
        </w:r>
      </w:ins>
    </w:p>
    <w:p w14:paraId="2B5CD988" w14:textId="77777777" w:rsidR="00ED53CB" w:rsidRPr="00E05AA0" w:rsidRDefault="00ED53CB" w:rsidP="002D6C6C">
      <w:pPr>
        <w:tabs>
          <w:tab w:val="left" w:pos="1985"/>
        </w:tabs>
        <w:rPr>
          <w:ins w:id="365" w:author="LIQ" w:date="2021-02-08T20:13:00Z"/>
          <w:rStyle w:val="Estilo11pto"/>
        </w:rPr>
      </w:pPr>
    </w:p>
    <w:p w14:paraId="35E9C144" w14:textId="3312A44A" w:rsidR="0018300F" w:rsidRPr="0018300F" w:rsidRDefault="0018300F" w:rsidP="0018300F">
      <w:pPr>
        <w:ind w:left="142"/>
        <w:rPr>
          <w:ins w:id="366" w:author="LIQ" w:date="2021-02-08T20:21:00Z"/>
          <w:rFonts w:cs="Arial"/>
          <w:color w:val="000000" w:themeColor="text1"/>
          <w:sz w:val="22"/>
          <w:szCs w:val="22"/>
        </w:rPr>
      </w:pPr>
      <w:ins w:id="367" w:author="LIQ" w:date="2021-02-08T20:21:00Z">
        <w:r w:rsidRPr="0018300F">
          <w:rPr>
            <w:rFonts w:cs="Arial"/>
            <w:color w:val="000000" w:themeColor="text1"/>
            <w:sz w:val="22"/>
            <w:szCs w:val="22"/>
          </w:rPr>
          <w:t xml:space="preserve">En caso de no haber existido </w:t>
        </w:r>
      </w:ins>
      <w:ins w:id="368" w:author="LIQ" w:date="2021-03-24T12:23:00Z">
        <w:r w:rsidR="00EB4E7F">
          <w:rPr>
            <w:rFonts w:cs="Arial"/>
            <w:color w:val="000000" w:themeColor="text1"/>
            <w:sz w:val="22"/>
            <w:szCs w:val="22"/>
          </w:rPr>
          <w:t>asignación</w:t>
        </w:r>
      </w:ins>
      <w:ins w:id="369" w:author="LIQ" w:date="2021-02-08T20:21:00Z">
        <w:r w:rsidRPr="0018300F">
          <w:rPr>
            <w:rFonts w:cs="Arial"/>
            <w:color w:val="000000" w:themeColor="text1"/>
            <w:sz w:val="22"/>
            <w:szCs w:val="22"/>
          </w:rPr>
          <w:t xml:space="preserve"> en el periodo correspondiente, el precio de la asignación por MER será igual a 1,15 veces el </w:t>
        </w:r>
      </w:ins>
      <w:ins w:id="370" w:author="LIQ Elena" w:date="2021-02-18T16:45:00Z">
        <w:r w:rsidR="00A6338A">
          <w:rPr>
            <w:rFonts w:cs="Arial"/>
            <w:color w:val="000000" w:themeColor="text1"/>
            <w:sz w:val="22"/>
            <w:szCs w:val="22"/>
          </w:rPr>
          <w:t>valor</w:t>
        </w:r>
      </w:ins>
      <w:ins w:id="371" w:author="LIQ" w:date="2021-02-08T20:21:00Z">
        <w:r w:rsidRPr="0018300F">
          <w:rPr>
            <w:rFonts w:cs="Arial"/>
            <w:color w:val="000000" w:themeColor="text1"/>
            <w:sz w:val="22"/>
            <w:szCs w:val="22"/>
          </w:rPr>
          <w:t xml:space="preserve"> medio aritmético de los precios</w:t>
        </w:r>
      </w:ins>
      <w:ins w:id="372" w:author="LIQ" w:date="2021-03-15T12:12:00Z">
        <w:r w:rsidR="00D2364F">
          <w:rPr>
            <w:rFonts w:cs="Arial"/>
            <w:color w:val="000000" w:themeColor="text1"/>
            <w:sz w:val="22"/>
            <w:szCs w:val="22"/>
          </w:rPr>
          <w:t xml:space="preserve"> </w:t>
        </w:r>
      </w:ins>
      <w:ins w:id="373" w:author="LIQ" w:date="2021-02-08T20:21:00Z">
        <w:r w:rsidRPr="0018300F">
          <w:rPr>
            <w:rFonts w:cs="Arial"/>
            <w:color w:val="000000" w:themeColor="text1"/>
            <w:sz w:val="22"/>
            <w:szCs w:val="22"/>
          </w:rPr>
          <w:t>de las activaciones programadas y directas a subir del mismo periodo de programación del último mes inmediatamente anterior</w:t>
        </w:r>
      </w:ins>
    </w:p>
    <w:p w14:paraId="5BD72801" w14:textId="77777777" w:rsidR="006E7271" w:rsidRPr="0018300F" w:rsidRDefault="006E7271" w:rsidP="006E7271">
      <w:pPr>
        <w:numPr>
          <w:ilvl w:val="12"/>
          <w:numId w:val="0"/>
        </w:numPr>
        <w:tabs>
          <w:tab w:val="left" w:pos="1985"/>
        </w:tabs>
        <w:ind w:left="176"/>
        <w:rPr>
          <w:ins w:id="374" w:author="LIQ" w:date="2021-02-08T19:40:00Z"/>
          <w:rFonts w:cs="Arial"/>
          <w:sz w:val="22"/>
          <w:szCs w:val="22"/>
        </w:rPr>
      </w:pPr>
    </w:p>
    <w:p w14:paraId="682691F1" w14:textId="5E14FCB1" w:rsidR="006E7271" w:rsidRDefault="00BC5A8D" w:rsidP="006E7271">
      <w:pPr>
        <w:pStyle w:val="BEGO"/>
        <w:numPr>
          <w:ilvl w:val="2"/>
          <w:numId w:val="21"/>
        </w:numPr>
        <w:ind w:left="851" w:hanging="709"/>
        <w:rPr>
          <w:ins w:id="375" w:author="LIQ" w:date="2021-02-08T19:40:00Z"/>
        </w:rPr>
      </w:pPr>
      <w:ins w:id="376" w:author="LIQ" w:date="2021-03-24T12:25:00Z">
        <w:r>
          <w:t>Asignaciones de regulació</w:t>
        </w:r>
      </w:ins>
      <w:ins w:id="377" w:author="LIQ" w:date="2021-03-24T12:26:00Z">
        <w:r>
          <w:t>n terciaria</w:t>
        </w:r>
      </w:ins>
      <w:ins w:id="378" w:author="LIQ" w:date="2021-02-08T19:40:00Z">
        <w:r w:rsidR="006E7271">
          <w:t xml:space="preserve"> </w:t>
        </w:r>
      </w:ins>
      <w:ins w:id="379" w:author="LIQ" w:date="2021-02-08T19:43:00Z">
        <w:r w:rsidR="003E0B2B">
          <w:t>por MER</w:t>
        </w:r>
      </w:ins>
      <w:ins w:id="380" w:author="LIQ" w:date="2021-02-08T19:40:00Z">
        <w:r w:rsidR="006E7271">
          <w:t xml:space="preserve"> a bajar.</w:t>
        </w:r>
      </w:ins>
    </w:p>
    <w:p w14:paraId="2AB9B3C0" w14:textId="77777777" w:rsidR="006E7271" w:rsidRPr="006604E5" w:rsidRDefault="006E7271" w:rsidP="006E7271">
      <w:pPr>
        <w:spacing w:after="0"/>
        <w:rPr>
          <w:ins w:id="381" w:author="LIQ" w:date="2021-02-08T19:40:00Z"/>
          <w:rFonts w:cs="Arial"/>
          <w:sz w:val="22"/>
          <w:szCs w:val="22"/>
        </w:rPr>
      </w:pPr>
    </w:p>
    <w:p w14:paraId="0C4B28C8" w14:textId="2A54B542" w:rsidR="00F845D9" w:rsidRPr="0019150B" w:rsidRDefault="00F845D9" w:rsidP="00F845D9">
      <w:pPr>
        <w:ind w:left="142"/>
        <w:rPr>
          <w:ins w:id="382" w:author="LIQ" w:date="2021-02-08T20:22:00Z"/>
          <w:rStyle w:val="Estilo11pto"/>
        </w:rPr>
      </w:pPr>
      <w:ins w:id="383" w:author="LIQ" w:date="2021-02-08T20:22:00Z">
        <w:r w:rsidRPr="4180549A">
          <w:rPr>
            <w:rFonts w:cs="Arial"/>
            <w:color w:val="000000" w:themeColor="text1"/>
            <w:sz w:val="22"/>
            <w:szCs w:val="22"/>
          </w:rPr>
          <w:t xml:space="preserve">La asignación de energía a </w:t>
        </w:r>
        <w:r>
          <w:rPr>
            <w:rFonts w:cs="Arial"/>
            <w:color w:val="000000" w:themeColor="text1"/>
            <w:sz w:val="22"/>
            <w:szCs w:val="22"/>
          </w:rPr>
          <w:t>bajar</w:t>
        </w:r>
        <w:r w:rsidRPr="4180549A">
          <w:rPr>
            <w:rFonts w:cs="Arial"/>
            <w:color w:val="000000" w:themeColor="text1"/>
            <w:sz w:val="22"/>
            <w:szCs w:val="22"/>
          </w:rPr>
          <w:t xml:space="preserve"> </w:t>
        </w:r>
        <w:r>
          <w:rPr>
            <w:rFonts w:cs="Arial"/>
            <w:color w:val="000000" w:themeColor="text1"/>
            <w:sz w:val="22"/>
            <w:szCs w:val="22"/>
          </w:rPr>
          <w:t xml:space="preserve">por MER </w:t>
        </w:r>
        <w:r w:rsidRPr="4180549A">
          <w:rPr>
            <w:rFonts w:cs="Arial"/>
            <w:color w:val="000000" w:themeColor="text1"/>
            <w:sz w:val="22"/>
            <w:szCs w:val="22"/>
          </w:rPr>
          <w:t xml:space="preserve">da lugar a </w:t>
        </w:r>
      </w:ins>
      <w:ins w:id="384" w:author="LIQ" w:date="2021-02-08T20:23:00Z">
        <w:r>
          <w:rPr>
            <w:rFonts w:cs="Arial"/>
            <w:color w:val="000000" w:themeColor="text1"/>
            <w:sz w:val="22"/>
            <w:szCs w:val="22"/>
          </w:rPr>
          <w:t>una obligación de pago</w:t>
        </w:r>
      </w:ins>
      <w:ins w:id="385" w:author="LIQ" w:date="2021-02-08T20:22:00Z">
        <w:r w:rsidRPr="4180549A">
          <w:rPr>
            <w:rFonts w:cs="Arial"/>
            <w:color w:val="000000" w:themeColor="text1"/>
            <w:sz w:val="22"/>
            <w:szCs w:val="22"/>
          </w:rPr>
          <w:t xml:space="preserve"> para cada unidad que se calcula según la fórmula siguiente</w:t>
        </w:r>
        <w:r w:rsidRPr="4180549A">
          <w:rPr>
            <w:rFonts w:cs="Arial"/>
            <w:i/>
            <w:iCs/>
            <w:color w:val="000000" w:themeColor="text1"/>
            <w:sz w:val="22"/>
            <w:szCs w:val="22"/>
          </w:rPr>
          <w:t xml:space="preserve">:  </w:t>
        </w:r>
      </w:ins>
    </w:p>
    <w:p w14:paraId="3A683BED" w14:textId="62D7E2BE" w:rsidR="00F845D9" w:rsidRPr="000E721B" w:rsidRDefault="00F845D9" w:rsidP="00F845D9">
      <w:pPr>
        <w:ind w:left="142"/>
        <w:rPr>
          <w:ins w:id="386" w:author="LIQ Elena" w:date="2021-02-18T16:48:00Z"/>
          <w:rStyle w:val="Estilo11pto"/>
          <w:lang w:val="fr-FR"/>
        </w:rPr>
      </w:pPr>
      <w:proofErr w:type="spellStart"/>
      <w:ins w:id="387" w:author="LIQ" w:date="2021-02-08T20:23:00Z">
        <w:r w:rsidRPr="000E721B">
          <w:rPr>
            <w:rStyle w:val="Estilo11pto"/>
            <w:lang w:val="fr-FR"/>
          </w:rPr>
          <w:t>OP</w:t>
        </w:r>
      </w:ins>
      <w:ins w:id="388" w:author="LIQ" w:date="2021-02-08T20:22:00Z">
        <w:r w:rsidRPr="000E721B">
          <w:rPr>
            <w:rStyle w:val="Estilo11pto"/>
            <w:lang w:val="fr-FR"/>
          </w:rPr>
          <w:t>TERMER</w:t>
        </w:r>
        <w:r w:rsidRPr="000E721B">
          <w:rPr>
            <w:rStyle w:val="EstilosubindicePARAPROCEDCar"/>
            <w:rFonts w:cs="Arial"/>
            <w:sz w:val="22"/>
            <w:szCs w:val="22"/>
            <w:lang w:val="fr-FR"/>
          </w:rPr>
          <w:t>u</w:t>
        </w:r>
        <w:proofErr w:type="spellEnd"/>
        <w:r w:rsidRPr="000E721B">
          <w:rPr>
            <w:rStyle w:val="Estilo11pto"/>
            <w:lang w:val="fr-FR"/>
          </w:rPr>
          <w:t xml:space="preserve"> = </w:t>
        </w:r>
      </w:ins>
      <w:ins w:id="389" w:author="LIQ Elena" w:date="2021-02-18T16:47:00Z">
        <w:r w:rsidR="00F5476A" w:rsidRPr="000E721B">
          <w:rPr>
            <w:rStyle w:val="Estilo11pto"/>
            <w:lang w:val="fr-FR"/>
          </w:rPr>
          <w:t xml:space="preserve">0,85 </w:t>
        </w:r>
      </w:ins>
      <w:ins w:id="390" w:author="LIQ Elena" w:date="2021-02-18T16:48:00Z">
        <w:r w:rsidR="00F5476A" w:rsidRPr="000E721B">
          <w:rPr>
            <w:rStyle w:val="Estilo11pto"/>
            <w:lang w:val="fr-FR"/>
          </w:rPr>
          <w:t xml:space="preserve">× </w:t>
        </w:r>
      </w:ins>
      <w:proofErr w:type="spellStart"/>
      <w:ins w:id="391" w:author="LIQ" w:date="2021-02-08T20:22:00Z">
        <w:r w:rsidRPr="000E721B">
          <w:rPr>
            <w:rStyle w:val="Estilo11pto"/>
            <w:lang w:val="fr-FR"/>
          </w:rPr>
          <w:t>ETERMER</w:t>
        </w:r>
      </w:ins>
      <w:ins w:id="392" w:author="LIQ" w:date="2021-02-08T20:23:00Z">
        <w:r w:rsidR="00E74555" w:rsidRPr="000E721B">
          <w:rPr>
            <w:rStyle w:val="Estilo11pto"/>
            <w:lang w:val="fr-FR"/>
          </w:rPr>
          <w:t>B</w:t>
        </w:r>
      </w:ins>
      <w:ins w:id="393" w:author="LIQ" w:date="2021-02-08T20:22:00Z">
        <w:r w:rsidRPr="000E721B">
          <w:rPr>
            <w:rStyle w:val="EstilosubindicePARAPROCEDCar"/>
            <w:rFonts w:cs="Arial"/>
            <w:sz w:val="22"/>
            <w:szCs w:val="22"/>
            <w:lang w:val="fr-FR"/>
          </w:rPr>
          <w:t>u</w:t>
        </w:r>
        <w:proofErr w:type="spellEnd"/>
        <w:r w:rsidRPr="000E721B">
          <w:rPr>
            <w:rStyle w:val="Estilo11pto"/>
            <w:lang w:val="fr-FR"/>
          </w:rPr>
          <w:t xml:space="preserve"> × </w:t>
        </w:r>
      </w:ins>
      <w:ins w:id="394" w:author="LIQ Elena" w:date="2021-02-18T16:48:00Z">
        <w:r w:rsidR="00F5476A" w:rsidRPr="000E721B">
          <w:rPr>
            <w:rStyle w:val="Estilo11pto"/>
            <w:lang w:val="fr-FR"/>
          </w:rPr>
          <w:t>m</w:t>
        </w:r>
      </w:ins>
      <w:ins w:id="395" w:author="LIQ" w:date="2021-03-24T15:14:00Z">
        <w:r w:rsidR="002549D5" w:rsidRPr="000E721B">
          <w:rPr>
            <w:rStyle w:val="Estilo11pto"/>
            <w:lang w:val="fr-FR"/>
          </w:rPr>
          <w:t>in</w:t>
        </w:r>
      </w:ins>
      <w:ins w:id="396" w:author="LIQ Elena" w:date="2021-02-18T16:48:00Z">
        <w:r w:rsidR="00F5476A" w:rsidRPr="000E721B">
          <w:rPr>
            <w:rStyle w:val="Estilo11pto"/>
            <w:lang w:val="fr-FR"/>
          </w:rPr>
          <w:t xml:space="preserve"> (</w:t>
        </w:r>
        <w:r w:rsidR="00F5476A" w:rsidRPr="000E721B">
          <w:rPr>
            <w:rStyle w:val="Estilo11pto"/>
            <w:rFonts w:eastAsia="Arial" w:cs="Arial"/>
            <w:lang w:val="fr-FR"/>
          </w:rPr>
          <w:t>PMTERPB, PMTERDB</w:t>
        </w:r>
      </w:ins>
      <w:ins w:id="397" w:author="LIQ" w:date="2021-03-24T12:27:00Z">
        <w:r w:rsidR="00787E42" w:rsidRPr="000E721B">
          <w:rPr>
            <w:rFonts w:cs="Arial"/>
            <w:sz w:val="22"/>
            <w:szCs w:val="22"/>
            <w:lang w:val="fr-FR"/>
          </w:rPr>
          <w:t>Q</w:t>
        </w:r>
        <w:r w:rsidR="00787E42" w:rsidRPr="000E721B">
          <w:rPr>
            <w:rFonts w:cs="Arial"/>
            <w:sz w:val="22"/>
            <w:szCs w:val="22"/>
            <w:vertAlign w:val="subscript"/>
            <w:lang w:val="fr-FR"/>
          </w:rPr>
          <w:t>0</w:t>
        </w:r>
      </w:ins>
      <w:ins w:id="398" w:author="LIQ Elena" w:date="2021-02-18T16:48:00Z">
        <w:r w:rsidR="00F5476A" w:rsidRPr="000E721B">
          <w:rPr>
            <w:rStyle w:val="Estilo11pto"/>
            <w:rFonts w:eastAsia="Arial" w:cs="Arial"/>
            <w:lang w:val="fr-FR"/>
          </w:rPr>
          <w:t xml:space="preserve">) </w:t>
        </w:r>
        <w:r w:rsidR="00F5476A" w:rsidRPr="000E721B">
          <w:rPr>
            <w:rStyle w:val="Estilo11pto"/>
            <w:lang w:val="fr-FR"/>
          </w:rPr>
          <w:t xml:space="preserve">si </w:t>
        </w:r>
        <w:r w:rsidR="00F5476A" w:rsidRPr="000E721B">
          <w:rPr>
            <w:rStyle w:val="Estilo11pto"/>
            <w:rFonts w:eastAsia="Arial" w:cs="Arial"/>
            <w:lang w:val="fr-FR"/>
          </w:rPr>
          <w:t>PMTERPB</w:t>
        </w:r>
      </w:ins>
      <w:ins w:id="399" w:author="LIQ" w:date="2021-03-24T15:41:00Z">
        <w:r w:rsidR="001F4DAA">
          <w:rPr>
            <w:rStyle w:val="Estilo11pto"/>
            <w:rFonts w:eastAsia="Arial" w:cs="Arial"/>
            <w:lang w:val="fr-FR"/>
          </w:rPr>
          <w:t xml:space="preserve"> </w:t>
        </w:r>
      </w:ins>
      <w:ins w:id="400" w:author="LIQ" w:date="2021-03-24T15:35:00Z">
        <w:r w:rsidR="00E20F01">
          <w:rPr>
            <w:rStyle w:val="Estilo11pto"/>
            <w:rFonts w:eastAsia="Arial" w:cs="Arial"/>
            <w:lang w:val="fr-FR"/>
          </w:rPr>
          <w:t>&gt;</w:t>
        </w:r>
      </w:ins>
      <w:ins w:id="401" w:author="LIQ" w:date="2021-03-25T08:40:00Z">
        <w:r w:rsidR="00F07DC0">
          <w:rPr>
            <w:rStyle w:val="Estilo11pto"/>
            <w:rFonts w:eastAsia="Arial" w:cs="Arial"/>
            <w:lang w:val="fr-FR"/>
          </w:rPr>
          <w:t xml:space="preserve"> </w:t>
        </w:r>
      </w:ins>
      <w:ins w:id="402" w:author="LIQ" w:date="2021-03-24T15:35:00Z">
        <w:r w:rsidR="00E20F01">
          <w:rPr>
            <w:rStyle w:val="Estilo11pto"/>
            <w:rFonts w:eastAsia="Arial" w:cs="Arial"/>
            <w:lang w:val="fr-FR"/>
          </w:rPr>
          <w:t xml:space="preserve">0 </w:t>
        </w:r>
      </w:ins>
      <w:ins w:id="403" w:author="LIQ" w:date="2021-03-26T09:40:00Z">
        <w:r w:rsidR="00F54355">
          <w:rPr>
            <w:rStyle w:val="Estilo11pto"/>
            <w:rFonts w:eastAsia="Arial" w:cs="Arial"/>
            <w:lang w:val="fr-FR"/>
          </w:rPr>
          <w:t>ó</w:t>
        </w:r>
      </w:ins>
      <w:ins w:id="404" w:author="LIQ Elena" w:date="2021-02-18T16:48:00Z">
        <w:r w:rsidR="00F5476A" w:rsidRPr="000E721B">
          <w:rPr>
            <w:rStyle w:val="Estilo11pto"/>
            <w:rFonts w:eastAsia="Arial" w:cs="Arial"/>
            <w:lang w:val="fr-FR"/>
          </w:rPr>
          <w:t xml:space="preserve"> PMTERDB</w:t>
        </w:r>
      </w:ins>
      <w:ins w:id="405" w:author="LIQ" w:date="2021-03-24T12:27:00Z">
        <w:r w:rsidR="00787E42" w:rsidRPr="000E721B">
          <w:rPr>
            <w:rFonts w:cs="Arial"/>
            <w:sz w:val="22"/>
            <w:szCs w:val="22"/>
            <w:lang w:val="fr-FR"/>
          </w:rPr>
          <w:t>Q</w:t>
        </w:r>
        <w:r w:rsidR="00787E42" w:rsidRPr="000E721B">
          <w:rPr>
            <w:rFonts w:cs="Arial"/>
            <w:sz w:val="22"/>
            <w:szCs w:val="22"/>
            <w:vertAlign w:val="subscript"/>
            <w:lang w:val="fr-FR"/>
          </w:rPr>
          <w:t>0</w:t>
        </w:r>
      </w:ins>
      <w:r w:rsidR="00F5476A" w:rsidRPr="000E721B">
        <w:rPr>
          <w:rStyle w:val="Estilo11pto"/>
          <w:rFonts w:eastAsia="Arial" w:cs="Arial"/>
          <w:lang w:val="fr-FR"/>
        </w:rPr>
        <w:t xml:space="preserve"> </w:t>
      </w:r>
      <w:ins w:id="406" w:author="LIQ Elena" w:date="2021-02-18T16:48:00Z">
        <w:r w:rsidR="00F5476A" w:rsidRPr="000E721B">
          <w:rPr>
            <w:rStyle w:val="Estilo11pto"/>
            <w:lang w:val="fr-FR"/>
          </w:rPr>
          <w:t>&gt; 0</w:t>
        </w:r>
      </w:ins>
      <w:r w:rsidRPr="000E721B">
        <w:rPr>
          <w:rStyle w:val="Estilo11pto"/>
          <w:lang w:val="fr-FR"/>
        </w:rPr>
        <w:t xml:space="preserve"> </w:t>
      </w:r>
    </w:p>
    <w:p w14:paraId="637D4AC9" w14:textId="20A56005" w:rsidR="0036574F" w:rsidRPr="000E721B" w:rsidDel="002D1063" w:rsidRDefault="0036574F" w:rsidP="0036574F">
      <w:pPr>
        <w:ind w:left="142"/>
        <w:rPr>
          <w:ins w:id="407" w:author="LIQ Elena" w:date="2021-02-18T16:48:00Z"/>
          <w:del w:id="408" w:author="LIQ" w:date="2021-03-29T16:48:00Z"/>
          <w:rStyle w:val="Estilo11pto"/>
          <w:lang w:val="fr-FR"/>
        </w:rPr>
      </w:pPr>
      <w:proofErr w:type="spellStart"/>
      <w:ins w:id="409" w:author="LIQ Elena" w:date="2021-02-18T16:48:00Z">
        <w:r w:rsidRPr="000E721B">
          <w:rPr>
            <w:rStyle w:val="Estilo11pto"/>
            <w:lang w:val="fr-FR"/>
          </w:rPr>
          <w:t>DCTERMER</w:t>
        </w:r>
        <w:r w:rsidRPr="000E721B">
          <w:rPr>
            <w:rStyle w:val="EstilosubindicePARAPROCEDCar"/>
            <w:rFonts w:cs="Arial"/>
            <w:sz w:val="22"/>
            <w:szCs w:val="22"/>
            <w:lang w:val="fr-FR"/>
          </w:rPr>
          <w:t>u</w:t>
        </w:r>
        <w:proofErr w:type="spellEnd"/>
        <w:r w:rsidRPr="000E721B">
          <w:rPr>
            <w:rStyle w:val="Estilo11pto"/>
            <w:lang w:val="fr-FR"/>
          </w:rPr>
          <w:t xml:space="preserve"> = 1,15 × </w:t>
        </w:r>
        <w:proofErr w:type="spellStart"/>
        <w:r w:rsidRPr="000E721B">
          <w:rPr>
            <w:rStyle w:val="Estilo11pto"/>
            <w:lang w:val="fr-FR"/>
          </w:rPr>
          <w:t>ETERMERB</w:t>
        </w:r>
        <w:r w:rsidRPr="000E721B">
          <w:rPr>
            <w:rStyle w:val="EstilosubindicePARAPROCEDCar"/>
            <w:rFonts w:cs="Arial"/>
            <w:sz w:val="22"/>
            <w:szCs w:val="22"/>
            <w:lang w:val="fr-FR"/>
          </w:rPr>
          <w:t>u</w:t>
        </w:r>
        <w:proofErr w:type="spellEnd"/>
        <w:r w:rsidRPr="000E721B">
          <w:rPr>
            <w:rStyle w:val="Estilo11pto"/>
            <w:lang w:val="fr-FR"/>
          </w:rPr>
          <w:t xml:space="preserve"> × </w:t>
        </w:r>
      </w:ins>
      <w:ins w:id="410" w:author="LIQ Elena" w:date="2021-02-18T16:49:00Z">
        <w:r w:rsidR="004E3E33" w:rsidRPr="000E721B">
          <w:rPr>
            <w:rStyle w:val="Estilo11pto"/>
            <w:lang w:val="fr-FR"/>
          </w:rPr>
          <w:t>m</w:t>
        </w:r>
      </w:ins>
      <w:ins w:id="411" w:author="LIQ" w:date="2021-03-24T12:34:00Z">
        <w:r w:rsidR="002C2D91" w:rsidRPr="000E721B">
          <w:rPr>
            <w:rStyle w:val="Estilo11pto"/>
            <w:lang w:val="fr-FR"/>
          </w:rPr>
          <w:t>in</w:t>
        </w:r>
      </w:ins>
      <w:ins w:id="412" w:author="LIQ Elena" w:date="2021-02-18T16:49:00Z">
        <w:r w:rsidR="004E3E33" w:rsidRPr="000E721B">
          <w:rPr>
            <w:rStyle w:val="Estilo11pto"/>
            <w:lang w:val="fr-FR"/>
          </w:rPr>
          <w:t xml:space="preserve"> (</w:t>
        </w:r>
        <w:r w:rsidR="004E3E33" w:rsidRPr="000E721B">
          <w:rPr>
            <w:rStyle w:val="Estilo11pto"/>
            <w:rFonts w:eastAsia="Arial" w:cs="Arial"/>
            <w:lang w:val="fr-FR"/>
          </w:rPr>
          <w:t>PMTERPB, PMTERDB</w:t>
        </w:r>
      </w:ins>
      <w:ins w:id="413" w:author="LIQ" w:date="2021-03-24T12:27:00Z">
        <w:r w:rsidR="00787E42" w:rsidRPr="000E721B">
          <w:rPr>
            <w:rFonts w:cs="Arial"/>
            <w:sz w:val="22"/>
            <w:szCs w:val="22"/>
            <w:lang w:val="fr-FR"/>
          </w:rPr>
          <w:t>Q</w:t>
        </w:r>
        <w:r w:rsidR="00787E42" w:rsidRPr="000E721B">
          <w:rPr>
            <w:rFonts w:cs="Arial"/>
            <w:sz w:val="22"/>
            <w:szCs w:val="22"/>
            <w:vertAlign w:val="subscript"/>
            <w:lang w:val="fr-FR"/>
          </w:rPr>
          <w:t>0</w:t>
        </w:r>
      </w:ins>
      <w:ins w:id="414" w:author="LIQ Elena" w:date="2021-02-18T16:49:00Z">
        <w:r w:rsidR="004E3E33" w:rsidRPr="000E721B">
          <w:rPr>
            <w:rStyle w:val="Estilo11pto"/>
            <w:rFonts w:eastAsia="Arial" w:cs="Arial"/>
            <w:lang w:val="fr-FR"/>
          </w:rPr>
          <w:t xml:space="preserve">) </w:t>
        </w:r>
        <w:r w:rsidR="004E3E33" w:rsidRPr="000E721B">
          <w:rPr>
            <w:rStyle w:val="Estilo11pto"/>
            <w:lang w:val="fr-FR"/>
          </w:rPr>
          <w:t xml:space="preserve">si </w:t>
        </w:r>
        <w:r w:rsidR="004E3E33" w:rsidRPr="000E721B">
          <w:rPr>
            <w:rStyle w:val="Estilo11pto"/>
            <w:rFonts w:eastAsia="Arial" w:cs="Arial"/>
            <w:lang w:val="fr-FR"/>
          </w:rPr>
          <w:t>PMTERPB</w:t>
        </w:r>
      </w:ins>
      <w:ins w:id="415" w:author="LIQ" w:date="2021-03-24T15:38:00Z">
        <w:r w:rsidR="00B511F3">
          <w:rPr>
            <w:rStyle w:val="Estilo11pto"/>
            <w:rFonts w:eastAsia="Arial" w:cs="Arial"/>
            <w:lang w:val="fr-FR"/>
          </w:rPr>
          <w:t xml:space="preserve"> </w:t>
        </w:r>
      </w:ins>
      <w:ins w:id="416" w:author="LIQ" w:date="2021-03-24T15:37:00Z">
        <w:r w:rsidR="00D73291">
          <w:rPr>
            <w:rStyle w:val="Estilo11pto"/>
            <w:rFonts w:eastAsia="Arial" w:cs="Arial"/>
            <w:lang w:val="fr-FR"/>
          </w:rPr>
          <w:t>&lt;</w:t>
        </w:r>
      </w:ins>
      <w:ins w:id="417" w:author="LIQ" w:date="2021-03-24T15:38:00Z">
        <w:r w:rsidR="00B511F3">
          <w:rPr>
            <w:rStyle w:val="Estilo11pto"/>
            <w:rFonts w:eastAsia="Arial" w:cs="Arial"/>
            <w:lang w:val="fr-FR"/>
          </w:rPr>
          <w:t xml:space="preserve"> </w:t>
        </w:r>
      </w:ins>
      <w:ins w:id="418" w:author="LIQ" w:date="2021-03-24T15:37:00Z">
        <w:r w:rsidR="00D73291">
          <w:rPr>
            <w:rStyle w:val="Estilo11pto"/>
            <w:rFonts w:eastAsia="Arial" w:cs="Arial"/>
            <w:lang w:val="fr-FR"/>
          </w:rPr>
          <w:t xml:space="preserve">0 y </w:t>
        </w:r>
      </w:ins>
      <w:ins w:id="419" w:author="LIQ Elena" w:date="2021-02-18T16:49:00Z">
        <w:del w:id="420" w:author="LIQ" w:date="2021-03-24T15:38:00Z">
          <w:r w:rsidR="004E3E33" w:rsidRPr="000E721B" w:rsidDel="00B511F3">
            <w:rPr>
              <w:rStyle w:val="Estilo11pto"/>
              <w:rFonts w:eastAsia="Arial" w:cs="Arial"/>
              <w:lang w:val="fr-FR"/>
            </w:rPr>
            <w:delText xml:space="preserve"> </w:delText>
          </w:r>
        </w:del>
        <w:r w:rsidR="004E3E33" w:rsidRPr="000E721B">
          <w:rPr>
            <w:rStyle w:val="Estilo11pto"/>
            <w:rFonts w:eastAsia="Arial" w:cs="Arial"/>
            <w:lang w:val="fr-FR"/>
          </w:rPr>
          <w:t>PMTERDB</w:t>
        </w:r>
      </w:ins>
      <w:ins w:id="421" w:author="LIQ" w:date="2021-03-24T12:27:00Z">
        <w:r w:rsidR="00787E42" w:rsidRPr="000E721B">
          <w:rPr>
            <w:rFonts w:cs="Arial"/>
            <w:sz w:val="22"/>
            <w:szCs w:val="22"/>
            <w:lang w:val="fr-FR"/>
          </w:rPr>
          <w:t>Q</w:t>
        </w:r>
        <w:r w:rsidR="00787E42" w:rsidRPr="000E721B">
          <w:rPr>
            <w:rFonts w:cs="Arial"/>
            <w:sz w:val="22"/>
            <w:szCs w:val="22"/>
            <w:vertAlign w:val="subscript"/>
            <w:lang w:val="fr-FR"/>
          </w:rPr>
          <w:t>0</w:t>
        </w:r>
      </w:ins>
      <w:ins w:id="422" w:author="LIQ" w:date="2021-03-24T15:38:00Z">
        <w:r w:rsidR="00B511F3">
          <w:rPr>
            <w:rFonts w:eastAsia="Arial" w:cs="Arial"/>
            <w:sz w:val="22"/>
            <w:szCs w:val="22"/>
            <w:vertAlign w:val="subscript"/>
            <w:lang w:val="fr-FR"/>
          </w:rPr>
          <w:t xml:space="preserve"> </w:t>
        </w:r>
      </w:ins>
      <w:ins w:id="423" w:author="LIQ Elena" w:date="2021-02-18T16:49:00Z">
        <w:r w:rsidR="004E3E33" w:rsidRPr="000E721B">
          <w:rPr>
            <w:rStyle w:val="Estilo11pto"/>
            <w:lang w:val="fr-FR"/>
          </w:rPr>
          <w:t>&lt; 0</w:t>
        </w:r>
      </w:ins>
    </w:p>
    <w:p w14:paraId="08EF6834" w14:textId="77777777" w:rsidR="0036574F" w:rsidRPr="000E721B" w:rsidRDefault="0036574F" w:rsidP="002D1063">
      <w:pPr>
        <w:ind w:left="142"/>
        <w:rPr>
          <w:ins w:id="424" w:author="LIQ" w:date="2021-02-08T20:22:00Z"/>
          <w:rStyle w:val="Estilo11pto"/>
          <w:lang w:val="fr-FR"/>
        </w:rPr>
      </w:pPr>
    </w:p>
    <w:p w14:paraId="4BCFC093" w14:textId="77777777" w:rsidR="00F845D9" w:rsidRPr="00A828EA" w:rsidRDefault="00F845D9" w:rsidP="00F845D9">
      <w:pPr>
        <w:ind w:left="426" w:hanging="284"/>
        <w:rPr>
          <w:ins w:id="425" w:author="LIQ" w:date="2021-02-08T20:22:00Z"/>
          <w:rStyle w:val="Estilo11pto"/>
        </w:rPr>
      </w:pPr>
      <w:ins w:id="426" w:author="LIQ" w:date="2021-02-08T20:22:00Z">
        <w:r w:rsidRPr="00A828EA">
          <w:rPr>
            <w:rStyle w:val="Estilo11pto"/>
          </w:rPr>
          <w:t>donde:</w:t>
        </w:r>
      </w:ins>
    </w:p>
    <w:p w14:paraId="7C1B9A32" w14:textId="6834E4F6" w:rsidR="00F845D9" w:rsidRPr="0019150B" w:rsidRDefault="00F845D9" w:rsidP="00F845D9">
      <w:pPr>
        <w:numPr>
          <w:ilvl w:val="12"/>
          <w:numId w:val="0"/>
        </w:numPr>
        <w:tabs>
          <w:tab w:val="left" w:pos="1985"/>
        </w:tabs>
        <w:ind w:left="2552" w:hanging="2410"/>
        <w:rPr>
          <w:ins w:id="427" w:author="LIQ" w:date="2021-02-08T20:22:00Z"/>
          <w:rStyle w:val="Estilo11pto"/>
        </w:rPr>
      </w:pPr>
      <w:proofErr w:type="spellStart"/>
      <w:ins w:id="428" w:author="LIQ" w:date="2021-02-08T20:22:00Z">
        <w:r w:rsidRPr="0019150B">
          <w:rPr>
            <w:rStyle w:val="Estilo11pto"/>
          </w:rPr>
          <w:t>ETER</w:t>
        </w:r>
        <w:r>
          <w:rPr>
            <w:rStyle w:val="Estilo11pto"/>
          </w:rPr>
          <w:t>MER</w:t>
        </w:r>
      </w:ins>
      <w:ins w:id="429" w:author="LIQ" w:date="2021-02-08T20:23:00Z">
        <w:r w:rsidR="00E74555">
          <w:rPr>
            <w:rStyle w:val="Estilo11pto"/>
          </w:rPr>
          <w:t>B</w:t>
        </w:r>
      </w:ins>
      <w:ins w:id="430" w:author="LIQ" w:date="2021-02-08T20:22:00Z">
        <w:r w:rsidRPr="006604E5">
          <w:rPr>
            <w:rStyle w:val="EstilosubindicePARAPROCEDCar"/>
            <w:rFonts w:cs="Arial"/>
            <w:sz w:val="22"/>
            <w:szCs w:val="22"/>
          </w:rPr>
          <w:t>u</w:t>
        </w:r>
        <w:proofErr w:type="spellEnd"/>
        <w:r w:rsidRPr="006604E5">
          <w:rPr>
            <w:rStyle w:val="EstilosubindicePARAPROCEDCar"/>
            <w:rFonts w:cs="Arial"/>
            <w:sz w:val="22"/>
            <w:szCs w:val="22"/>
          </w:rPr>
          <w:tab/>
        </w:r>
        <w:r w:rsidRPr="0019150B">
          <w:rPr>
            <w:rStyle w:val="Estilo11pto"/>
          </w:rPr>
          <w:t>=</w:t>
        </w:r>
        <w:r>
          <w:rPr>
            <w:rStyle w:val="Estilo11pto"/>
          </w:rPr>
          <w:t xml:space="preserve"> </w:t>
        </w:r>
        <w:r>
          <w:rPr>
            <w:rStyle w:val="Estilo11pto"/>
          </w:rPr>
          <w:tab/>
        </w:r>
        <w:r w:rsidRPr="0019150B">
          <w:rPr>
            <w:rStyle w:val="Estilo11pto"/>
          </w:rPr>
          <w:t>Energía terciaria asignada</w:t>
        </w:r>
        <w:r>
          <w:rPr>
            <w:rStyle w:val="Estilo11pto"/>
          </w:rPr>
          <w:t xml:space="preserve"> por MER</w:t>
        </w:r>
        <w:r w:rsidRPr="0019150B">
          <w:rPr>
            <w:rStyle w:val="Estilo11pto"/>
          </w:rPr>
          <w:t xml:space="preserve"> a </w:t>
        </w:r>
      </w:ins>
      <w:ins w:id="431" w:author="LIQ" w:date="2021-02-08T20:23:00Z">
        <w:r w:rsidR="00E74555">
          <w:rPr>
            <w:rStyle w:val="Estilo11pto"/>
          </w:rPr>
          <w:t>bajar</w:t>
        </w:r>
      </w:ins>
      <w:ins w:id="432" w:author="LIQ" w:date="2021-02-08T20:22:00Z">
        <w:r w:rsidRPr="0019150B">
          <w:rPr>
            <w:rStyle w:val="Estilo11pto"/>
          </w:rPr>
          <w:t xml:space="preserve"> a la unidad </w:t>
        </w:r>
        <w:r w:rsidRPr="006604E5">
          <w:rPr>
            <w:rFonts w:cs="Arial"/>
            <w:i/>
            <w:sz w:val="22"/>
            <w:szCs w:val="22"/>
          </w:rPr>
          <w:t>u.</w:t>
        </w:r>
        <w:r w:rsidRPr="0019150B">
          <w:rPr>
            <w:rStyle w:val="Estilo11pto"/>
          </w:rPr>
          <w:t xml:space="preserve"> </w:t>
        </w:r>
      </w:ins>
    </w:p>
    <w:p w14:paraId="70C45EC0" w14:textId="77777777" w:rsidR="00F845D9" w:rsidRPr="008C4269" w:rsidRDefault="00F845D9" w:rsidP="00924A52">
      <w:pPr>
        <w:tabs>
          <w:tab w:val="left" w:pos="1985"/>
        </w:tabs>
        <w:rPr>
          <w:ins w:id="433" w:author="LIQ" w:date="2021-02-08T20:22:00Z"/>
          <w:rStyle w:val="Estilo11pto"/>
        </w:rPr>
      </w:pPr>
    </w:p>
    <w:p w14:paraId="6934231D" w14:textId="504EB9B1" w:rsidR="00CD33F8" w:rsidRDefault="00CD33F8" w:rsidP="00CD33F8">
      <w:pPr>
        <w:ind w:left="142"/>
        <w:rPr>
          <w:ins w:id="434" w:author="LIQ Elena" w:date="2021-02-18T16:11:00Z"/>
          <w:rFonts w:cs="Arial"/>
          <w:color w:val="000000" w:themeColor="text1"/>
          <w:sz w:val="22"/>
          <w:szCs w:val="22"/>
        </w:rPr>
      </w:pPr>
      <w:ins w:id="435" w:author="LIQ" w:date="2021-02-08T20:26:00Z">
        <w:r w:rsidRPr="00CD33F8">
          <w:rPr>
            <w:rFonts w:cs="Arial"/>
            <w:color w:val="000000" w:themeColor="text1"/>
            <w:sz w:val="22"/>
            <w:szCs w:val="22"/>
          </w:rPr>
          <w:t xml:space="preserve">En caso de no haber existido activación en el periodo correspondiente, el precio de la asignación por MER será igual a 0,85 veces el </w:t>
        </w:r>
      </w:ins>
      <w:ins w:id="436" w:author="LIQ Elena" w:date="2021-02-18T16:11:00Z">
        <w:r w:rsidR="00F10DB4">
          <w:rPr>
            <w:rFonts w:cs="Arial"/>
            <w:color w:val="000000" w:themeColor="text1"/>
            <w:sz w:val="22"/>
            <w:szCs w:val="22"/>
          </w:rPr>
          <w:t>valor</w:t>
        </w:r>
      </w:ins>
      <w:ins w:id="437" w:author="LIQ" w:date="2021-02-08T20:26:00Z">
        <w:r w:rsidRPr="00CD33F8">
          <w:rPr>
            <w:rFonts w:cs="Arial"/>
            <w:color w:val="000000" w:themeColor="text1"/>
            <w:sz w:val="22"/>
            <w:szCs w:val="22"/>
          </w:rPr>
          <w:t xml:space="preserve"> medio aritmético de los precios de las activaciones programadas y directas a bajar del mismo periodo de programación del último mes inmediatamente anterior.</w:t>
        </w:r>
      </w:ins>
    </w:p>
    <w:p w14:paraId="0969B235" w14:textId="323FF736" w:rsidR="00A860BC" w:rsidRPr="00CD33F8" w:rsidDel="00346765" w:rsidRDefault="00A860BC" w:rsidP="00CD33F8">
      <w:pPr>
        <w:ind w:left="142"/>
        <w:rPr>
          <w:ins w:id="438" w:author="LIQ" w:date="2021-02-08T20:26:00Z"/>
          <w:del w:id="439" w:author="LIQ Elena" w:date="2021-02-18T16:12:00Z"/>
          <w:rFonts w:cs="Arial"/>
          <w:color w:val="000000" w:themeColor="text1"/>
          <w:sz w:val="22"/>
          <w:szCs w:val="22"/>
        </w:rPr>
      </w:pPr>
    </w:p>
    <w:p w14:paraId="31172760" w14:textId="77777777" w:rsidR="0057776D" w:rsidRPr="004F5736" w:rsidRDefault="0057776D" w:rsidP="00BC42D2">
      <w:pPr>
        <w:spacing w:after="0"/>
        <w:rPr>
          <w:rFonts w:asciiTheme="minorHAnsi" w:hAnsiTheme="minorHAnsi"/>
          <w:sz w:val="22"/>
          <w:szCs w:val="22"/>
        </w:rPr>
      </w:pPr>
    </w:p>
    <w:p w14:paraId="19D7A57B" w14:textId="034FC79A" w:rsidR="00904B37" w:rsidRDefault="00904B37" w:rsidP="007D6FDC">
      <w:pPr>
        <w:pStyle w:val="BEGO"/>
        <w:numPr>
          <w:ilvl w:val="0"/>
          <w:numId w:val="21"/>
        </w:numPr>
        <w:ind w:left="426" w:hanging="284"/>
      </w:pPr>
      <w:r w:rsidRPr="004F5736">
        <w:t>Regulación secundaria.</w:t>
      </w:r>
    </w:p>
    <w:p w14:paraId="26A921C9" w14:textId="77777777" w:rsidR="001C0909" w:rsidRPr="001C0909" w:rsidRDefault="001C0909" w:rsidP="001C0909">
      <w:pPr>
        <w:spacing w:after="0"/>
        <w:rPr>
          <w:rFonts w:cs="Arial"/>
          <w:sz w:val="22"/>
          <w:szCs w:val="22"/>
        </w:rPr>
      </w:pPr>
    </w:p>
    <w:p w14:paraId="00F41470" w14:textId="1471A994" w:rsidR="00904B37" w:rsidRDefault="00904B37" w:rsidP="009957BB">
      <w:pPr>
        <w:pStyle w:val="BEGO"/>
        <w:numPr>
          <w:ilvl w:val="1"/>
          <w:numId w:val="21"/>
        </w:numPr>
      </w:pPr>
      <w:r w:rsidRPr="001C0909">
        <w:t>Regulación secundaria a subir.</w:t>
      </w:r>
    </w:p>
    <w:p w14:paraId="67833FF2" w14:textId="77777777" w:rsidR="001C0909" w:rsidRPr="001C0909" w:rsidRDefault="001C0909" w:rsidP="001C0909">
      <w:pPr>
        <w:spacing w:after="0"/>
        <w:rPr>
          <w:rFonts w:cs="Arial"/>
          <w:sz w:val="22"/>
          <w:szCs w:val="22"/>
        </w:rPr>
      </w:pPr>
    </w:p>
    <w:p w14:paraId="2EC0BB5F" w14:textId="24C99CDA" w:rsidR="00904B37" w:rsidRPr="0019150B" w:rsidRDefault="00904B37" w:rsidP="00904B37">
      <w:pPr>
        <w:rPr>
          <w:rStyle w:val="Estilo11pto"/>
        </w:rPr>
      </w:pPr>
      <w:r w:rsidRPr="00AB0D16">
        <w:rPr>
          <w:rFonts w:cs="Arial"/>
          <w:color w:val="000000"/>
          <w:sz w:val="22"/>
          <w:szCs w:val="22"/>
        </w:rPr>
        <w:t xml:space="preserve">La aportación de energía de regulación secundaria a subir por cada zona de regulación </w:t>
      </w:r>
      <w:r w:rsidRPr="00AB0D16">
        <w:rPr>
          <w:rFonts w:cs="Arial"/>
          <w:i/>
          <w:color w:val="000000"/>
          <w:sz w:val="22"/>
          <w:szCs w:val="22"/>
        </w:rPr>
        <w:t>z</w:t>
      </w:r>
      <w:r w:rsidRPr="00AB0D16">
        <w:rPr>
          <w:rFonts w:cs="Arial"/>
          <w:color w:val="000000"/>
          <w:sz w:val="22"/>
          <w:szCs w:val="22"/>
        </w:rPr>
        <w:t xml:space="preserve"> da lugar a un derecho de cobro que se calcula según la fórmula siguiente</w:t>
      </w:r>
      <w:ins w:id="440" w:author="LIQ" w:date="2021-03-15T09:55:00Z">
        <w:r w:rsidR="007C4345" w:rsidRPr="007C4345">
          <w:rPr>
            <w:rFonts w:cs="Arial"/>
            <w:color w:val="000000"/>
            <w:sz w:val="22"/>
            <w:szCs w:val="22"/>
          </w:rPr>
          <w:t xml:space="preserve"> </w:t>
        </w:r>
        <w:r w:rsidR="007C4345">
          <w:rPr>
            <w:rFonts w:cs="Arial"/>
            <w:color w:val="000000"/>
            <w:sz w:val="22"/>
            <w:szCs w:val="22"/>
          </w:rPr>
          <w:t>si no se ha agotado la escalera de terciaria a subir</w:t>
        </w:r>
      </w:ins>
      <w:r w:rsidRPr="00AB0D16">
        <w:rPr>
          <w:rFonts w:cs="Arial"/>
          <w:i/>
          <w:color w:val="000000"/>
          <w:sz w:val="22"/>
          <w:szCs w:val="22"/>
        </w:rPr>
        <w:t xml:space="preserve">:  </w:t>
      </w:r>
    </w:p>
    <w:p w14:paraId="32E0E535" w14:textId="10A7B098" w:rsidR="00904B37" w:rsidRPr="0019150B" w:rsidRDefault="00904B37" w:rsidP="00904B37">
      <w:pPr>
        <w:rPr>
          <w:rStyle w:val="Estilo11pto"/>
        </w:rPr>
      </w:pPr>
      <w:proofErr w:type="spellStart"/>
      <w:r w:rsidRPr="0C9AD51D">
        <w:rPr>
          <w:rStyle w:val="Estilo11pto"/>
        </w:rPr>
        <w:t>DCSEC</w:t>
      </w:r>
      <w:r w:rsidRPr="0C9AD51D">
        <w:rPr>
          <w:rStyle w:val="EstilosubindicePARAPROCEDCar"/>
          <w:rFonts w:cs="Arial"/>
          <w:sz w:val="22"/>
          <w:szCs w:val="22"/>
        </w:rPr>
        <w:t>z</w:t>
      </w:r>
      <w:proofErr w:type="spellEnd"/>
      <w:r w:rsidRPr="0C9AD51D">
        <w:rPr>
          <w:rStyle w:val="Estilo11pto"/>
        </w:rPr>
        <w:t xml:space="preserve"> = </w:t>
      </w:r>
      <w:proofErr w:type="spellStart"/>
      <w:r w:rsidRPr="0C9AD51D">
        <w:rPr>
          <w:rStyle w:val="Estilo11pto"/>
        </w:rPr>
        <w:t>ESECS</w:t>
      </w:r>
      <w:r w:rsidRPr="0C9AD51D">
        <w:rPr>
          <w:rStyle w:val="EstilosubindicePARAPROCEDCar"/>
          <w:rFonts w:cs="Arial"/>
          <w:sz w:val="22"/>
          <w:szCs w:val="22"/>
        </w:rPr>
        <w:t>z</w:t>
      </w:r>
      <w:proofErr w:type="spellEnd"/>
      <w:r w:rsidRPr="0C9AD51D">
        <w:rPr>
          <w:rStyle w:val="Estilo11pto"/>
        </w:rPr>
        <w:t xml:space="preserve"> </w:t>
      </w:r>
      <w:r w:rsidRPr="001A68DE">
        <w:rPr>
          <w:rStyle w:val="Estilo11pto"/>
          <w:rFonts w:eastAsia="Arial" w:cs="Arial"/>
        </w:rPr>
        <w:t xml:space="preserve">× PMSECS </w:t>
      </w:r>
      <w:del w:id="441" w:author="LIQ" w:date="2021-03-15T09:55:00Z">
        <w:r w:rsidRPr="001A68DE" w:rsidDel="007C4345">
          <w:rPr>
            <w:rStyle w:val="Estilo11pto"/>
            <w:rFonts w:eastAsia="Arial" w:cs="Arial"/>
          </w:rPr>
          <w:delText>× CATS</w:delText>
        </w:r>
        <w:r w:rsidRPr="0C9AD51D" w:rsidDel="007C4345">
          <w:rPr>
            <w:rStyle w:val="Estilo11pto"/>
          </w:rPr>
          <w:delText xml:space="preserve">  </w:delText>
        </w:r>
      </w:del>
    </w:p>
    <w:p w14:paraId="78C60259" w14:textId="77777777" w:rsidR="00904B37" w:rsidRPr="0019150B" w:rsidRDefault="00904B37" w:rsidP="00904B37">
      <w:pPr>
        <w:rPr>
          <w:rStyle w:val="Estilo11pto"/>
        </w:rPr>
      </w:pPr>
      <w:r w:rsidRPr="0019150B">
        <w:rPr>
          <w:rStyle w:val="Estilo11pto"/>
        </w:rPr>
        <w:t>donde:</w:t>
      </w:r>
    </w:p>
    <w:p w14:paraId="5F54FB97" w14:textId="2BDBEB24" w:rsidR="00904B37" w:rsidRPr="00AB0D16" w:rsidDel="007C4345" w:rsidRDefault="00904B37" w:rsidP="00904B37">
      <w:pPr>
        <w:numPr>
          <w:ilvl w:val="12"/>
          <w:numId w:val="0"/>
        </w:numPr>
        <w:tabs>
          <w:tab w:val="left" w:pos="1980"/>
        </w:tabs>
        <w:ind w:left="2520" w:hanging="2344"/>
        <w:rPr>
          <w:del w:id="442" w:author="LIQ" w:date="2021-03-15T09:55:00Z"/>
          <w:rFonts w:cs="Arial"/>
          <w:sz w:val="22"/>
          <w:szCs w:val="22"/>
        </w:rPr>
      </w:pPr>
      <w:del w:id="443" w:author="LIQ" w:date="2021-03-15T09:55:00Z">
        <w:r w:rsidRPr="00AB0D16" w:rsidDel="007C4345">
          <w:rPr>
            <w:rFonts w:cs="Arial"/>
            <w:sz w:val="22"/>
            <w:szCs w:val="22"/>
          </w:rPr>
          <w:delText>CATS</w:delText>
        </w:r>
        <w:r w:rsidRPr="00AB0D16" w:rsidDel="007C4345">
          <w:rPr>
            <w:rFonts w:cs="Arial"/>
            <w:sz w:val="22"/>
            <w:szCs w:val="22"/>
          </w:rPr>
          <w:tab/>
          <w:delText>=</w:delText>
        </w:r>
        <w:r w:rsidRPr="00AB0D16" w:rsidDel="007C4345">
          <w:rPr>
            <w:rFonts w:cs="Arial"/>
            <w:sz w:val="22"/>
            <w:szCs w:val="22"/>
          </w:rPr>
          <w:tab/>
          <w:delText>1 si no se ha agotado la escalera de terciaria a subir, en caso contrario, CATS será igual a 1,15.</w:delText>
        </w:r>
      </w:del>
    </w:p>
    <w:p w14:paraId="5A44BDA0" w14:textId="77777777" w:rsidR="00904B37" w:rsidRPr="0019150B" w:rsidRDefault="00904B37" w:rsidP="00904B37">
      <w:pPr>
        <w:numPr>
          <w:ilvl w:val="12"/>
          <w:numId w:val="0"/>
        </w:numPr>
        <w:tabs>
          <w:tab w:val="left" w:pos="1980"/>
        </w:tabs>
        <w:ind w:left="2520" w:hanging="2340"/>
        <w:rPr>
          <w:rStyle w:val="Estilo11pto"/>
        </w:rPr>
      </w:pPr>
      <w:proofErr w:type="spellStart"/>
      <w:r w:rsidRPr="0019150B">
        <w:rPr>
          <w:rStyle w:val="Estilo11pto"/>
        </w:rPr>
        <w:t>ESECS</w:t>
      </w:r>
      <w:r w:rsidRPr="00AB0D16">
        <w:rPr>
          <w:rStyle w:val="EstilosubindicePARAPROCEDCar"/>
          <w:rFonts w:cs="Arial"/>
          <w:sz w:val="22"/>
          <w:szCs w:val="22"/>
        </w:rPr>
        <w:t>z</w:t>
      </w:r>
      <w:proofErr w:type="spellEnd"/>
      <w:r w:rsidRPr="00AB0D16">
        <w:rPr>
          <w:rStyle w:val="EstilosubindicePARAPROCEDCar"/>
          <w:rFonts w:cs="Arial"/>
          <w:sz w:val="22"/>
          <w:szCs w:val="22"/>
        </w:rPr>
        <w:tab/>
      </w:r>
      <w:r w:rsidRPr="0019150B">
        <w:rPr>
          <w:rStyle w:val="Estilo11pto"/>
        </w:rPr>
        <w:t>=</w:t>
      </w:r>
      <w:r w:rsidRPr="0019150B">
        <w:rPr>
          <w:rStyle w:val="Estilo11pto"/>
        </w:rPr>
        <w:tab/>
        <w:t xml:space="preserve">Energía de regulación secundaria a subir aportada por la zona de regulación </w:t>
      </w:r>
      <w:r w:rsidRPr="00AB0D16">
        <w:rPr>
          <w:rFonts w:cs="Arial"/>
          <w:i/>
          <w:sz w:val="22"/>
          <w:szCs w:val="22"/>
        </w:rPr>
        <w:t>z.</w:t>
      </w:r>
    </w:p>
    <w:p w14:paraId="1989994B" w14:textId="3C326678" w:rsidR="001A6EF4" w:rsidRDefault="00904B37" w:rsidP="001A6EF4">
      <w:pPr>
        <w:numPr>
          <w:ilvl w:val="12"/>
          <w:numId w:val="0"/>
        </w:numPr>
        <w:tabs>
          <w:tab w:val="left" w:pos="1980"/>
          <w:tab w:val="left" w:pos="2127"/>
        </w:tabs>
        <w:ind w:left="2552" w:hanging="2410"/>
        <w:rPr>
          <w:ins w:id="444" w:author="LIQ" w:date="2021-03-17T12:57:00Z"/>
          <w:rStyle w:val="Estilo11pto"/>
        </w:rPr>
      </w:pPr>
      <w:r w:rsidRPr="006D0EAD">
        <w:rPr>
          <w:rStyle w:val="Estilo11pto"/>
        </w:rPr>
        <w:t>PMSECS</w:t>
      </w:r>
      <w:r w:rsidR="001A6EF4">
        <w:rPr>
          <w:rStyle w:val="Estilo11pto"/>
        </w:rPr>
        <w:tab/>
      </w:r>
      <w:r w:rsidRPr="006D0EAD">
        <w:rPr>
          <w:rStyle w:val="Estilo11pto"/>
        </w:rPr>
        <w:t>=</w:t>
      </w:r>
      <w:r w:rsidR="001A6EF4">
        <w:rPr>
          <w:rStyle w:val="Estilo11pto"/>
        </w:rPr>
        <w:tab/>
      </w:r>
      <w:r w:rsidR="001A6EF4">
        <w:rPr>
          <w:rStyle w:val="Estilo11pto"/>
        </w:rPr>
        <w:tab/>
      </w:r>
      <w:r w:rsidRPr="006D0EAD">
        <w:rPr>
          <w:rStyle w:val="Estilo11pto"/>
        </w:rPr>
        <w:t>Precio marginal de la energía de regulación secundaria aportada a subir.</w:t>
      </w:r>
    </w:p>
    <w:p w14:paraId="4C2AFF5A" w14:textId="77777777" w:rsidR="001A6EF4" w:rsidRDefault="001A6EF4" w:rsidP="00FE6079">
      <w:pPr>
        <w:numPr>
          <w:ilvl w:val="12"/>
          <w:numId w:val="0"/>
        </w:numPr>
        <w:tabs>
          <w:tab w:val="left" w:pos="1980"/>
        </w:tabs>
        <w:ind w:left="142"/>
        <w:rPr>
          <w:ins w:id="445" w:author="LIQ" w:date="2021-03-17T12:57:00Z"/>
          <w:rStyle w:val="Estilo11pto"/>
        </w:rPr>
      </w:pPr>
    </w:p>
    <w:p w14:paraId="464C5FF1" w14:textId="4ECA910A" w:rsidR="00FE6079" w:rsidRDefault="00FE6079" w:rsidP="00FE6079">
      <w:pPr>
        <w:numPr>
          <w:ilvl w:val="12"/>
          <w:numId w:val="0"/>
        </w:numPr>
        <w:tabs>
          <w:tab w:val="left" w:pos="1980"/>
        </w:tabs>
        <w:ind w:left="142"/>
        <w:rPr>
          <w:ins w:id="446" w:author="LIQ" w:date="2021-03-15T09:55:00Z"/>
          <w:rFonts w:cs="Arial"/>
          <w:sz w:val="22"/>
          <w:szCs w:val="22"/>
        </w:rPr>
      </w:pPr>
      <w:ins w:id="447" w:author="LIQ" w:date="2021-03-15T09:55:00Z">
        <w:r>
          <w:rPr>
            <w:rFonts w:cs="Arial"/>
            <w:sz w:val="22"/>
            <w:szCs w:val="22"/>
          </w:rPr>
          <w:t xml:space="preserve">En caso de que la escalera de terciaria a subir se hubiera agotado, </w:t>
        </w:r>
        <w:r>
          <w:rPr>
            <w:rFonts w:cs="Arial"/>
            <w:color w:val="000000"/>
            <w:sz w:val="22"/>
            <w:szCs w:val="22"/>
          </w:rPr>
          <w:t>el</w:t>
        </w:r>
        <w:r w:rsidRPr="00AB0D16">
          <w:rPr>
            <w:rFonts w:cs="Arial"/>
            <w:color w:val="000000"/>
            <w:sz w:val="22"/>
            <w:szCs w:val="22"/>
          </w:rPr>
          <w:t xml:space="preserve"> derecho de cobro </w:t>
        </w:r>
        <w:r>
          <w:rPr>
            <w:rFonts w:cs="Arial"/>
            <w:color w:val="000000"/>
            <w:sz w:val="22"/>
            <w:szCs w:val="22"/>
          </w:rPr>
          <w:t>por la energía de regulación secundaria a subir</w:t>
        </w:r>
        <w:r w:rsidRPr="00AB0D16">
          <w:rPr>
            <w:rFonts w:cs="Arial"/>
            <w:color w:val="000000"/>
            <w:sz w:val="22"/>
            <w:szCs w:val="22"/>
          </w:rPr>
          <w:t xml:space="preserve"> se calcula según la fórmula</w:t>
        </w:r>
        <w:r>
          <w:rPr>
            <w:rFonts w:cs="Arial"/>
            <w:color w:val="000000"/>
            <w:sz w:val="22"/>
            <w:szCs w:val="22"/>
          </w:rPr>
          <w:t xml:space="preserve"> siguiente:</w:t>
        </w:r>
      </w:ins>
    </w:p>
    <w:p w14:paraId="7B09682E" w14:textId="77777777" w:rsidR="00FE6079" w:rsidRDefault="00FE6079" w:rsidP="00FE6079">
      <w:pPr>
        <w:numPr>
          <w:ilvl w:val="12"/>
          <w:numId w:val="0"/>
        </w:numPr>
        <w:tabs>
          <w:tab w:val="left" w:pos="1980"/>
        </w:tabs>
        <w:ind w:left="2520" w:hanging="2344"/>
        <w:rPr>
          <w:ins w:id="448" w:author="LIQ" w:date="2021-03-15T09:55:00Z"/>
          <w:rStyle w:val="Estilo11pto"/>
          <w:rFonts w:eastAsia="Arial" w:cs="Arial"/>
        </w:rPr>
      </w:pPr>
      <w:proofErr w:type="spellStart"/>
      <w:ins w:id="449" w:author="LIQ" w:date="2021-03-15T09:55:00Z">
        <w:r w:rsidRPr="0C9AD51D">
          <w:rPr>
            <w:rStyle w:val="Estilo11pto"/>
          </w:rPr>
          <w:t>DCSEC</w:t>
        </w:r>
        <w:r w:rsidRPr="0C9AD51D">
          <w:rPr>
            <w:rStyle w:val="EstilosubindicePARAPROCEDCar"/>
            <w:rFonts w:cs="Arial"/>
            <w:sz w:val="22"/>
            <w:szCs w:val="22"/>
          </w:rPr>
          <w:t>z</w:t>
        </w:r>
        <w:proofErr w:type="spellEnd"/>
        <w:r w:rsidRPr="0C9AD51D">
          <w:rPr>
            <w:rStyle w:val="Estilo11pto"/>
          </w:rPr>
          <w:t xml:space="preserve"> = </w:t>
        </w:r>
        <w:r>
          <w:rPr>
            <w:rStyle w:val="Estilo11pto"/>
          </w:rPr>
          <w:t xml:space="preserve">1,15 </w:t>
        </w:r>
        <w:r w:rsidRPr="001A68DE">
          <w:rPr>
            <w:rStyle w:val="Estilo11pto"/>
            <w:rFonts w:eastAsia="Arial" w:cs="Arial"/>
          </w:rPr>
          <w:t>×</w:t>
        </w:r>
        <w:r>
          <w:rPr>
            <w:rStyle w:val="Estilo11pto"/>
            <w:rFonts w:eastAsia="Arial" w:cs="Arial"/>
          </w:rPr>
          <w:t xml:space="preserve"> </w:t>
        </w:r>
        <w:proofErr w:type="spellStart"/>
        <w:r w:rsidRPr="0C9AD51D">
          <w:rPr>
            <w:rStyle w:val="Estilo11pto"/>
          </w:rPr>
          <w:t>ESECS</w:t>
        </w:r>
        <w:r w:rsidRPr="0C9AD51D">
          <w:rPr>
            <w:rStyle w:val="EstilosubindicePARAPROCEDCar"/>
            <w:rFonts w:cs="Arial"/>
            <w:sz w:val="22"/>
            <w:szCs w:val="22"/>
          </w:rPr>
          <w:t>z</w:t>
        </w:r>
        <w:proofErr w:type="spellEnd"/>
        <w:r w:rsidRPr="0C9AD51D">
          <w:rPr>
            <w:rStyle w:val="Estilo11pto"/>
          </w:rPr>
          <w:t xml:space="preserve"> </w:t>
        </w:r>
        <w:r w:rsidRPr="001A68DE">
          <w:rPr>
            <w:rStyle w:val="Estilo11pto"/>
            <w:rFonts w:eastAsia="Arial" w:cs="Arial"/>
          </w:rPr>
          <w:t>× PMSECS</w:t>
        </w:r>
        <w:r>
          <w:rPr>
            <w:rStyle w:val="Estilo11pto"/>
            <w:rFonts w:eastAsia="Arial" w:cs="Arial"/>
          </w:rPr>
          <w:t xml:space="preserve"> </w:t>
        </w:r>
        <w:r>
          <w:rPr>
            <w:rStyle w:val="Estilo11pto"/>
            <w:rFonts w:eastAsia="Arial" w:cs="Arial"/>
          </w:rPr>
          <w:tab/>
        </w:r>
        <w:r>
          <w:rPr>
            <w:rStyle w:val="Estilo11pto"/>
            <w:rFonts w:eastAsia="Arial" w:cs="Arial"/>
          </w:rPr>
          <w:tab/>
          <w:t xml:space="preserve">si </w:t>
        </w:r>
        <w:r w:rsidRPr="001A68DE">
          <w:rPr>
            <w:rStyle w:val="Estilo11pto"/>
            <w:rFonts w:eastAsia="Arial" w:cs="Arial"/>
          </w:rPr>
          <w:t>PMSECS</w:t>
        </w:r>
        <w:r>
          <w:rPr>
            <w:rStyle w:val="Estilo11pto"/>
            <w:rFonts w:eastAsia="Arial" w:cs="Arial"/>
          </w:rPr>
          <w:t xml:space="preserve"> &gt;= 0</w:t>
        </w:r>
      </w:ins>
    </w:p>
    <w:p w14:paraId="32EE9F6D" w14:textId="3E11DF35" w:rsidR="00FE6079" w:rsidRDefault="009A243D" w:rsidP="00FE6079">
      <w:pPr>
        <w:numPr>
          <w:ilvl w:val="12"/>
          <w:numId w:val="0"/>
        </w:numPr>
        <w:tabs>
          <w:tab w:val="left" w:pos="1980"/>
        </w:tabs>
        <w:ind w:left="2520" w:hanging="2344"/>
        <w:rPr>
          <w:ins w:id="450" w:author="LIQ" w:date="2021-03-15T09:55:00Z"/>
          <w:rStyle w:val="Estilo11pto"/>
          <w:rFonts w:eastAsia="Arial" w:cs="Arial"/>
        </w:rPr>
      </w:pPr>
      <w:proofErr w:type="spellStart"/>
      <w:ins w:id="451" w:author="LIQ" w:date="2021-03-15T17:15:00Z">
        <w:r>
          <w:rPr>
            <w:rStyle w:val="Estilo11pto"/>
          </w:rPr>
          <w:t>OP</w:t>
        </w:r>
      </w:ins>
      <w:ins w:id="452" w:author="LIQ" w:date="2021-03-15T09:55:00Z">
        <w:r w:rsidR="00FE6079" w:rsidRPr="0C9AD51D">
          <w:rPr>
            <w:rStyle w:val="Estilo11pto"/>
          </w:rPr>
          <w:t>SEC</w:t>
        </w:r>
        <w:r w:rsidR="00FE6079" w:rsidRPr="0C9AD51D">
          <w:rPr>
            <w:rStyle w:val="EstilosubindicePARAPROCEDCar"/>
            <w:rFonts w:cs="Arial"/>
            <w:sz w:val="22"/>
            <w:szCs w:val="22"/>
          </w:rPr>
          <w:t>z</w:t>
        </w:r>
        <w:proofErr w:type="spellEnd"/>
        <w:r w:rsidR="00FE6079" w:rsidRPr="0C9AD51D">
          <w:rPr>
            <w:rStyle w:val="Estilo11pto"/>
          </w:rPr>
          <w:t xml:space="preserve"> = </w:t>
        </w:r>
      </w:ins>
      <w:ins w:id="453" w:author="LIQ" w:date="2021-03-15T17:16:00Z">
        <w:r>
          <w:rPr>
            <w:rStyle w:val="Estilo11pto"/>
          </w:rPr>
          <w:t>0</w:t>
        </w:r>
      </w:ins>
      <w:ins w:id="454" w:author="LIQ" w:date="2021-03-15T09:55:00Z">
        <w:r w:rsidR="00FE6079">
          <w:rPr>
            <w:rStyle w:val="Estilo11pto"/>
          </w:rPr>
          <w:t>,</w:t>
        </w:r>
      </w:ins>
      <w:ins w:id="455" w:author="LIQ" w:date="2021-03-15T17:16:00Z">
        <w:r>
          <w:rPr>
            <w:rStyle w:val="Estilo11pto"/>
          </w:rPr>
          <w:t>8</w:t>
        </w:r>
      </w:ins>
      <w:ins w:id="456" w:author="LIQ" w:date="2021-03-15T09:55:00Z">
        <w:r w:rsidR="00FE6079">
          <w:rPr>
            <w:rStyle w:val="Estilo11pto"/>
          </w:rPr>
          <w:t xml:space="preserve">5 </w:t>
        </w:r>
        <w:r w:rsidR="00FE6079" w:rsidRPr="001A68DE">
          <w:rPr>
            <w:rStyle w:val="Estilo11pto"/>
            <w:rFonts w:eastAsia="Arial" w:cs="Arial"/>
          </w:rPr>
          <w:t>×</w:t>
        </w:r>
        <w:r w:rsidR="00FE6079">
          <w:rPr>
            <w:rStyle w:val="Estilo11pto"/>
            <w:rFonts w:eastAsia="Arial" w:cs="Arial"/>
          </w:rPr>
          <w:t xml:space="preserve"> </w:t>
        </w:r>
        <w:proofErr w:type="spellStart"/>
        <w:r w:rsidR="00FE6079" w:rsidRPr="0C9AD51D">
          <w:rPr>
            <w:rStyle w:val="Estilo11pto"/>
          </w:rPr>
          <w:t>ESECS</w:t>
        </w:r>
        <w:r w:rsidR="00FE6079" w:rsidRPr="0C9AD51D">
          <w:rPr>
            <w:rStyle w:val="EstilosubindicePARAPROCEDCar"/>
            <w:rFonts w:cs="Arial"/>
            <w:sz w:val="22"/>
            <w:szCs w:val="22"/>
          </w:rPr>
          <w:t>z</w:t>
        </w:r>
        <w:proofErr w:type="spellEnd"/>
        <w:r w:rsidR="00FE6079" w:rsidRPr="0C9AD51D">
          <w:rPr>
            <w:rStyle w:val="Estilo11pto"/>
          </w:rPr>
          <w:t xml:space="preserve"> </w:t>
        </w:r>
        <w:r w:rsidR="00FE6079" w:rsidRPr="001A68DE">
          <w:rPr>
            <w:rStyle w:val="Estilo11pto"/>
            <w:rFonts w:eastAsia="Arial" w:cs="Arial"/>
          </w:rPr>
          <w:t>× PM</w:t>
        </w:r>
        <w:r w:rsidR="00FE6079">
          <w:rPr>
            <w:rStyle w:val="Estilo11pto"/>
            <w:rFonts w:eastAsia="Arial" w:cs="Arial"/>
          </w:rPr>
          <w:t>ED</w:t>
        </w:r>
        <w:r w:rsidR="00FE6079" w:rsidRPr="001A68DE">
          <w:rPr>
            <w:rStyle w:val="Estilo11pto"/>
            <w:rFonts w:eastAsia="Arial" w:cs="Arial"/>
          </w:rPr>
          <w:t>SECS</w:t>
        </w:r>
        <w:r w:rsidR="00FE6079">
          <w:rPr>
            <w:rStyle w:val="Estilo11pto"/>
            <w:rFonts w:eastAsia="Arial" w:cs="Arial"/>
          </w:rPr>
          <w:t xml:space="preserve"> </w:t>
        </w:r>
        <w:r w:rsidR="00FE6079">
          <w:rPr>
            <w:rStyle w:val="Estilo11pto"/>
            <w:rFonts w:eastAsia="Arial" w:cs="Arial"/>
          </w:rPr>
          <w:tab/>
          <w:t xml:space="preserve">si </w:t>
        </w:r>
        <w:r w:rsidR="00FE6079" w:rsidRPr="001A68DE">
          <w:rPr>
            <w:rStyle w:val="Estilo11pto"/>
            <w:rFonts w:eastAsia="Arial" w:cs="Arial"/>
          </w:rPr>
          <w:t>PMSECS</w:t>
        </w:r>
        <w:r w:rsidR="00FE6079">
          <w:rPr>
            <w:rStyle w:val="Estilo11pto"/>
            <w:rFonts w:eastAsia="Arial" w:cs="Arial"/>
          </w:rPr>
          <w:t xml:space="preserve">   &lt; 0</w:t>
        </w:r>
      </w:ins>
    </w:p>
    <w:p w14:paraId="217275CD" w14:textId="77777777" w:rsidR="0035339E" w:rsidRPr="0035339E" w:rsidRDefault="0035339E" w:rsidP="008A3754">
      <w:pPr>
        <w:spacing w:after="0"/>
        <w:rPr>
          <w:rFonts w:cs="Arial"/>
          <w:sz w:val="22"/>
          <w:szCs w:val="22"/>
        </w:rPr>
      </w:pPr>
    </w:p>
    <w:p w14:paraId="11FE3A8D" w14:textId="025CDCED" w:rsidR="00904B37" w:rsidRDefault="00904B37" w:rsidP="0039329F">
      <w:pPr>
        <w:pStyle w:val="BEGO"/>
        <w:numPr>
          <w:ilvl w:val="1"/>
          <w:numId w:val="21"/>
        </w:numPr>
      </w:pPr>
      <w:r w:rsidRPr="0035339E">
        <w:t>Regulación secundaria a bajar.</w:t>
      </w:r>
    </w:p>
    <w:p w14:paraId="3F941AA8" w14:textId="77777777" w:rsidR="0035339E" w:rsidRPr="0035339E" w:rsidRDefault="0035339E" w:rsidP="0035339E">
      <w:pPr>
        <w:spacing w:after="0"/>
        <w:rPr>
          <w:rFonts w:cs="Arial"/>
          <w:sz w:val="22"/>
          <w:szCs w:val="22"/>
        </w:rPr>
      </w:pPr>
    </w:p>
    <w:p w14:paraId="6118F203" w14:textId="0CD0BD33" w:rsidR="00904B37" w:rsidRPr="0019150B" w:rsidRDefault="00904B37" w:rsidP="00904B37">
      <w:pPr>
        <w:rPr>
          <w:rStyle w:val="Estilo11pto"/>
        </w:rPr>
      </w:pPr>
      <w:r w:rsidRPr="00AB0D16">
        <w:rPr>
          <w:rFonts w:cs="Arial"/>
          <w:color w:val="000000"/>
          <w:sz w:val="22"/>
          <w:szCs w:val="22"/>
        </w:rPr>
        <w:t xml:space="preserve">La asignación de energía de regulación secundaria a bajar da lugar a una obligación de pago para cada zona de regulación </w:t>
      </w:r>
      <w:r w:rsidRPr="00AB0D16">
        <w:rPr>
          <w:rFonts w:cs="Arial"/>
          <w:i/>
          <w:color w:val="000000"/>
          <w:sz w:val="22"/>
          <w:szCs w:val="22"/>
        </w:rPr>
        <w:t>z</w:t>
      </w:r>
      <w:r w:rsidRPr="00AB0D16">
        <w:rPr>
          <w:rFonts w:cs="Arial"/>
          <w:color w:val="000000"/>
          <w:sz w:val="22"/>
          <w:szCs w:val="22"/>
        </w:rPr>
        <w:t xml:space="preserve"> que se calcula según la fórmula siguiente</w:t>
      </w:r>
      <w:ins w:id="457" w:author="LIQ" w:date="2021-03-15T09:56:00Z">
        <w:r w:rsidR="00F17C55" w:rsidRPr="00F17C55">
          <w:rPr>
            <w:rFonts w:cs="Arial"/>
            <w:color w:val="000000"/>
            <w:sz w:val="22"/>
            <w:szCs w:val="22"/>
          </w:rPr>
          <w:t xml:space="preserve"> </w:t>
        </w:r>
        <w:r w:rsidR="00F17C55">
          <w:rPr>
            <w:rFonts w:cs="Arial"/>
            <w:color w:val="000000"/>
            <w:sz w:val="22"/>
            <w:szCs w:val="22"/>
          </w:rPr>
          <w:t>si no se ha agotado la escalera de terciaria a bajar</w:t>
        </w:r>
      </w:ins>
      <w:r w:rsidRPr="00AB0D16">
        <w:rPr>
          <w:rFonts w:cs="Arial"/>
          <w:i/>
          <w:sz w:val="22"/>
          <w:szCs w:val="22"/>
        </w:rPr>
        <w:t>:</w:t>
      </w:r>
    </w:p>
    <w:p w14:paraId="15093F2D" w14:textId="564F4481" w:rsidR="00904B37" w:rsidRPr="0019150B" w:rsidRDefault="00904B37" w:rsidP="00904B37">
      <w:pPr>
        <w:rPr>
          <w:rStyle w:val="Estilo11pto"/>
        </w:rPr>
      </w:pPr>
      <w:proofErr w:type="spellStart"/>
      <w:r w:rsidRPr="0C9AD51D">
        <w:rPr>
          <w:rStyle w:val="Estilo11pto"/>
        </w:rPr>
        <w:t>OPSEC</w:t>
      </w:r>
      <w:r w:rsidRPr="0C9AD51D">
        <w:rPr>
          <w:rStyle w:val="EstilosubindicePARAPROCEDCar"/>
          <w:rFonts w:cs="Arial"/>
          <w:sz w:val="22"/>
          <w:szCs w:val="22"/>
        </w:rPr>
        <w:t>z</w:t>
      </w:r>
      <w:proofErr w:type="spellEnd"/>
      <w:r w:rsidRPr="0C9AD51D">
        <w:rPr>
          <w:rStyle w:val="Estilo11pto"/>
        </w:rPr>
        <w:t xml:space="preserve"> = </w:t>
      </w:r>
      <w:proofErr w:type="spellStart"/>
      <w:r w:rsidRPr="0C9AD51D">
        <w:rPr>
          <w:rStyle w:val="Estilo11pto"/>
        </w:rPr>
        <w:t>ESECB</w:t>
      </w:r>
      <w:r w:rsidRPr="0C9AD51D">
        <w:rPr>
          <w:rStyle w:val="EstilosubindicePARAPROCEDCar"/>
          <w:rFonts w:cs="Arial"/>
          <w:sz w:val="22"/>
          <w:szCs w:val="22"/>
        </w:rPr>
        <w:t>z</w:t>
      </w:r>
      <w:proofErr w:type="spellEnd"/>
      <w:r w:rsidRPr="001A68DE">
        <w:rPr>
          <w:rStyle w:val="Estilo11pto"/>
          <w:rFonts w:eastAsia="Arial" w:cs="Arial"/>
        </w:rPr>
        <w:t xml:space="preserve"> × PMSECB </w:t>
      </w:r>
      <w:del w:id="458" w:author="LIQ" w:date="2021-03-15T09:56:00Z">
        <w:r w:rsidRPr="001A68DE" w:rsidDel="00F17C55">
          <w:rPr>
            <w:rStyle w:val="Estilo11pto"/>
            <w:rFonts w:eastAsia="Arial" w:cs="Arial"/>
          </w:rPr>
          <w:delText xml:space="preserve">× CATB </w:delText>
        </w:r>
      </w:del>
    </w:p>
    <w:p w14:paraId="1EC94BE9" w14:textId="77777777" w:rsidR="00904B37" w:rsidRPr="0019150B" w:rsidRDefault="00904B37" w:rsidP="00904B37">
      <w:pPr>
        <w:rPr>
          <w:rStyle w:val="Estilo11pto"/>
        </w:rPr>
      </w:pPr>
      <w:r w:rsidRPr="0019150B">
        <w:rPr>
          <w:rStyle w:val="Estilo11pto"/>
        </w:rPr>
        <w:t>donde:</w:t>
      </w:r>
    </w:p>
    <w:p w14:paraId="2B71E3B7" w14:textId="5BBB372E" w:rsidR="00904B37" w:rsidRPr="00AB0D16" w:rsidDel="00A97CCD" w:rsidRDefault="00904B37" w:rsidP="00904B37">
      <w:pPr>
        <w:numPr>
          <w:ilvl w:val="12"/>
          <w:numId w:val="0"/>
        </w:numPr>
        <w:tabs>
          <w:tab w:val="left" w:pos="1980"/>
        </w:tabs>
        <w:ind w:left="2520" w:hanging="2340"/>
        <w:rPr>
          <w:del w:id="459" w:author="LIQ" w:date="2021-03-15T09:56:00Z"/>
          <w:rFonts w:cs="Arial"/>
          <w:sz w:val="22"/>
          <w:szCs w:val="22"/>
        </w:rPr>
      </w:pPr>
      <w:del w:id="460" w:author="LIQ" w:date="2021-03-15T09:56:00Z">
        <w:r w:rsidRPr="00AB0D16" w:rsidDel="00A97CCD">
          <w:rPr>
            <w:rFonts w:cs="Arial"/>
            <w:sz w:val="22"/>
            <w:szCs w:val="22"/>
          </w:rPr>
          <w:delText>CATB</w:delText>
        </w:r>
        <w:r w:rsidRPr="00AB0D16" w:rsidDel="00A97CCD">
          <w:rPr>
            <w:rFonts w:cs="Arial"/>
            <w:sz w:val="22"/>
            <w:szCs w:val="22"/>
          </w:rPr>
          <w:tab/>
          <w:delText>=</w:delText>
        </w:r>
        <w:r w:rsidRPr="00AB0D16" w:rsidDel="00A97CCD">
          <w:rPr>
            <w:rFonts w:cs="Arial"/>
            <w:sz w:val="22"/>
            <w:szCs w:val="22"/>
          </w:rPr>
          <w:tab/>
          <w:delText>1 si no se ha agotado la escalera de terciaria a bajar, en caso contrario CATB será igual a 0,85.</w:delText>
        </w:r>
      </w:del>
    </w:p>
    <w:p w14:paraId="4B39B48D" w14:textId="77777777" w:rsidR="00904B37" w:rsidRPr="0019150B" w:rsidRDefault="00904B37" w:rsidP="002F1838">
      <w:pPr>
        <w:tabs>
          <w:tab w:val="left" w:pos="1980"/>
        </w:tabs>
        <w:ind w:left="2520" w:hanging="2344"/>
        <w:rPr>
          <w:rStyle w:val="Estilo11pto"/>
        </w:rPr>
      </w:pPr>
      <w:proofErr w:type="spellStart"/>
      <w:r w:rsidRPr="0019150B">
        <w:rPr>
          <w:rStyle w:val="Estilo11pto"/>
        </w:rPr>
        <w:t>ESECB</w:t>
      </w:r>
      <w:r w:rsidRPr="00AB0D16">
        <w:rPr>
          <w:rStyle w:val="EstilosubindicePARAPROCEDCar"/>
          <w:rFonts w:cs="Arial"/>
          <w:sz w:val="22"/>
          <w:szCs w:val="22"/>
        </w:rPr>
        <w:t>z</w:t>
      </w:r>
      <w:proofErr w:type="spellEnd"/>
      <w:r w:rsidRPr="00AB0D16">
        <w:rPr>
          <w:rStyle w:val="EstilosubindicePARAPROCEDCar"/>
          <w:rFonts w:cs="Arial"/>
          <w:sz w:val="22"/>
          <w:szCs w:val="22"/>
        </w:rPr>
        <w:tab/>
      </w:r>
      <w:r w:rsidRPr="0019150B">
        <w:rPr>
          <w:rStyle w:val="Estilo11pto"/>
        </w:rPr>
        <w:t>=</w:t>
      </w:r>
      <w:r w:rsidRPr="0019150B">
        <w:rPr>
          <w:rStyle w:val="Estilo11pto"/>
        </w:rPr>
        <w:tab/>
        <w:t xml:space="preserve">Energía de regulación secundaria aportada a bajar por la zona de regulación </w:t>
      </w:r>
      <w:r w:rsidRPr="0C9AD51D">
        <w:rPr>
          <w:rFonts w:cs="Arial"/>
          <w:i/>
          <w:iCs/>
          <w:sz w:val="22"/>
          <w:szCs w:val="22"/>
        </w:rPr>
        <w:t>z.</w:t>
      </w:r>
    </w:p>
    <w:p w14:paraId="7FD07397" w14:textId="59C80518" w:rsidR="00904B37" w:rsidRDefault="00904B37" w:rsidP="002F1838">
      <w:pPr>
        <w:tabs>
          <w:tab w:val="left" w:pos="1985"/>
        </w:tabs>
        <w:spacing w:line="259" w:lineRule="auto"/>
        <w:ind w:left="2552" w:hanging="2376"/>
        <w:rPr>
          <w:ins w:id="461" w:author="LIQ Elena" w:date="2021-02-18T16:36:00Z"/>
          <w:rStyle w:val="Estilo11pto"/>
        </w:rPr>
      </w:pPr>
      <w:r w:rsidRPr="001A68DE">
        <w:rPr>
          <w:rStyle w:val="Estilo11pto"/>
        </w:rPr>
        <w:t>PMSECB</w:t>
      </w:r>
      <w:r w:rsidRPr="00AB0D16">
        <w:rPr>
          <w:rFonts w:cs="Arial"/>
          <w:sz w:val="22"/>
          <w:szCs w:val="22"/>
        </w:rPr>
        <w:tab/>
      </w:r>
      <w:r w:rsidRPr="001A68DE">
        <w:rPr>
          <w:rStyle w:val="Estilo11pto"/>
        </w:rPr>
        <w:t>=</w:t>
      </w:r>
      <w:r w:rsidRPr="00AB0D16">
        <w:rPr>
          <w:rFonts w:cs="Arial"/>
          <w:sz w:val="22"/>
          <w:szCs w:val="22"/>
        </w:rPr>
        <w:tab/>
      </w:r>
      <w:r w:rsidRPr="001A68DE">
        <w:rPr>
          <w:rStyle w:val="Estilo11pto"/>
        </w:rPr>
        <w:t>Precio marginal de la energía de regulación secundaria aportada a bajar.</w:t>
      </w:r>
      <w:del w:id="462" w:author="LIQ" w:date="2021-03-25T17:10:00Z">
        <w:r w:rsidRPr="001A68DE" w:rsidDel="00751A25">
          <w:rPr>
            <w:rStyle w:val="Estilo11pto"/>
          </w:rPr>
          <w:delText xml:space="preserve"> </w:delText>
        </w:r>
        <w:r w:rsidR="00BB4C93" w:rsidRPr="001A68DE" w:rsidDel="00751A25">
          <w:rPr>
            <w:rStyle w:val="Estilo11pto"/>
          </w:rPr>
          <w:delText>El precio marginal horario de la energía de regulación secundaria a bajar estará limitado por el valor de precio máximo vigente en el Mercado Diario, y por el valor de precio mínimo vigente en el Mercado Diario cuando el precio marginal de la energía de regulación terciaria haya resultado superior o igual a 0</w:delText>
        </w:r>
      </w:del>
      <w:r w:rsidR="00BB4C93" w:rsidRPr="001A68DE">
        <w:rPr>
          <w:rStyle w:val="Estilo11pto"/>
        </w:rPr>
        <w:t>.</w:t>
      </w:r>
    </w:p>
    <w:p w14:paraId="077A6EA8" w14:textId="77777777" w:rsidR="005A4496" w:rsidRDefault="005A4496" w:rsidP="005A4496">
      <w:pPr>
        <w:numPr>
          <w:ilvl w:val="12"/>
          <w:numId w:val="0"/>
        </w:numPr>
        <w:tabs>
          <w:tab w:val="left" w:pos="1980"/>
        </w:tabs>
        <w:ind w:left="142"/>
        <w:rPr>
          <w:ins w:id="463" w:author="LIQ" w:date="2021-03-15T09:56:00Z"/>
          <w:rFonts w:cs="Arial"/>
          <w:sz w:val="22"/>
          <w:szCs w:val="22"/>
        </w:rPr>
      </w:pPr>
      <w:ins w:id="464" w:author="LIQ" w:date="2021-03-15T09:56:00Z">
        <w:r>
          <w:rPr>
            <w:rFonts w:cs="Arial"/>
            <w:sz w:val="22"/>
            <w:szCs w:val="22"/>
          </w:rPr>
          <w:t xml:space="preserve">En caso de que la escalera de terciaria a bajar se hubiera agotado, </w:t>
        </w:r>
        <w:r>
          <w:rPr>
            <w:rFonts w:cs="Arial"/>
            <w:color w:val="000000"/>
            <w:sz w:val="22"/>
            <w:szCs w:val="22"/>
          </w:rPr>
          <w:t>la obligación de pago</w:t>
        </w:r>
        <w:r w:rsidRPr="00AB0D16">
          <w:rPr>
            <w:rFonts w:cs="Arial"/>
            <w:color w:val="000000"/>
            <w:sz w:val="22"/>
            <w:szCs w:val="22"/>
          </w:rPr>
          <w:t xml:space="preserve"> </w:t>
        </w:r>
        <w:r>
          <w:rPr>
            <w:rFonts w:cs="Arial"/>
            <w:color w:val="000000"/>
            <w:sz w:val="22"/>
            <w:szCs w:val="22"/>
          </w:rPr>
          <w:t>por la energía de regulación secundaria a bajar</w:t>
        </w:r>
        <w:r w:rsidRPr="00AB0D16">
          <w:rPr>
            <w:rFonts w:cs="Arial"/>
            <w:color w:val="000000"/>
            <w:sz w:val="22"/>
            <w:szCs w:val="22"/>
          </w:rPr>
          <w:t xml:space="preserve"> se calcula según la fórmula</w:t>
        </w:r>
        <w:r>
          <w:rPr>
            <w:rFonts w:cs="Arial"/>
            <w:color w:val="000000"/>
            <w:sz w:val="22"/>
            <w:szCs w:val="22"/>
          </w:rPr>
          <w:t xml:space="preserve"> siguiente:</w:t>
        </w:r>
      </w:ins>
    </w:p>
    <w:p w14:paraId="7EF3E783" w14:textId="77777777" w:rsidR="005A4496" w:rsidRDefault="005A4496" w:rsidP="005A4496">
      <w:pPr>
        <w:numPr>
          <w:ilvl w:val="12"/>
          <w:numId w:val="0"/>
        </w:numPr>
        <w:tabs>
          <w:tab w:val="left" w:pos="1980"/>
        </w:tabs>
        <w:ind w:left="2520" w:hanging="2344"/>
        <w:rPr>
          <w:ins w:id="465" w:author="LIQ" w:date="2021-03-15T09:56:00Z"/>
          <w:rStyle w:val="Estilo11pto"/>
          <w:rFonts w:eastAsia="Arial" w:cs="Arial"/>
        </w:rPr>
      </w:pPr>
      <w:proofErr w:type="spellStart"/>
      <w:ins w:id="466" w:author="LIQ" w:date="2021-03-15T09:56:00Z">
        <w:r>
          <w:rPr>
            <w:rStyle w:val="Estilo11pto"/>
          </w:rPr>
          <w:t>OP</w:t>
        </w:r>
        <w:r w:rsidRPr="0C9AD51D">
          <w:rPr>
            <w:rStyle w:val="Estilo11pto"/>
          </w:rPr>
          <w:t>SEC</w:t>
        </w:r>
        <w:r w:rsidRPr="0C9AD51D">
          <w:rPr>
            <w:rStyle w:val="EstilosubindicePARAPROCEDCar"/>
            <w:rFonts w:cs="Arial"/>
            <w:sz w:val="22"/>
            <w:szCs w:val="22"/>
          </w:rPr>
          <w:t>z</w:t>
        </w:r>
        <w:proofErr w:type="spellEnd"/>
        <w:r w:rsidRPr="0C9AD51D">
          <w:rPr>
            <w:rStyle w:val="Estilo11pto"/>
          </w:rPr>
          <w:t xml:space="preserve"> = </w:t>
        </w:r>
        <w:r>
          <w:rPr>
            <w:rStyle w:val="Estilo11pto"/>
          </w:rPr>
          <w:t xml:space="preserve">0,85 </w:t>
        </w:r>
        <w:r w:rsidRPr="001A68DE">
          <w:rPr>
            <w:rStyle w:val="Estilo11pto"/>
            <w:rFonts w:eastAsia="Arial" w:cs="Arial"/>
          </w:rPr>
          <w:t>×</w:t>
        </w:r>
        <w:r>
          <w:rPr>
            <w:rStyle w:val="Estilo11pto"/>
            <w:rFonts w:eastAsia="Arial" w:cs="Arial"/>
          </w:rPr>
          <w:t xml:space="preserve"> </w:t>
        </w:r>
        <w:proofErr w:type="spellStart"/>
        <w:r w:rsidRPr="0C9AD51D">
          <w:rPr>
            <w:rStyle w:val="Estilo11pto"/>
          </w:rPr>
          <w:t>ESECS</w:t>
        </w:r>
        <w:r w:rsidRPr="0C9AD51D">
          <w:rPr>
            <w:rStyle w:val="EstilosubindicePARAPROCEDCar"/>
            <w:rFonts w:cs="Arial"/>
            <w:sz w:val="22"/>
            <w:szCs w:val="22"/>
          </w:rPr>
          <w:t>z</w:t>
        </w:r>
        <w:proofErr w:type="spellEnd"/>
        <w:r w:rsidRPr="0C9AD51D">
          <w:rPr>
            <w:rStyle w:val="Estilo11pto"/>
          </w:rPr>
          <w:t xml:space="preserve"> </w:t>
        </w:r>
        <w:r w:rsidRPr="001A68DE">
          <w:rPr>
            <w:rStyle w:val="Estilo11pto"/>
            <w:rFonts w:eastAsia="Arial" w:cs="Arial"/>
          </w:rPr>
          <w:t>× PMSEC</w:t>
        </w:r>
        <w:r>
          <w:rPr>
            <w:rStyle w:val="Estilo11pto"/>
            <w:rFonts w:eastAsia="Arial" w:cs="Arial"/>
          </w:rPr>
          <w:t xml:space="preserve">B </w:t>
        </w:r>
        <w:r>
          <w:rPr>
            <w:rStyle w:val="Estilo11pto"/>
            <w:rFonts w:eastAsia="Arial" w:cs="Arial"/>
          </w:rPr>
          <w:tab/>
        </w:r>
        <w:r>
          <w:rPr>
            <w:rStyle w:val="Estilo11pto"/>
            <w:rFonts w:eastAsia="Arial" w:cs="Arial"/>
          </w:rPr>
          <w:tab/>
          <w:t xml:space="preserve">si </w:t>
        </w:r>
        <w:r w:rsidRPr="001A68DE">
          <w:rPr>
            <w:rStyle w:val="Estilo11pto"/>
            <w:rFonts w:eastAsia="Arial" w:cs="Arial"/>
          </w:rPr>
          <w:t>PMSEC</w:t>
        </w:r>
        <w:r>
          <w:rPr>
            <w:rStyle w:val="Estilo11pto"/>
            <w:rFonts w:eastAsia="Arial" w:cs="Arial"/>
          </w:rPr>
          <w:t>B &gt;= 0</w:t>
        </w:r>
      </w:ins>
    </w:p>
    <w:p w14:paraId="6E058D8A" w14:textId="77777777" w:rsidR="005A4496" w:rsidRDefault="005A4496" w:rsidP="005A4496">
      <w:pPr>
        <w:numPr>
          <w:ilvl w:val="12"/>
          <w:numId w:val="0"/>
        </w:numPr>
        <w:tabs>
          <w:tab w:val="left" w:pos="1980"/>
        </w:tabs>
        <w:ind w:left="2520" w:hanging="2344"/>
        <w:rPr>
          <w:ins w:id="467" w:author="LIQ" w:date="2021-03-15T09:56:00Z"/>
          <w:rStyle w:val="Estilo11pto"/>
          <w:rFonts w:eastAsia="Arial" w:cs="Arial"/>
        </w:rPr>
      </w:pPr>
      <w:proofErr w:type="spellStart"/>
      <w:ins w:id="468" w:author="LIQ" w:date="2021-03-15T09:56:00Z">
        <w:r>
          <w:rPr>
            <w:rStyle w:val="Estilo11pto"/>
          </w:rPr>
          <w:t>DC</w:t>
        </w:r>
        <w:r w:rsidRPr="0C9AD51D">
          <w:rPr>
            <w:rStyle w:val="Estilo11pto"/>
          </w:rPr>
          <w:t>SEC</w:t>
        </w:r>
        <w:r w:rsidRPr="0C9AD51D">
          <w:rPr>
            <w:rStyle w:val="EstilosubindicePARAPROCEDCar"/>
            <w:rFonts w:cs="Arial"/>
            <w:sz w:val="22"/>
            <w:szCs w:val="22"/>
          </w:rPr>
          <w:t>z</w:t>
        </w:r>
        <w:proofErr w:type="spellEnd"/>
        <w:r w:rsidRPr="0C9AD51D">
          <w:rPr>
            <w:rStyle w:val="Estilo11pto"/>
          </w:rPr>
          <w:t xml:space="preserve"> = </w:t>
        </w:r>
        <w:r>
          <w:rPr>
            <w:rStyle w:val="Estilo11pto"/>
          </w:rPr>
          <w:t xml:space="preserve">1,15 </w:t>
        </w:r>
        <w:r w:rsidRPr="001A68DE">
          <w:rPr>
            <w:rStyle w:val="Estilo11pto"/>
            <w:rFonts w:eastAsia="Arial" w:cs="Arial"/>
          </w:rPr>
          <w:t>×</w:t>
        </w:r>
        <w:r>
          <w:rPr>
            <w:rStyle w:val="Estilo11pto"/>
            <w:rFonts w:eastAsia="Arial" w:cs="Arial"/>
          </w:rPr>
          <w:t xml:space="preserve"> </w:t>
        </w:r>
        <w:proofErr w:type="spellStart"/>
        <w:r w:rsidRPr="0C9AD51D">
          <w:rPr>
            <w:rStyle w:val="Estilo11pto"/>
          </w:rPr>
          <w:t>ESECS</w:t>
        </w:r>
        <w:r w:rsidRPr="0C9AD51D">
          <w:rPr>
            <w:rStyle w:val="EstilosubindicePARAPROCEDCar"/>
            <w:rFonts w:cs="Arial"/>
            <w:sz w:val="22"/>
            <w:szCs w:val="22"/>
          </w:rPr>
          <w:t>z</w:t>
        </w:r>
        <w:proofErr w:type="spellEnd"/>
        <w:r w:rsidRPr="0C9AD51D">
          <w:rPr>
            <w:rStyle w:val="Estilo11pto"/>
          </w:rPr>
          <w:t xml:space="preserve"> </w:t>
        </w:r>
        <w:r w:rsidRPr="001A68DE">
          <w:rPr>
            <w:rStyle w:val="Estilo11pto"/>
            <w:rFonts w:eastAsia="Arial" w:cs="Arial"/>
          </w:rPr>
          <w:t>× PMSEC</w:t>
        </w:r>
        <w:r>
          <w:rPr>
            <w:rStyle w:val="Estilo11pto"/>
            <w:rFonts w:eastAsia="Arial" w:cs="Arial"/>
          </w:rPr>
          <w:t xml:space="preserve">B </w:t>
        </w:r>
        <w:r>
          <w:rPr>
            <w:rStyle w:val="Estilo11pto"/>
            <w:rFonts w:eastAsia="Arial" w:cs="Arial"/>
          </w:rPr>
          <w:tab/>
        </w:r>
        <w:r>
          <w:rPr>
            <w:rStyle w:val="Estilo11pto"/>
            <w:rFonts w:eastAsia="Arial" w:cs="Arial"/>
          </w:rPr>
          <w:tab/>
          <w:t xml:space="preserve">si </w:t>
        </w:r>
        <w:r w:rsidRPr="001A68DE">
          <w:rPr>
            <w:rStyle w:val="Estilo11pto"/>
            <w:rFonts w:eastAsia="Arial" w:cs="Arial"/>
          </w:rPr>
          <w:t>PMSEC</w:t>
        </w:r>
        <w:r>
          <w:rPr>
            <w:rStyle w:val="Estilo11pto"/>
            <w:rFonts w:eastAsia="Arial" w:cs="Arial"/>
          </w:rPr>
          <w:t>B   &lt; 0</w:t>
        </w:r>
      </w:ins>
    </w:p>
    <w:p w14:paraId="1974675F" w14:textId="77777777" w:rsidR="00944A14" w:rsidRPr="001A68DE" w:rsidRDefault="00944A14" w:rsidP="00C03C10">
      <w:pPr>
        <w:tabs>
          <w:tab w:val="left" w:pos="1985"/>
        </w:tabs>
        <w:spacing w:line="259" w:lineRule="auto"/>
        <w:ind w:left="0"/>
        <w:rPr>
          <w:rStyle w:val="Estilo11pto"/>
        </w:rPr>
      </w:pPr>
    </w:p>
    <w:p w14:paraId="7AEF570C" w14:textId="77777777" w:rsidR="00904B37" w:rsidRPr="00F13116" w:rsidRDefault="00904B37" w:rsidP="00BC42D2">
      <w:pPr>
        <w:spacing w:after="0"/>
        <w:rPr>
          <w:rFonts w:cs="Arial"/>
          <w:sz w:val="22"/>
          <w:szCs w:val="22"/>
        </w:rPr>
      </w:pPr>
    </w:p>
    <w:p w14:paraId="4AEB567A" w14:textId="420D66F0" w:rsidR="00904B37" w:rsidRPr="00F13116" w:rsidRDefault="00904B37" w:rsidP="007D6FDC">
      <w:pPr>
        <w:pStyle w:val="BEGO"/>
        <w:numPr>
          <w:ilvl w:val="0"/>
          <w:numId w:val="21"/>
        </w:numPr>
        <w:ind w:left="426" w:hanging="284"/>
      </w:pPr>
      <w:r w:rsidRPr="00F13116">
        <w:t>Incumplimiento de las asignaciones de energía de balance RR y terciaria.</w:t>
      </w:r>
    </w:p>
    <w:p w14:paraId="1732EB2B" w14:textId="77777777" w:rsidR="00EE19DA" w:rsidRPr="00F13116" w:rsidRDefault="00EE19DA" w:rsidP="00EE19DA">
      <w:pPr>
        <w:spacing w:after="0"/>
        <w:rPr>
          <w:rFonts w:cs="Arial"/>
          <w:sz w:val="22"/>
          <w:szCs w:val="22"/>
        </w:rPr>
      </w:pPr>
    </w:p>
    <w:p w14:paraId="54222172" w14:textId="334E0243" w:rsidR="00CC4C2C" w:rsidRPr="00744BE7" w:rsidRDefault="00904B37" w:rsidP="00CC4C2C">
      <w:pPr>
        <w:rPr>
          <w:rStyle w:val="Estilo11pto"/>
        </w:rPr>
      </w:pPr>
      <w:r w:rsidRPr="0C9AD51D">
        <w:rPr>
          <w:rStyle w:val="Estilo11pto"/>
        </w:rPr>
        <w:t xml:space="preserve">El cumplimiento del saldo neto de las asignaciones de energía de balance RR y terciaria se verificará de forma agregada para cada zona de regulación y de forma agregada para las unidades de </w:t>
      </w:r>
      <w:r w:rsidR="00FE6B61">
        <w:rPr>
          <w:rStyle w:val="Estilo11pto"/>
        </w:rPr>
        <w:t>programación</w:t>
      </w:r>
      <w:r w:rsidR="00FE6B61" w:rsidRPr="0C9AD51D">
        <w:rPr>
          <w:rStyle w:val="Estilo11pto"/>
        </w:rPr>
        <w:t xml:space="preserve"> </w:t>
      </w:r>
      <w:r w:rsidRPr="0C9AD51D">
        <w:rPr>
          <w:rStyle w:val="Estilo11pto"/>
        </w:rPr>
        <w:t xml:space="preserve">con asignación de energía de balance RR y energía terciaria del mismo </w:t>
      </w:r>
      <w:r w:rsidR="00AC3EDF" w:rsidRPr="0C9AD51D">
        <w:rPr>
          <w:rStyle w:val="Estilo11pto"/>
        </w:rPr>
        <w:t>BSP</w:t>
      </w:r>
      <w:r w:rsidR="00A07176" w:rsidRPr="0C9AD51D">
        <w:rPr>
          <w:rStyle w:val="Estilo11pto"/>
        </w:rPr>
        <w:t xml:space="preserve"> </w:t>
      </w:r>
      <w:r w:rsidRPr="0C9AD51D">
        <w:rPr>
          <w:rStyle w:val="Estilo11pto"/>
        </w:rPr>
        <w:t>no pertenecientes a zona de regulación</w:t>
      </w:r>
      <w:r w:rsidRPr="00744BE7">
        <w:rPr>
          <w:rStyle w:val="Estilo11pto"/>
        </w:rPr>
        <w:t>.</w:t>
      </w:r>
    </w:p>
    <w:p w14:paraId="20D4BE5C" w14:textId="77777777" w:rsidR="00CC4C2C" w:rsidRPr="007948A5" w:rsidRDefault="00CC4C2C" w:rsidP="00744BE7">
      <w:pPr>
        <w:spacing w:after="0"/>
        <w:rPr>
          <w:rStyle w:val="Estilo11pto"/>
          <w:rFonts w:cs="Arial"/>
          <w:iCs/>
          <w:szCs w:val="22"/>
        </w:rPr>
      </w:pPr>
    </w:p>
    <w:p w14:paraId="51DABDBC" w14:textId="18278001" w:rsidR="00904B37" w:rsidRPr="00A67C5C" w:rsidRDefault="00904B37" w:rsidP="0039329F">
      <w:pPr>
        <w:pStyle w:val="BEGO"/>
        <w:numPr>
          <w:ilvl w:val="1"/>
          <w:numId w:val="21"/>
        </w:numPr>
      </w:pPr>
      <w:r w:rsidRPr="00A67C5C">
        <w:t>Incumplimiento de asignación neta de energía de balance RR y terciaria a subir.</w:t>
      </w:r>
    </w:p>
    <w:p w14:paraId="3E666FF1" w14:textId="77777777" w:rsidR="00EE19DA" w:rsidRPr="00A67C5C" w:rsidRDefault="00EE19DA" w:rsidP="00EE19DA">
      <w:pPr>
        <w:spacing w:after="0"/>
        <w:rPr>
          <w:rFonts w:cs="Arial"/>
          <w:sz w:val="22"/>
          <w:szCs w:val="22"/>
        </w:rPr>
      </w:pPr>
    </w:p>
    <w:p w14:paraId="4FADBD12" w14:textId="04994C76" w:rsidR="00904B37" w:rsidRPr="0019150B" w:rsidRDefault="00904B37" w:rsidP="00904B37">
      <w:pPr>
        <w:rPr>
          <w:rStyle w:val="Estilo11pto"/>
        </w:rPr>
      </w:pPr>
      <w:r w:rsidRPr="0C9AD51D">
        <w:rPr>
          <w:rStyle w:val="Estilo11pto"/>
        </w:rPr>
        <w:t xml:space="preserve">A efectos de las fórmulas siguientes, las referencias a saldos o sumas de las unidades de programación del </w:t>
      </w:r>
      <w:r w:rsidR="00A07176" w:rsidRPr="0C9AD51D">
        <w:rPr>
          <w:rStyle w:val="Estilo11pto"/>
        </w:rPr>
        <w:t>B</w:t>
      </w:r>
      <w:r w:rsidR="00AC3EDF" w:rsidRPr="0C9AD51D">
        <w:rPr>
          <w:rStyle w:val="Estilo11pto"/>
        </w:rPr>
        <w:t>S</w:t>
      </w:r>
      <w:r w:rsidR="00A07176" w:rsidRPr="0C9AD51D">
        <w:rPr>
          <w:rStyle w:val="Estilo11pto"/>
        </w:rPr>
        <w:t>P</w:t>
      </w:r>
      <w:r w:rsidRPr="0C9AD51D">
        <w:rPr>
          <w:rStyle w:val="Estilo11pto"/>
        </w:rPr>
        <w:t xml:space="preserve">, o del </w:t>
      </w:r>
      <w:r w:rsidR="00A07176" w:rsidRPr="0C9AD51D">
        <w:rPr>
          <w:rStyle w:val="Estilo11pto"/>
        </w:rPr>
        <w:t>B</w:t>
      </w:r>
      <w:r w:rsidR="00AC3EDF" w:rsidRPr="0C9AD51D">
        <w:rPr>
          <w:rStyle w:val="Estilo11pto"/>
        </w:rPr>
        <w:t>S</w:t>
      </w:r>
      <w:r w:rsidR="00A07176" w:rsidRPr="0C9AD51D">
        <w:rPr>
          <w:rStyle w:val="Estilo11pto"/>
        </w:rPr>
        <w:t>P</w:t>
      </w:r>
      <w:r w:rsidR="02C9D865" w:rsidRPr="0C9AD51D">
        <w:rPr>
          <w:rStyle w:val="Estilo11pto"/>
        </w:rPr>
        <w:t>,</w:t>
      </w:r>
      <w:r w:rsidRPr="0C9AD51D">
        <w:rPr>
          <w:rStyle w:val="Estilo11pto"/>
        </w:rPr>
        <w:t xml:space="preserve"> se refieren a los saldos de sus unidades de programación con asignación neta a subir de energía de balance RR y de terciaria, no pertenecientes a zona de regulación y cuyo saldo de restricciones técnicas en tiempo real es nulo o a subir.</w:t>
      </w:r>
    </w:p>
    <w:p w14:paraId="573B4B55" w14:textId="081707A3" w:rsidR="00904B37" w:rsidRPr="001A68DE" w:rsidRDefault="00904B37" w:rsidP="00904B37">
      <w:pPr>
        <w:rPr>
          <w:rStyle w:val="Estilo11pto"/>
        </w:rPr>
      </w:pPr>
      <w:r w:rsidRPr="001A68DE">
        <w:rPr>
          <w:rStyle w:val="Estilo11pto"/>
        </w:rPr>
        <w:t>La obligación de pago por incumplimiento de asignación neta de energía de balance RR</w:t>
      </w:r>
      <w:r w:rsidR="001614D2" w:rsidRPr="001A68DE">
        <w:rPr>
          <w:rStyle w:val="Estilo11pto"/>
        </w:rPr>
        <w:t xml:space="preserve"> </w:t>
      </w:r>
      <w:r w:rsidRPr="001A68DE">
        <w:rPr>
          <w:rStyle w:val="Estilo11pto"/>
        </w:rPr>
        <w:t xml:space="preserve">y terciaria </w:t>
      </w:r>
      <w:r w:rsidR="2447D018" w:rsidRPr="4180549A">
        <w:rPr>
          <w:rStyle w:val="Estilo11pto"/>
        </w:rPr>
        <w:t xml:space="preserve">a subir </w:t>
      </w:r>
      <w:r w:rsidRPr="001A68DE">
        <w:rPr>
          <w:rStyle w:val="Estilo11pto"/>
        </w:rPr>
        <w:t xml:space="preserve">de la zona de regulación </w:t>
      </w:r>
      <w:r w:rsidR="7FF287DD" w:rsidRPr="4180549A">
        <w:rPr>
          <w:rStyle w:val="Estilo11pto"/>
        </w:rPr>
        <w:t xml:space="preserve">z </w:t>
      </w:r>
      <w:r w:rsidRPr="001A68DE">
        <w:rPr>
          <w:rStyle w:val="Estilo11pto"/>
        </w:rPr>
        <w:t xml:space="preserve">o del </w:t>
      </w:r>
      <w:r w:rsidR="00A07176" w:rsidRPr="001A68DE">
        <w:rPr>
          <w:rStyle w:val="Estilo11pto"/>
        </w:rPr>
        <w:t>B</w:t>
      </w:r>
      <w:r w:rsidR="00AC3EDF" w:rsidRPr="001A68DE">
        <w:rPr>
          <w:rStyle w:val="Estilo11pto"/>
        </w:rPr>
        <w:t>S</w:t>
      </w:r>
      <w:r w:rsidR="00A07176" w:rsidRPr="001A68DE">
        <w:rPr>
          <w:rStyle w:val="Estilo11pto"/>
        </w:rPr>
        <w:t>P</w:t>
      </w:r>
      <w:r w:rsidRPr="001A68DE">
        <w:rPr>
          <w:rStyle w:val="Estilo11pto"/>
        </w:rPr>
        <w:t xml:space="preserve"> </w:t>
      </w:r>
      <w:r w:rsidR="53134AAE" w:rsidRPr="4180549A">
        <w:rPr>
          <w:rStyle w:val="Estilo11pto"/>
        </w:rPr>
        <w:t xml:space="preserve">s </w:t>
      </w:r>
      <w:r w:rsidRPr="001A68DE">
        <w:rPr>
          <w:rStyle w:val="Estilo11pto"/>
        </w:rPr>
        <w:t>se calculará de la forma siguiente:</w:t>
      </w:r>
    </w:p>
    <w:p w14:paraId="18C5D605" w14:textId="307505B9" w:rsidR="00904B37" w:rsidRPr="0021341D" w:rsidRDefault="00904B37" w:rsidP="00904B37">
      <w:pPr>
        <w:rPr>
          <w:rFonts w:cs="Arial"/>
          <w:strike/>
          <w:sz w:val="22"/>
          <w:szCs w:val="22"/>
          <w:lang w:val="en-US"/>
        </w:rPr>
      </w:pPr>
      <w:proofErr w:type="spellStart"/>
      <w:r w:rsidRPr="001A68DE">
        <w:rPr>
          <w:rStyle w:val="Estilo11pto"/>
          <w:lang w:val="en-US"/>
        </w:rPr>
        <w:t>OPEINCLEBALS</w:t>
      </w:r>
      <w:r w:rsidRPr="0C9AD51D">
        <w:rPr>
          <w:rFonts w:cs="Arial"/>
          <w:sz w:val="22"/>
          <w:szCs w:val="22"/>
          <w:vertAlign w:val="subscript"/>
          <w:lang w:val="en-US"/>
        </w:rPr>
        <w:t>z,s</w:t>
      </w:r>
      <w:proofErr w:type="spellEnd"/>
      <w:r w:rsidRPr="001A68DE">
        <w:rPr>
          <w:rStyle w:val="Estilo11pto"/>
          <w:lang w:val="en-US"/>
        </w:rPr>
        <w:t xml:space="preserve"> = </w:t>
      </w:r>
      <w:proofErr w:type="spellStart"/>
      <w:r w:rsidRPr="001A68DE">
        <w:rPr>
          <w:rStyle w:val="Estilo11pto"/>
          <w:lang w:val="en-US"/>
        </w:rPr>
        <w:t>EINCLEBALS</w:t>
      </w:r>
      <w:r w:rsidRPr="0C9AD51D">
        <w:rPr>
          <w:rFonts w:cs="Arial"/>
          <w:sz w:val="22"/>
          <w:szCs w:val="22"/>
          <w:vertAlign w:val="subscript"/>
          <w:lang w:val="en-US"/>
        </w:rPr>
        <w:t>z,s</w:t>
      </w:r>
      <w:proofErr w:type="spellEnd"/>
      <w:r w:rsidRPr="001A68DE">
        <w:rPr>
          <w:rStyle w:val="Estilo11pto"/>
          <w:lang w:val="en-US"/>
        </w:rPr>
        <w:t xml:space="preserve"> x  </w:t>
      </w:r>
      <w:r w:rsidR="4732D3C3" w:rsidRPr="001A68DE">
        <w:rPr>
          <w:rStyle w:val="Estilo11pto"/>
          <w:lang w:val="en-US"/>
        </w:rPr>
        <w:t>abs</w:t>
      </w:r>
      <w:r w:rsidR="00BB4C93" w:rsidRPr="001A68DE">
        <w:rPr>
          <w:rStyle w:val="Estilo11pto"/>
          <w:lang w:val="en-US"/>
        </w:rPr>
        <w:t>(</w:t>
      </w:r>
      <w:proofErr w:type="spellStart"/>
      <w:r w:rsidRPr="001A68DE">
        <w:rPr>
          <w:rStyle w:val="Estilo11pto"/>
          <w:lang w:val="en-US"/>
        </w:rPr>
        <w:t>PBAL</w:t>
      </w:r>
      <w:r w:rsidRPr="0C9AD51D">
        <w:rPr>
          <w:rFonts w:cs="Arial"/>
          <w:sz w:val="22"/>
          <w:szCs w:val="22"/>
          <w:vertAlign w:val="subscript"/>
          <w:lang w:val="en-US"/>
        </w:rPr>
        <w:t>z,s</w:t>
      </w:r>
      <w:proofErr w:type="spellEnd"/>
      <w:r w:rsidR="00BB4C93" w:rsidRPr="001A68DE">
        <w:rPr>
          <w:rStyle w:val="Estilo11pto"/>
          <w:lang w:val="en-US"/>
        </w:rPr>
        <w:t>)</w:t>
      </w:r>
      <w:r w:rsidR="0F501DCB" w:rsidRPr="001A68DE">
        <w:rPr>
          <w:rStyle w:val="Estilo11pto"/>
          <w:lang w:val="en-US"/>
        </w:rPr>
        <w:t xml:space="preserve"> </w:t>
      </w:r>
      <w:r w:rsidRPr="001A68DE">
        <w:rPr>
          <w:rStyle w:val="Estilo11pto"/>
          <w:lang w:val="en-US"/>
        </w:rPr>
        <w:t xml:space="preserve">x  0,2 </w:t>
      </w:r>
    </w:p>
    <w:p w14:paraId="78B044FF" w14:textId="77777777" w:rsidR="00904B37" w:rsidRPr="0021341D" w:rsidRDefault="00904B37" w:rsidP="00904B37">
      <w:pPr>
        <w:ind w:left="142"/>
        <w:rPr>
          <w:rFonts w:cs="Arial"/>
          <w:sz w:val="22"/>
          <w:szCs w:val="22"/>
        </w:rPr>
      </w:pPr>
      <w:r w:rsidRPr="0021341D">
        <w:rPr>
          <w:rFonts w:cs="Arial"/>
          <w:sz w:val="22"/>
          <w:szCs w:val="22"/>
        </w:rPr>
        <w:t>donde:</w:t>
      </w:r>
    </w:p>
    <w:p w14:paraId="1D53D9E8" w14:textId="2A9E5BC7" w:rsidR="00904B37" w:rsidRPr="00B26493" w:rsidRDefault="00904B37" w:rsidP="00B26493">
      <w:pPr>
        <w:tabs>
          <w:tab w:val="left" w:pos="1985"/>
          <w:tab w:val="left" w:pos="2552"/>
        </w:tabs>
        <w:ind w:left="2552" w:hanging="2410"/>
        <w:rPr>
          <w:rStyle w:val="Estilo11pto"/>
        </w:rPr>
      </w:pPr>
      <w:proofErr w:type="spellStart"/>
      <w:r w:rsidRPr="0019150B">
        <w:rPr>
          <w:rStyle w:val="Estilo11pto"/>
        </w:rPr>
        <w:t>EINCLEBALS</w:t>
      </w:r>
      <w:r w:rsidRPr="0021341D">
        <w:rPr>
          <w:rFonts w:cs="Arial"/>
          <w:sz w:val="22"/>
          <w:szCs w:val="22"/>
          <w:vertAlign w:val="subscript"/>
        </w:rPr>
        <w:t>z,s</w:t>
      </w:r>
      <w:proofErr w:type="spellEnd"/>
      <w:r w:rsidRPr="00B26493">
        <w:rPr>
          <w:rStyle w:val="Estilo11pto"/>
        </w:rPr>
        <w:tab/>
        <w:t xml:space="preserve">= </w:t>
      </w:r>
      <w:r w:rsidR="00B26493">
        <w:rPr>
          <w:rStyle w:val="Estilo11pto"/>
        </w:rPr>
        <w:tab/>
      </w:r>
      <w:r w:rsidRPr="00B26493">
        <w:rPr>
          <w:rStyle w:val="Estilo11pto"/>
        </w:rPr>
        <w:t xml:space="preserve">Energía incumplida de asignación neta de energía de balance RR y terciaria a subir de la zona z o del </w:t>
      </w:r>
      <w:r w:rsidR="00A07176" w:rsidRPr="00B26493">
        <w:rPr>
          <w:rStyle w:val="Estilo11pto"/>
        </w:rPr>
        <w:t>B</w:t>
      </w:r>
      <w:r w:rsidR="00AC3EDF" w:rsidRPr="00B26493">
        <w:rPr>
          <w:rStyle w:val="Estilo11pto"/>
        </w:rPr>
        <w:t>S</w:t>
      </w:r>
      <w:r w:rsidR="00A07176" w:rsidRPr="00B26493">
        <w:rPr>
          <w:rStyle w:val="Estilo11pto"/>
        </w:rPr>
        <w:t>P</w:t>
      </w:r>
      <w:r w:rsidRPr="00B26493">
        <w:rPr>
          <w:rStyle w:val="Estilo11pto"/>
        </w:rPr>
        <w:t xml:space="preserve"> s. Se tomará valor cero si en</w:t>
      </w:r>
      <w:ins w:id="469" w:author="LIQ" w:date="2021-03-16T09:54:00Z">
        <w:r w:rsidR="009D41EC">
          <w:rPr>
            <w:rStyle w:val="Estilo11pto"/>
          </w:rPr>
          <w:t xml:space="preserve"> el</w:t>
        </w:r>
      </w:ins>
      <w:r w:rsidRPr="00B26493">
        <w:rPr>
          <w:rStyle w:val="Estilo11pto"/>
        </w:rPr>
        <w:t xml:space="preserve"> </w:t>
      </w:r>
      <w:del w:id="470" w:author="LIQ" w:date="2021-02-09T10:35:00Z">
        <w:r w:rsidRPr="00B26493" w:rsidDel="008716F4">
          <w:rPr>
            <w:rStyle w:val="Estilo11pto"/>
          </w:rPr>
          <w:delText xml:space="preserve">la hora </w:delText>
        </w:r>
      </w:del>
      <w:del w:id="471" w:author="LIQ Elena" w:date="2021-02-18T17:04:00Z">
        <w:r w:rsidR="00CE2D7E" w:rsidDel="00CE2D7E">
          <w:rPr>
            <w:rStyle w:val="Estilo11pto"/>
          </w:rPr>
          <w:delText xml:space="preserve"> </w:delText>
        </w:r>
      </w:del>
      <w:ins w:id="472" w:author="LIQ Elena" w:date="2021-02-18T17:04:00Z">
        <w:r w:rsidR="00CE2D7E">
          <w:rPr>
            <w:rStyle w:val="Estilo11pto"/>
          </w:rPr>
          <w:t>periodo de programación</w:t>
        </w:r>
      </w:ins>
      <w:ins w:id="473" w:author="LIQ" w:date="2021-02-09T10:35:00Z">
        <w:r w:rsidR="008716F4">
          <w:rPr>
            <w:rStyle w:val="Estilo11pto"/>
          </w:rPr>
          <w:t xml:space="preserve"> </w:t>
        </w:r>
      </w:ins>
      <w:r w:rsidRPr="00B26493">
        <w:rPr>
          <w:rStyle w:val="Estilo11pto"/>
        </w:rPr>
        <w:t xml:space="preserve">la zona de regulación o el </w:t>
      </w:r>
      <w:r w:rsidR="00A07176" w:rsidRPr="00B26493">
        <w:rPr>
          <w:rStyle w:val="Estilo11pto"/>
        </w:rPr>
        <w:t>B</w:t>
      </w:r>
      <w:r w:rsidR="00AC3EDF" w:rsidRPr="00B26493">
        <w:rPr>
          <w:rStyle w:val="Estilo11pto"/>
        </w:rPr>
        <w:t>S</w:t>
      </w:r>
      <w:r w:rsidR="00A07176" w:rsidRPr="00B26493">
        <w:rPr>
          <w:rStyle w:val="Estilo11pto"/>
        </w:rPr>
        <w:t>P</w:t>
      </w:r>
      <w:r w:rsidRPr="00B26493">
        <w:rPr>
          <w:rStyle w:val="Estilo11pto"/>
        </w:rPr>
        <w:t xml:space="preserve"> tienen asignado un saldo neto a bajar de energía por restricciones en tiempo real. Si en </w:t>
      </w:r>
      <w:del w:id="474" w:author="LIQ" w:date="2021-02-09T10:35:00Z">
        <w:r w:rsidRPr="00B26493" w:rsidDel="00CA72A1">
          <w:rPr>
            <w:rStyle w:val="Estilo11pto"/>
          </w:rPr>
          <w:delText>la hora</w:delText>
        </w:r>
      </w:del>
      <w:ins w:id="475" w:author="LIQ Elena" w:date="2021-02-18T17:04:00Z">
        <w:r w:rsidR="00CE2D7E">
          <w:rPr>
            <w:rStyle w:val="Estilo11pto"/>
          </w:rPr>
          <w:t xml:space="preserve"> </w:t>
        </w:r>
        <w:r w:rsidR="007E58F2">
          <w:rPr>
            <w:rStyle w:val="Estilo11pto"/>
          </w:rPr>
          <w:t xml:space="preserve">el </w:t>
        </w:r>
      </w:ins>
      <w:ins w:id="476" w:author="LIQ Elena" w:date="2021-02-18T17:05:00Z">
        <w:r w:rsidR="007E58F2">
          <w:rPr>
            <w:rStyle w:val="Estilo11pto"/>
          </w:rPr>
          <w:t>periodo de programación</w:t>
        </w:r>
      </w:ins>
      <w:r w:rsidRPr="00B26493">
        <w:rPr>
          <w:rStyle w:val="Estilo11pto"/>
        </w:rPr>
        <w:t xml:space="preserve"> la zona de regulación o el </w:t>
      </w:r>
      <w:r w:rsidR="00A07176" w:rsidRPr="00B26493">
        <w:rPr>
          <w:rStyle w:val="Estilo11pto"/>
        </w:rPr>
        <w:t>B</w:t>
      </w:r>
      <w:r w:rsidR="00AC3EDF" w:rsidRPr="00B26493">
        <w:rPr>
          <w:rStyle w:val="Estilo11pto"/>
        </w:rPr>
        <w:t>S</w:t>
      </w:r>
      <w:r w:rsidR="00A07176" w:rsidRPr="00B26493">
        <w:rPr>
          <w:rStyle w:val="Estilo11pto"/>
        </w:rPr>
        <w:t>P</w:t>
      </w:r>
      <w:r w:rsidRPr="00B26493">
        <w:rPr>
          <w:rStyle w:val="Estilo11pto"/>
        </w:rPr>
        <w:t xml:space="preserve"> tiene saldo a subir de energía de restricciones en tiempo real se considerará que ha sido asignada con anterioridad a las asignaciones de energía de balance RR y terciaria.</w:t>
      </w:r>
    </w:p>
    <w:p w14:paraId="34DB6915" w14:textId="685A8E2A" w:rsidR="00904B37" w:rsidRPr="00277FE2" w:rsidRDefault="00904B37" w:rsidP="00904B37">
      <w:pPr>
        <w:tabs>
          <w:tab w:val="left" w:pos="1843"/>
        </w:tabs>
        <w:ind w:left="142"/>
        <w:rPr>
          <w:rFonts w:cs="Arial"/>
          <w:sz w:val="22"/>
          <w:szCs w:val="22"/>
        </w:rPr>
      </w:pPr>
      <w:r w:rsidRPr="4180549A">
        <w:rPr>
          <w:rFonts w:cs="Arial"/>
          <w:sz w:val="22"/>
          <w:szCs w:val="22"/>
        </w:rPr>
        <w:t xml:space="preserve">La energía incumplida para cada zona de regulación </w:t>
      </w:r>
      <w:r w:rsidR="1AED2883" w:rsidRPr="4180549A">
        <w:rPr>
          <w:rFonts w:cs="Arial"/>
          <w:sz w:val="22"/>
          <w:szCs w:val="22"/>
        </w:rPr>
        <w:t xml:space="preserve">z </w:t>
      </w:r>
      <w:r w:rsidRPr="4180549A">
        <w:rPr>
          <w:rFonts w:cs="Arial"/>
          <w:sz w:val="22"/>
          <w:szCs w:val="22"/>
        </w:rPr>
        <w:t xml:space="preserve">o cada </w:t>
      </w:r>
      <w:r w:rsidR="00A07176" w:rsidRPr="4180549A">
        <w:rPr>
          <w:rFonts w:cs="Arial"/>
          <w:sz w:val="22"/>
          <w:szCs w:val="22"/>
        </w:rPr>
        <w:t>B</w:t>
      </w:r>
      <w:r w:rsidR="00AC3EDF" w:rsidRPr="4180549A">
        <w:rPr>
          <w:rFonts w:cs="Arial"/>
          <w:sz w:val="22"/>
          <w:szCs w:val="22"/>
        </w:rPr>
        <w:t>S</w:t>
      </w:r>
      <w:r w:rsidR="00A07176" w:rsidRPr="4180549A">
        <w:rPr>
          <w:rFonts w:cs="Arial"/>
          <w:sz w:val="22"/>
          <w:szCs w:val="22"/>
        </w:rPr>
        <w:t>P</w:t>
      </w:r>
      <w:r w:rsidRPr="4180549A">
        <w:rPr>
          <w:rFonts w:cs="Arial"/>
          <w:sz w:val="22"/>
          <w:szCs w:val="22"/>
        </w:rPr>
        <w:t xml:space="preserve"> </w:t>
      </w:r>
      <w:r w:rsidR="5ABDF59B" w:rsidRPr="4180549A">
        <w:rPr>
          <w:rFonts w:cs="Arial"/>
          <w:sz w:val="22"/>
          <w:szCs w:val="22"/>
        </w:rPr>
        <w:t xml:space="preserve">s </w:t>
      </w:r>
      <w:r w:rsidRPr="4180549A">
        <w:rPr>
          <w:rFonts w:cs="Arial"/>
          <w:sz w:val="22"/>
          <w:szCs w:val="22"/>
        </w:rPr>
        <w:t>se calculará según la fórmula siguiente:</w:t>
      </w:r>
    </w:p>
    <w:p w14:paraId="605B0F43" w14:textId="750CDEC3" w:rsidR="00904B37" w:rsidRPr="001A68DE" w:rsidRDefault="00904B37" w:rsidP="00904B37">
      <w:pPr>
        <w:ind w:left="142"/>
        <w:rPr>
          <w:rStyle w:val="Estilo11pto"/>
          <w:lang w:val="en-US"/>
        </w:rPr>
      </w:pPr>
      <w:proofErr w:type="spellStart"/>
      <w:r w:rsidRPr="001A68DE">
        <w:rPr>
          <w:rStyle w:val="Estilo11pto"/>
          <w:lang w:val="en-US"/>
        </w:rPr>
        <w:t>EINCLEBALS</w:t>
      </w:r>
      <w:r w:rsidRPr="001E58FA">
        <w:rPr>
          <w:rFonts w:cs="Arial"/>
          <w:sz w:val="22"/>
          <w:szCs w:val="22"/>
          <w:vertAlign w:val="subscript"/>
          <w:lang w:val="en-US"/>
        </w:rPr>
        <w:t>z,s</w:t>
      </w:r>
      <w:proofErr w:type="spellEnd"/>
      <w:r w:rsidRPr="001A68DE">
        <w:rPr>
          <w:rStyle w:val="Estilo11pto"/>
          <w:lang w:val="en-US"/>
        </w:rPr>
        <w:t xml:space="preserve"> =  </w:t>
      </w:r>
      <w:proofErr w:type="spellStart"/>
      <w:r w:rsidRPr="001A68DE">
        <w:rPr>
          <w:rStyle w:val="Estilo11pto"/>
          <w:lang w:val="en-US"/>
        </w:rPr>
        <w:t>máx</w:t>
      </w:r>
      <w:proofErr w:type="spellEnd"/>
      <w:r w:rsidRPr="001A68DE">
        <w:rPr>
          <w:rStyle w:val="Estilo11pto"/>
          <w:lang w:val="en-US"/>
        </w:rPr>
        <w:t xml:space="preserve"> ( - STGS</w:t>
      </w:r>
      <w:r w:rsidRPr="001E58FA">
        <w:rPr>
          <w:rFonts w:cs="Arial"/>
          <w:sz w:val="22"/>
          <w:szCs w:val="22"/>
          <w:vertAlign w:val="subscript"/>
          <w:lang w:val="en-US"/>
        </w:rPr>
        <w:t xml:space="preserve"> </w:t>
      </w:r>
      <w:proofErr w:type="spellStart"/>
      <w:r w:rsidRPr="001E58FA">
        <w:rPr>
          <w:rFonts w:cs="Arial"/>
          <w:sz w:val="22"/>
          <w:szCs w:val="22"/>
          <w:vertAlign w:val="subscript"/>
          <w:lang w:val="en-US"/>
        </w:rPr>
        <w:t>z,s</w:t>
      </w:r>
      <w:proofErr w:type="spellEnd"/>
      <w:r w:rsidRPr="001A68DE">
        <w:rPr>
          <w:rStyle w:val="Estilo11pto"/>
          <w:lang w:val="en-US"/>
        </w:rPr>
        <w:t xml:space="preserve">  , </w:t>
      </w:r>
      <w:proofErr w:type="spellStart"/>
      <w:r w:rsidRPr="001A68DE">
        <w:rPr>
          <w:rStyle w:val="Estilo11pto"/>
          <w:lang w:val="en-US"/>
        </w:rPr>
        <w:t>m</w:t>
      </w:r>
      <w:r w:rsidR="00A3288B">
        <w:rPr>
          <w:rStyle w:val="Estilo11pto"/>
          <w:lang w:val="en-US"/>
        </w:rPr>
        <w:t>í</w:t>
      </w:r>
      <w:r w:rsidRPr="001A68DE">
        <w:rPr>
          <w:rStyle w:val="Estilo11pto"/>
          <w:lang w:val="en-US"/>
        </w:rPr>
        <w:t>n</w:t>
      </w:r>
      <w:proofErr w:type="spellEnd"/>
      <w:r w:rsidRPr="001A68DE">
        <w:rPr>
          <w:rStyle w:val="Estilo11pto"/>
          <w:lang w:val="en-US"/>
        </w:rPr>
        <w:t xml:space="preserve"> (0, </w:t>
      </w:r>
      <w:r w:rsidRPr="0019150B">
        <w:rPr>
          <w:rStyle w:val="Estilo11pto"/>
        </w:rPr>
        <w:t>Σ</w:t>
      </w:r>
      <w:proofErr w:type="spellStart"/>
      <w:r w:rsidRPr="001E58FA">
        <w:rPr>
          <w:rFonts w:cs="Arial"/>
          <w:sz w:val="22"/>
          <w:szCs w:val="22"/>
          <w:vertAlign w:val="subscript"/>
          <w:lang w:val="en-US"/>
        </w:rPr>
        <w:t>z,s</w:t>
      </w:r>
      <w:proofErr w:type="spellEnd"/>
      <w:r w:rsidRPr="001E58FA">
        <w:rPr>
          <w:rFonts w:cs="Arial"/>
          <w:sz w:val="22"/>
          <w:szCs w:val="22"/>
          <w:vertAlign w:val="subscript"/>
          <w:lang w:val="en-US"/>
        </w:rPr>
        <w:t xml:space="preserve"> </w:t>
      </w:r>
      <w:proofErr w:type="spellStart"/>
      <w:r w:rsidRPr="001A68DE">
        <w:rPr>
          <w:rStyle w:val="Estilo11pto"/>
          <w:lang w:val="en-US"/>
        </w:rPr>
        <w:t>MBC</w:t>
      </w:r>
      <w:r w:rsidRPr="001E58FA">
        <w:rPr>
          <w:rFonts w:cs="Arial"/>
          <w:sz w:val="22"/>
          <w:szCs w:val="22"/>
          <w:vertAlign w:val="subscript"/>
          <w:lang w:val="en-US"/>
        </w:rPr>
        <w:t>u</w:t>
      </w:r>
      <w:proofErr w:type="spellEnd"/>
      <w:r w:rsidRPr="001A68DE">
        <w:rPr>
          <w:rStyle w:val="Estilo11pto"/>
          <w:lang w:val="en-US"/>
        </w:rPr>
        <w:t xml:space="preserve"> -  </w:t>
      </w:r>
      <w:proofErr w:type="spellStart"/>
      <w:r w:rsidRPr="001A68DE">
        <w:rPr>
          <w:rStyle w:val="Estilo11pto"/>
          <w:lang w:val="en-US"/>
        </w:rPr>
        <w:t>EREFS</w:t>
      </w:r>
      <w:r w:rsidRPr="001E58FA">
        <w:rPr>
          <w:rFonts w:cs="Arial"/>
          <w:sz w:val="22"/>
          <w:szCs w:val="22"/>
          <w:vertAlign w:val="subscript"/>
          <w:lang w:val="en-US"/>
        </w:rPr>
        <w:t>z,s</w:t>
      </w:r>
      <w:proofErr w:type="spellEnd"/>
      <w:r w:rsidRPr="001E58FA">
        <w:rPr>
          <w:rFonts w:cs="Arial"/>
          <w:sz w:val="22"/>
          <w:szCs w:val="22"/>
          <w:vertAlign w:val="subscript"/>
          <w:lang w:val="en-US"/>
        </w:rPr>
        <w:t xml:space="preserve"> </w:t>
      </w:r>
      <w:r w:rsidRPr="001A68DE">
        <w:rPr>
          <w:rStyle w:val="Estilo11pto"/>
          <w:lang w:val="en-US"/>
        </w:rPr>
        <w:t xml:space="preserve">  ) )</w:t>
      </w:r>
    </w:p>
    <w:p w14:paraId="206565DE" w14:textId="09CAC233" w:rsidR="00904B37" w:rsidRPr="001E58FA" w:rsidRDefault="00B26493" w:rsidP="00904B37">
      <w:pPr>
        <w:ind w:left="142"/>
        <w:rPr>
          <w:rFonts w:cs="Arial"/>
          <w:sz w:val="22"/>
          <w:szCs w:val="22"/>
        </w:rPr>
      </w:pPr>
      <w:r>
        <w:rPr>
          <w:rFonts w:cs="Arial"/>
          <w:sz w:val="22"/>
          <w:szCs w:val="22"/>
        </w:rPr>
        <w:t>d</w:t>
      </w:r>
      <w:r w:rsidR="00904B37" w:rsidRPr="001E58FA">
        <w:rPr>
          <w:rFonts w:cs="Arial"/>
          <w:sz w:val="22"/>
          <w:szCs w:val="22"/>
        </w:rPr>
        <w:t xml:space="preserve">onde: </w:t>
      </w:r>
    </w:p>
    <w:p w14:paraId="7349970A" w14:textId="3BD85B38" w:rsidR="00490F1B" w:rsidRPr="00E516C0" w:rsidRDefault="29CCFB4F" w:rsidP="009021A1">
      <w:pPr>
        <w:tabs>
          <w:tab w:val="left" w:pos="1985"/>
        </w:tabs>
        <w:ind w:left="2552" w:hanging="2410"/>
        <w:rPr>
          <w:rStyle w:val="Estilo11pto"/>
          <w:highlight w:val="yellow"/>
        </w:rPr>
      </w:pPr>
      <w:r w:rsidRPr="0019150B">
        <w:rPr>
          <w:rStyle w:val="Estilo11pto"/>
        </w:rPr>
        <w:t xml:space="preserve">MBC </w:t>
      </w:r>
      <w:r w:rsidRPr="001E58FA">
        <w:rPr>
          <w:rFonts w:cs="Arial"/>
          <w:sz w:val="22"/>
          <w:szCs w:val="22"/>
          <w:vertAlign w:val="subscript"/>
        </w:rPr>
        <w:t>u,</w:t>
      </w:r>
      <w:r w:rsidRPr="0019150B">
        <w:rPr>
          <w:rStyle w:val="Estilo11pto"/>
        </w:rPr>
        <w:t xml:space="preserve"> </w:t>
      </w:r>
      <w:r w:rsidR="009021A1">
        <w:rPr>
          <w:rStyle w:val="Estilo11pto"/>
        </w:rPr>
        <w:tab/>
      </w:r>
      <w:r w:rsidRPr="0019150B">
        <w:rPr>
          <w:rStyle w:val="Estilo11pto"/>
        </w:rPr>
        <w:t>=</w:t>
      </w:r>
      <w:r w:rsidR="00904B37" w:rsidRPr="0019150B">
        <w:rPr>
          <w:rStyle w:val="Estilo11pto"/>
        </w:rPr>
        <w:tab/>
      </w:r>
      <w:r w:rsidRPr="0019150B">
        <w:rPr>
          <w:rStyle w:val="Estilo11pto"/>
        </w:rPr>
        <w:t xml:space="preserve">medida en barras de central, según se establece en el </w:t>
      </w:r>
      <w:r w:rsidR="476BB93D" w:rsidRPr="0DDC4F9F">
        <w:rPr>
          <w:rStyle w:val="Estilo11pto"/>
        </w:rPr>
        <w:t>Anexo III</w:t>
      </w:r>
      <w:r w:rsidR="2F104647" w:rsidRPr="0DDC4F9F">
        <w:rPr>
          <w:rStyle w:val="Estilo11pto"/>
        </w:rPr>
        <w:t>,</w:t>
      </w:r>
      <w:r w:rsidRPr="0019150B">
        <w:rPr>
          <w:rStyle w:val="Estilo11pto"/>
        </w:rPr>
        <w:t xml:space="preserve"> de cada unidad de programación integrada en la zona de regulación z o perteneciente al </w:t>
      </w:r>
      <w:r w:rsidR="221A8911" w:rsidRPr="0DDC4F9F">
        <w:rPr>
          <w:rStyle w:val="Estilo11pto"/>
        </w:rPr>
        <w:t>B</w:t>
      </w:r>
      <w:r w:rsidR="1186797A" w:rsidRPr="0DDC4F9F">
        <w:rPr>
          <w:rStyle w:val="Estilo11pto"/>
        </w:rPr>
        <w:t>S</w:t>
      </w:r>
      <w:r w:rsidR="221A8911" w:rsidRPr="0DDC4F9F">
        <w:rPr>
          <w:rStyle w:val="Estilo11pto"/>
        </w:rPr>
        <w:t>P</w:t>
      </w:r>
      <w:r w:rsidRPr="0019150B">
        <w:rPr>
          <w:rStyle w:val="Estilo11pto"/>
        </w:rPr>
        <w:t xml:space="preserve"> </w:t>
      </w:r>
      <w:r w:rsidRPr="0DDC4F9F">
        <w:rPr>
          <w:rFonts w:cs="Arial"/>
          <w:i/>
          <w:iCs/>
          <w:sz w:val="22"/>
          <w:szCs w:val="22"/>
        </w:rPr>
        <w:t>s</w:t>
      </w:r>
      <w:r w:rsidRPr="0019150B">
        <w:rPr>
          <w:rStyle w:val="Estilo11pto"/>
        </w:rPr>
        <w:t>.</w:t>
      </w:r>
      <w:ins w:id="477" w:author="LIQ" w:date="2021-02-09T10:38:00Z">
        <w:r w:rsidR="00EB6287">
          <w:rPr>
            <w:rStyle w:val="Estilo11pto"/>
          </w:rPr>
          <w:t xml:space="preserve"> </w:t>
        </w:r>
      </w:ins>
      <w:ins w:id="478" w:author="LIQ" w:date="2021-03-20T19:54:00Z">
        <w:r w:rsidR="00DD2768" w:rsidRPr="00DD2768">
          <w:rPr>
            <w:rStyle w:val="Estilo11pto"/>
            <w:iCs/>
          </w:rPr>
          <w:t xml:space="preserve">Mientras </w:t>
        </w:r>
        <w:r w:rsidR="00DD2768" w:rsidRPr="002D1063">
          <w:rPr>
            <w:rStyle w:val="Estilo11pto"/>
            <w:iCs/>
          </w:rPr>
          <w:t xml:space="preserve">no se disponga de medidas de energía </w:t>
        </w:r>
        <w:proofErr w:type="spellStart"/>
        <w:r w:rsidR="00DD2768" w:rsidRPr="002D1063">
          <w:rPr>
            <w:rStyle w:val="Estilo11pto"/>
            <w:iCs/>
          </w:rPr>
          <w:t>cuartohorarias</w:t>
        </w:r>
        <w:proofErr w:type="spellEnd"/>
        <w:r w:rsidR="00DD2768" w:rsidRPr="002D1063">
          <w:rPr>
            <w:rStyle w:val="Estilo11pto"/>
            <w:iCs/>
          </w:rPr>
          <w:t xml:space="preserve"> procedentes de los contadores de energía para la liquidación, la medida se calculará como la integral del valor de la telemedida de potencia activa recibida en tiempo real en el periodo de programación </w:t>
        </w:r>
        <w:proofErr w:type="spellStart"/>
        <w:r w:rsidR="00DD2768" w:rsidRPr="002D1063">
          <w:rPr>
            <w:rStyle w:val="Estilo11pto"/>
            <w:iCs/>
          </w:rPr>
          <w:t>cuartohorario</w:t>
        </w:r>
        <w:proofErr w:type="spellEnd"/>
        <w:r w:rsidR="00DD2768" w:rsidRPr="002D1063">
          <w:rPr>
            <w:rStyle w:val="Estilo11pto"/>
            <w:iCs/>
          </w:rPr>
          <w:t xml:space="preserve"> correspondiente</w:t>
        </w:r>
        <w:r w:rsidR="00DD2768">
          <w:rPr>
            <w:rStyle w:val="Estilo11pto"/>
            <w:i/>
            <w:iCs/>
          </w:rPr>
          <w:t>.</w:t>
        </w:r>
      </w:ins>
    </w:p>
    <w:p w14:paraId="6D01B808" w14:textId="31A3C5A9" w:rsidR="00904B37" w:rsidRPr="0019150B" w:rsidRDefault="00490F1B" w:rsidP="009021A1">
      <w:pPr>
        <w:tabs>
          <w:tab w:val="left" w:pos="1985"/>
        </w:tabs>
        <w:ind w:left="2552" w:hanging="2410"/>
        <w:rPr>
          <w:rStyle w:val="Estilo11pto"/>
        </w:rPr>
      </w:pPr>
      <w:ins w:id="479" w:author="LIQ" w:date="2021-03-16T10:02:00Z">
        <w:r w:rsidRPr="00490F1B">
          <w:rPr>
            <w:rStyle w:val="Estilo11pto"/>
            <w:highlight w:val="yellow"/>
          </w:rPr>
          <w:t xml:space="preserve"> </w:t>
        </w:r>
      </w:ins>
    </w:p>
    <w:p w14:paraId="75FE088F" w14:textId="77777777" w:rsidR="00904B37" w:rsidRPr="001A68DE" w:rsidRDefault="00904B37" w:rsidP="009021A1">
      <w:pPr>
        <w:tabs>
          <w:tab w:val="left" w:pos="1985"/>
        </w:tabs>
        <w:ind w:left="2552" w:hanging="2410"/>
        <w:rPr>
          <w:rStyle w:val="Estilo11pto"/>
          <w:rFonts w:eastAsia="Arial" w:cs="Arial"/>
          <w:lang w:val="en-US"/>
        </w:rPr>
      </w:pPr>
      <w:r w:rsidRPr="001A68DE">
        <w:rPr>
          <w:rStyle w:val="Estilo11pto"/>
          <w:rFonts w:eastAsia="Arial" w:cs="Arial"/>
          <w:lang w:val="en-US"/>
        </w:rPr>
        <w:t xml:space="preserve">EREFS </w:t>
      </w:r>
      <w:proofErr w:type="spellStart"/>
      <w:r w:rsidRPr="001A68DE">
        <w:rPr>
          <w:rFonts w:eastAsia="Arial" w:cs="Arial"/>
          <w:sz w:val="22"/>
          <w:szCs w:val="22"/>
          <w:vertAlign w:val="subscript"/>
          <w:lang w:val="en-US"/>
        </w:rPr>
        <w:t>z,s</w:t>
      </w:r>
      <w:proofErr w:type="spellEnd"/>
      <w:r w:rsidRPr="001A68DE">
        <w:rPr>
          <w:rStyle w:val="Estilo11pto"/>
          <w:rFonts w:eastAsia="Arial" w:cs="Arial"/>
          <w:lang w:val="en-US"/>
        </w:rPr>
        <w:t xml:space="preserve">  </w:t>
      </w:r>
      <w:r w:rsidRPr="001A68DE">
        <w:rPr>
          <w:rStyle w:val="Estilo11pto"/>
          <w:lang w:val="en-US"/>
        </w:rPr>
        <w:tab/>
      </w:r>
      <w:r w:rsidRPr="001A68DE">
        <w:rPr>
          <w:rStyle w:val="Estilo11pto"/>
          <w:rFonts w:eastAsia="Arial" w:cs="Arial"/>
          <w:lang w:val="en-US"/>
        </w:rPr>
        <w:t xml:space="preserve">= </w:t>
      </w:r>
      <w:r w:rsidRPr="001A68DE">
        <w:rPr>
          <w:rStyle w:val="Estilo11pto"/>
          <w:lang w:val="en-US"/>
        </w:rPr>
        <w:tab/>
      </w:r>
      <w:r w:rsidRPr="001A68DE">
        <w:rPr>
          <w:rStyle w:val="Estilo11pto"/>
          <w:rFonts w:eastAsia="Arial" w:cs="Arial"/>
        </w:rPr>
        <w:t>Σ</w:t>
      </w:r>
      <w:proofErr w:type="spellStart"/>
      <w:r w:rsidRPr="001A68DE">
        <w:rPr>
          <w:rFonts w:eastAsia="Arial" w:cs="Arial"/>
          <w:sz w:val="22"/>
          <w:szCs w:val="22"/>
          <w:vertAlign w:val="subscript"/>
          <w:lang w:val="en-US"/>
        </w:rPr>
        <w:t>z,s</w:t>
      </w:r>
      <w:proofErr w:type="spellEnd"/>
      <w:r w:rsidRPr="001A68DE">
        <w:rPr>
          <w:rStyle w:val="Estilo11pto"/>
          <w:rFonts w:eastAsia="Arial" w:cs="Arial"/>
          <w:lang w:val="en-US"/>
        </w:rPr>
        <w:t xml:space="preserve"> </w:t>
      </w:r>
      <w:proofErr w:type="spellStart"/>
      <w:r w:rsidRPr="001A68DE">
        <w:rPr>
          <w:rStyle w:val="Estilo11pto"/>
          <w:rFonts w:eastAsia="Arial" w:cs="Arial"/>
          <w:lang w:val="en-US"/>
        </w:rPr>
        <w:t>PHFC</w:t>
      </w:r>
      <w:r w:rsidRPr="001A68DE">
        <w:rPr>
          <w:rFonts w:eastAsia="Arial" w:cs="Arial"/>
          <w:sz w:val="22"/>
          <w:szCs w:val="22"/>
          <w:vertAlign w:val="subscript"/>
          <w:lang w:val="en-US"/>
        </w:rPr>
        <w:t>u</w:t>
      </w:r>
      <w:proofErr w:type="spellEnd"/>
      <w:r w:rsidRPr="001A68DE">
        <w:rPr>
          <w:rStyle w:val="Estilo11pto"/>
          <w:rFonts w:eastAsia="Arial" w:cs="Arial"/>
          <w:lang w:val="en-US"/>
        </w:rPr>
        <w:t xml:space="preserve"> + SRTRS </w:t>
      </w:r>
      <w:proofErr w:type="spellStart"/>
      <w:r w:rsidRPr="001A68DE">
        <w:rPr>
          <w:rFonts w:eastAsia="Arial" w:cs="Arial"/>
          <w:sz w:val="22"/>
          <w:szCs w:val="22"/>
          <w:vertAlign w:val="subscript"/>
          <w:lang w:val="en-US"/>
        </w:rPr>
        <w:t>z,s</w:t>
      </w:r>
      <w:proofErr w:type="spellEnd"/>
      <w:r w:rsidRPr="001A68DE">
        <w:rPr>
          <w:rStyle w:val="Estilo11pto"/>
          <w:rFonts w:eastAsia="Arial" w:cs="Arial"/>
          <w:lang w:val="en-US"/>
        </w:rPr>
        <w:t xml:space="preserve"> + STGS</w:t>
      </w:r>
      <w:r w:rsidRPr="001A68DE">
        <w:rPr>
          <w:rFonts w:eastAsia="Arial" w:cs="Arial"/>
          <w:sz w:val="22"/>
          <w:szCs w:val="22"/>
          <w:vertAlign w:val="subscript"/>
          <w:lang w:val="en-US"/>
        </w:rPr>
        <w:t xml:space="preserve"> </w:t>
      </w:r>
      <w:proofErr w:type="spellStart"/>
      <w:r w:rsidRPr="001A68DE">
        <w:rPr>
          <w:rFonts w:eastAsia="Arial" w:cs="Arial"/>
          <w:sz w:val="22"/>
          <w:szCs w:val="22"/>
          <w:vertAlign w:val="subscript"/>
          <w:lang w:val="en-US"/>
        </w:rPr>
        <w:t>z,s</w:t>
      </w:r>
      <w:proofErr w:type="spellEnd"/>
      <w:r w:rsidRPr="001A68DE">
        <w:rPr>
          <w:rStyle w:val="Estilo11pto"/>
          <w:rFonts w:eastAsia="Arial" w:cs="Arial"/>
          <w:lang w:val="en-US"/>
        </w:rPr>
        <w:t xml:space="preserve">  + (</w:t>
      </w:r>
      <w:proofErr w:type="spellStart"/>
      <w:r w:rsidRPr="001A68DE">
        <w:rPr>
          <w:rStyle w:val="Estilo11pto"/>
          <w:rFonts w:eastAsia="Arial" w:cs="Arial"/>
          <w:lang w:val="en-US"/>
        </w:rPr>
        <w:t>ESECS</w:t>
      </w:r>
      <w:r w:rsidRPr="001A68DE">
        <w:rPr>
          <w:rFonts w:eastAsia="Arial" w:cs="Arial"/>
          <w:sz w:val="22"/>
          <w:szCs w:val="22"/>
          <w:vertAlign w:val="subscript"/>
          <w:lang w:val="en-US"/>
        </w:rPr>
        <w:t>z</w:t>
      </w:r>
      <w:proofErr w:type="spellEnd"/>
      <w:r w:rsidRPr="001A68DE">
        <w:rPr>
          <w:rStyle w:val="Estilo11pto"/>
          <w:rFonts w:eastAsia="Arial" w:cs="Arial"/>
          <w:lang w:val="en-US"/>
        </w:rPr>
        <w:t xml:space="preserve"> + </w:t>
      </w:r>
      <w:proofErr w:type="spellStart"/>
      <w:r w:rsidRPr="001A68DE">
        <w:rPr>
          <w:rStyle w:val="Estilo11pto"/>
          <w:rFonts w:eastAsia="Arial" w:cs="Arial"/>
          <w:lang w:val="en-US"/>
        </w:rPr>
        <w:t>ESECB</w:t>
      </w:r>
      <w:r w:rsidRPr="001A68DE">
        <w:rPr>
          <w:rFonts w:eastAsia="Arial" w:cs="Arial"/>
          <w:sz w:val="22"/>
          <w:szCs w:val="22"/>
          <w:vertAlign w:val="subscript"/>
          <w:lang w:val="en-US"/>
        </w:rPr>
        <w:t>z</w:t>
      </w:r>
      <w:proofErr w:type="spellEnd"/>
      <w:r w:rsidRPr="001A68DE">
        <w:rPr>
          <w:rStyle w:val="Estilo11pto"/>
          <w:rFonts w:eastAsia="Arial" w:cs="Arial"/>
          <w:lang w:val="en-US"/>
        </w:rPr>
        <w:t>)</w:t>
      </w:r>
    </w:p>
    <w:p w14:paraId="2D9B4751" w14:textId="79E995F1" w:rsidR="00904B37" w:rsidRPr="0019150B" w:rsidRDefault="00904B37" w:rsidP="009021A1">
      <w:pPr>
        <w:tabs>
          <w:tab w:val="left" w:pos="1985"/>
        </w:tabs>
        <w:ind w:left="2552" w:hanging="2410"/>
        <w:rPr>
          <w:rStyle w:val="Estilo11pto"/>
        </w:rPr>
      </w:pPr>
      <w:r w:rsidRPr="0019150B">
        <w:rPr>
          <w:rStyle w:val="Estilo11pto"/>
        </w:rPr>
        <w:t>SRTRS</w:t>
      </w:r>
      <w:r w:rsidRPr="001E58FA">
        <w:rPr>
          <w:rFonts w:cs="Arial"/>
          <w:sz w:val="22"/>
          <w:szCs w:val="22"/>
          <w:vertAlign w:val="subscript"/>
        </w:rPr>
        <w:t xml:space="preserve"> </w:t>
      </w:r>
      <w:proofErr w:type="spellStart"/>
      <w:r w:rsidRPr="001E58FA">
        <w:rPr>
          <w:rFonts w:cs="Arial"/>
          <w:sz w:val="22"/>
          <w:szCs w:val="22"/>
          <w:vertAlign w:val="subscript"/>
        </w:rPr>
        <w:t>z,s</w:t>
      </w:r>
      <w:proofErr w:type="spellEnd"/>
      <w:r w:rsidRPr="0019150B">
        <w:rPr>
          <w:rStyle w:val="Estilo11pto"/>
        </w:rPr>
        <w:t xml:space="preserve"> </w:t>
      </w:r>
      <w:r w:rsidRPr="0019150B">
        <w:rPr>
          <w:rStyle w:val="Estilo11pto"/>
        </w:rPr>
        <w:tab/>
        <w:t xml:space="preserve">=  </w:t>
      </w:r>
      <w:r w:rsidR="009021A1">
        <w:rPr>
          <w:rStyle w:val="Estilo11pto"/>
        </w:rPr>
        <w:tab/>
      </w:r>
      <w:r w:rsidRPr="0019150B">
        <w:rPr>
          <w:rStyle w:val="Estilo11pto"/>
        </w:rPr>
        <w:t xml:space="preserve">saldo neto a subir de energía de restricciones en tiempo real, de la zona de regulación z o del </w:t>
      </w:r>
      <w:r w:rsidR="00A07176" w:rsidRPr="4180549A">
        <w:rPr>
          <w:rStyle w:val="Estilo11pto"/>
        </w:rPr>
        <w:t>B</w:t>
      </w:r>
      <w:r w:rsidR="00AC3EDF" w:rsidRPr="4180549A">
        <w:rPr>
          <w:rStyle w:val="Estilo11pto"/>
        </w:rPr>
        <w:t>S</w:t>
      </w:r>
      <w:r w:rsidR="00A07176" w:rsidRPr="4180549A">
        <w:rPr>
          <w:rStyle w:val="Estilo11pto"/>
        </w:rPr>
        <w:t>P</w:t>
      </w:r>
      <w:r w:rsidRPr="0019150B">
        <w:rPr>
          <w:rStyle w:val="Estilo11pto"/>
        </w:rPr>
        <w:t xml:space="preserve"> s, obtenida como suma de la energía de restricciones asignada a cada unidad de programación de la zona de regulación o del </w:t>
      </w:r>
      <w:r w:rsidR="00A07176" w:rsidRPr="4180549A">
        <w:rPr>
          <w:rStyle w:val="Estilo11pto"/>
        </w:rPr>
        <w:t>B</w:t>
      </w:r>
      <w:r w:rsidR="00AC3EDF" w:rsidRPr="4180549A">
        <w:rPr>
          <w:rStyle w:val="Estilo11pto"/>
        </w:rPr>
        <w:t>S</w:t>
      </w:r>
      <w:r w:rsidR="00A07176" w:rsidRPr="4180549A">
        <w:rPr>
          <w:rStyle w:val="Estilo11pto"/>
        </w:rPr>
        <w:t>P</w:t>
      </w:r>
      <w:r w:rsidR="474849A3" w:rsidRPr="4180549A">
        <w:rPr>
          <w:rStyle w:val="Estilo11pto"/>
        </w:rPr>
        <w:t xml:space="preserve"> s</w:t>
      </w:r>
      <w:r w:rsidRPr="0019150B">
        <w:rPr>
          <w:rStyle w:val="Estilo11pto"/>
        </w:rPr>
        <w:t>.</w:t>
      </w:r>
    </w:p>
    <w:p w14:paraId="390BC186" w14:textId="1E7F4F60" w:rsidR="00904B37" w:rsidRPr="0019150B" w:rsidRDefault="00904B37" w:rsidP="009021A1">
      <w:pPr>
        <w:tabs>
          <w:tab w:val="left" w:pos="1985"/>
        </w:tabs>
        <w:ind w:left="2552" w:hanging="2410"/>
        <w:rPr>
          <w:rStyle w:val="Estilo11pto"/>
        </w:rPr>
      </w:pPr>
      <w:r w:rsidRPr="0019150B">
        <w:rPr>
          <w:rStyle w:val="Estilo11pto"/>
        </w:rPr>
        <w:t>STGS</w:t>
      </w:r>
      <w:r w:rsidRPr="001E58FA">
        <w:rPr>
          <w:rFonts w:cs="Arial"/>
          <w:sz w:val="22"/>
          <w:szCs w:val="22"/>
          <w:vertAlign w:val="subscript"/>
        </w:rPr>
        <w:t xml:space="preserve"> </w:t>
      </w:r>
      <w:proofErr w:type="spellStart"/>
      <w:r w:rsidRPr="001E58FA">
        <w:rPr>
          <w:rFonts w:cs="Arial"/>
          <w:sz w:val="22"/>
          <w:szCs w:val="22"/>
          <w:vertAlign w:val="subscript"/>
        </w:rPr>
        <w:t>z,s</w:t>
      </w:r>
      <w:proofErr w:type="spellEnd"/>
      <w:r w:rsidRPr="0019150B">
        <w:rPr>
          <w:rStyle w:val="Estilo11pto"/>
        </w:rPr>
        <w:t xml:space="preserve">  </w:t>
      </w:r>
      <w:r w:rsidRPr="0019150B">
        <w:rPr>
          <w:rStyle w:val="Estilo11pto"/>
        </w:rPr>
        <w:tab/>
        <w:t xml:space="preserve">=  </w:t>
      </w:r>
      <w:r w:rsidR="009021A1">
        <w:rPr>
          <w:rStyle w:val="Estilo11pto"/>
        </w:rPr>
        <w:tab/>
      </w:r>
      <w:r w:rsidRPr="0019150B">
        <w:rPr>
          <w:rStyle w:val="Estilo11pto"/>
        </w:rPr>
        <w:t xml:space="preserve">saldo neto a subir de la energía de  energía de balance RR y terciaria, a subir y a bajar, asignada a la zona de regulación  o  al </w:t>
      </w:r>
      <w:r w:rsidR="00A07176" w:rsidRPr="0019150B">
        <w:rPr>
          <w:rStyle w:val="Estilo11pto"/>
        </w:rPr>
        <w:t>B</w:t>
      </w:r>
      <w:r w:rsidR="00AC3EDF" w:rsidRPr="0019150B">
        <w:rPr>
          <w:rStyle w:val="Estilo11pto"/>
        </w:rPr>
        <w:t>S</w:t>
      </w:r>
      <w:r w:rsidR="00A07176" w:rsidRPr="0019150B">
        <w:rPr>
          <w:rStyle w:val="Estilo11pto"/>
        </w:rPr>
        <w:t>P</w:t>
      </w:r>
      <w:r w:rsidRPr="0019150B">
        <w:rPr>
          <w:rStyle w:val="Estilo11pto"/>
        </w:rPr>
        <w:t xml:space="preserve"> obtenida como suma de las asignaciones a las unidades u integradas en la zona de regulación z o pertenecientes al </w:t>
      </w:r>
      <w:r w:rsidR="00A07176" w:rsidRPr="0019150B">
        <w:rPr>
          <w:rStyle w:val="Estilo11pto"/>
        </w:rPr>
        <w:t>B</w:t>
      </w:r>
      <w:r w:rsidR="00AC3EDF" w:rsidRPr="0019150B">
        <w:rPr>
          <w:rStyle w:val="Estilo11pto"/>
        </w:rPr>
        <w:t>S</w:t>
      </w:r>
      <w:r w:rsidR="00A07176" w:rsidRPr="0019150B">
        <w:rPr>
          <w:rStyle w:val="Estilo11pto"/>
        </w:rPr>
        <w:t>P</w:t>
      </w:r>
      <w:r w:rsidRPr="0019150B">
        <w:rPr>
          <w:rStyle w:val="Estilo11pto"/>
        </w:rPr>
        <w:t xml:space="preserve"> s.</w:t>
      </w:r>
    </w:p>
    <w:p w14:paraId="130BF604" w14:textId="0403A5AC" w:rsidR="00904B37" w:rsidRPr="0019150B" w:rsidRDefault="00904B37" w:rsidP="009021A1">
      <w:pPr>
        <w:tabs>
          <w:tab w:val="left" w:pos="1985"/>
        </w:tabs>
        <w:ind w:left="2552" w:hanging="2410"/>
        <w:rPr>
          <w:rStyle w:val="Estilo11pto"/>
        </w:rPr>
      </w:pPr>
      <w:proofErr w:type="spellStart"/>
      <w:r w:rsidRPr="0019150B">
        <w:rPr>
          <w:rStyle w:val="Estilo11pto"/>
        </w:rPr>
        <w:t>PBAL</w:t>
      </w:r>
      <w:r w:rsidRPr="001E58FA">
        <w:rPr>
          <w:rFonts w:cs="Arial"/>
          <w:sz w:val="22"/>
          <w:szCs w:val="22"/>
          <w:vertAlign w:val="subscript"/>
        </w:rPr>
        <w:t>z,s</w:t>
      </w:r>
      <w:proofErr w:type="spellEnd"/>
      <w:r w:rsidRPr="001E58FA">
        <w:rPr>
          <w:rFonts w:cs="Arial"/>
          <w:sz w:val="22"/>
          <w:szCs w:val="22"/>
          <w:vertAlign w:val="subscript"/>
        </w:rPr>
        <w:t xml:space="preserve"> </w:t>
      </w:r>
      <w:r w:rsidRPr="0019150B">
        <w:rPr>
          <w:rStyle w:val="Estilo11pto"/>
        </w:rPr>
        <w:t xml:space="preserve"> </w:t>
      </w:r>
      <w:r w:rsidRPr="0019150B">
        <w:rPr>
          <w:rStyle w:val="Estilo11pto"/>
        </w:rPr>
        <w:tab/>
        <w:t xml:space="preserve">=  </w:t>
      </w:r>
      <w:r w:rsidR="009021A1">
        <w:rPr>
          <w:rStyle w:val="Estilo11pto"/>
        </w:rPr>
        <w:tab/>
      </w:r>
      <w:r w:rsidRPr="0019150B">
        <w:rPr>
          <w:rStyle w:val="Estilo11pto"/>
        </w:rPr>
        <w:t>precio medio</w:t>
      </w:r>
      <w:ins w:id="480" w:author="LIQ" w:date="2021-03-24T13:02:00Z">
        <w:r w:rsidR="009C78B5">
          <w:rPr>
            <w:rStyle w:val="Estilo11pto"/>
          </w:rPr>
          <w:t xml:space="preserve"> ponderado</w:t>
        </w:r>
      </w:ins>
      <w:r w:rsidRPr="0019150B">
        <w:rPr>
          <w:rStyle w:val="Estilo11pto"/>
        </w:rPr>
        <w:t xml:space="preserve"> de la energía asignada a subir de energía de balance RR y regulación terciaria a las unidades integradas en la zona de regulación z o las unidades pertenecientes al </w:t>
      </w:r>
      <w:r w:rsidR="00A07176" w:rsidRPr="0019150B">
        <w:rPr>
          <w:rStyle w:val="Estilo11pto"/>
        </w:rPr>
        <w:t>B</w:t>
      </w:r>
      <w:r w:rsidR="00AC3EDF" w:rsidRPr="0019150B">
        <w:rPr>
          <w:rStyle w:val="Estilo11pto"/>
        </w:rPr>
        <w:t>S</w:t>
      </w:r>
      <w:r w:rsidR="00A07176" w:rsidRPr="0019150B">
        <w:rPr>
          <w:rStyle w:val="Estilo11pto"/>
        </w:rPr>
        <w:t>P</w:t>
      </w:r>
      <w:r w:rsidRPr="0019150B">
        <w:rPr>
          <w:rStyle w:val="Estilo11pto"/>
        </w:rPr>
        <w:t xml:space="preserve"> s.</w:t>
      </w:r>
    </w:p>
    <w:p w14:paraId="4CE9C41B" w14:textId="60B89361" w:rsidR="00904B37" w:rsidRPr="0027718E" w:rsidRDefault="009C78B5" w:rsidP="0027718E">
      <w:pPr>
        <w:spacing w:before="120" w:line="360" w:lineRule="auto"/>
        <w:ind w:left="3686" w:hanging="1134"/>
        <w:rPr>
          <w:rFonts w:eastAsia="Arial" w:cs="Arial"/>
          <w:sz w:val="22"/>
        </w:rPr>
      </w:pPr>
      <w:ins w:id="481" w:author="LIQ" w:date="2021-03-24T13:02:00Z">
        <w:r w:rsidRPr="001A68DE" w:rsidDel="009C78B5">
          <w:rPr>
            <w:rStyle w:val="Estilo11pto"/>
            <w:rFonts w:eastAsia="Arial" w:cs="Arial"/>
          </w:rPr>
          <w:t xml:space="preserve"> </w:t>
        </w:r>
      </w:ins>
      <w:del w:id="482" w:author="LIQ" w:date="2021-03-24T13:02:00Z">
        <w:r w:rsidR="00904B37" w:rsidRPr="001A68DE" w:rsidDel="009C78B5">
          <w:rPr>
            <w:rStyle w:val="Estilo11pto"/>
            <w:rFonts w:eastAsia="Arial" w:cs="Arial"/>
          </w:rPr>
          <w:delText>PBAL</w:delText>
        </w:r>
        <w:r w:rsidR="00904B37" w:rsidRPr="001A68DE" w:rsidDel="009C78B5">
          <w:rPr>
            <w:rFonts w:eastAsia="Arial" w:cs="Arial"/>
            <w:sz w:val="22"/>
            <w:szCs w:val="22"/>
            <w:vertAlign w:val="subscript"/>
          </w:rPr>
          <w:delText xml:space="preserve">z,s   </w:delText>
        </w:r>
        <w:r w:rsidR="00904B37" w:rsidRPr="001A68DE" w:rsidDel="009C78B5">
          <w:rPr>
            <w:rStyle w:val="Estilo11pto"/>
            <w:rFonts w:eastAsia="Arial" w:cs="Arial"/>
          </w:rPr>
          <w:delText xml:space="preserve">= </w:delText>
        </w:r>
      </w:del>
      <w:del w:id="483" w:author="LIQ" w:date="2021-03-24T13:00:00Z">
        <w:r w:rsidR="009021A1" w:rsidDel="00B25133">
          <w:rPr>
            <w:rStyle w:val="Estilo11pto"/>
            <w:rFonts w:eastAsia="Arial" w:cs="Arial"/>
          </w:rPr>
          <w:tab/>
        </w:r>
        <w:r w:rsidR="00904B37" w:rsidRPr="001A68DE" w:rsidDel="00B25133">
          <w:rPr>
            <w:rStyle w:val="Estilo11pto"/>
            <w:rFonts w:eastAsia="Arial" w:cs="Arial"/>
          </w:rPr>
          <w:delText>[ Σ</w:delText>
        </w:r>
        <w:r w:rsidR="00904B37" w:rsidRPr="001A68DE" w:rsidDel="00B25133">
          <w:rPr>
            <w:rFonts w:eastAsia="Arial" w:cs="Arial"/>
            <w:sz w:val="22"/>
            <w:szCs w:val="22"/>
            <w:vertAlign w:val="subscript"/>
          </w:rPr>
          <w:delText xml:space="preserve">u </w:delText>
        </w:r>
        <w:r w:rsidR="00904B37" w:rsidRPr="001A68DE" w:rsidDel="00B25133">
          <w:rPr>
            <w:rStyle w:val="Estilo11pto"/>
            <w:rFonts w:eastAsia="Arial" w:cs="Arial"/>
          </w:rPr>
          <w:delText>(ETERS</w:delText>
        </w:r>
        <w:r w:rsidR="00904B37" w:rsidRPr="001A68DE" w:rsidDel="00B25133">
          <w:rPr>
            <w:rStyle w:val="EstilosubindicePARAPROCEDCar"/>
            <w:rFonts w:eastAsia="Arial" w:cs="Arial"/>
            <w:sz w:val="22"/>
            <w:szCs w:val="22"/>
          </w:rPr>
          <w:delText>u</w:delText>
        </w:r>
        <w:r w:rsidR="00904B37" w:rsidRPr="001A68DE" w:rsidDel="00B25133">
          <w:rPr>
            <w:rStyle w:val="Estilo11pto"/>
            <w:rFonts w:eastAsia="Arial" w:cs="Arial"/>
          </w:rPr>
          <w:delText xml:space="preserve"> × PMTERS) + Σ</w:delText>
        </w:r>
        <w:r w:rsidR="00904B37" w:rsidRPr="001A68DE" w:rsidDel="00B25133">
          <w:rPr>
            <w:rFonts w:eastAsia="Arial" w:cs="Arial"/>
            <w:sz w:val="22"/>
            <w:szCs w:val="22"/>
            <w:vertAlign w:val="subscript"/>
          </w:rPr>
          <w:delText>q</w:delText>
        </w:r>
        <w:r w:rsidR="00904B37" w:rsidRPr="001A68DE" w:rsidDel="00B25133">
          <w:rPr>
            <w:rStyle w:val="Estilo11pto"/>
            <w:rFonts w:eastAsia="Arial" w:cs="Arial"/>
          </w:rPr>
          <w:delText>Σ</w:delText>
        </w:r>
        <w:r w:rsidR="00904B37" w:rsidRPr="001A68DE" w:rsidDel="00B25133">
          <w:rPr>
            <w:rFonts w:eastAsia="Arial" w:cs="Arial"/>
            <w:sz w:val="22"/>
            <w:szCs w:val="22"/>
            <w:vertAlign w:val="subscript"/>
          </w:rPr>
          <w:delText xml:space="preserve">u </w:delText>
        </w:r>
        <w:r w:rsidR="00904B37" w:rsidRPr="001A68DE" w:rsidDel="00B25133">
          <w:rPr>
            <w:rStyle w:val="Estilo11pto"/>
            <w:rFonts w:eastAsia="Arial" w:cs="Arial"/>
          </w:rPr>
          <w:delText>(ERRS</w:delText>
        </w:r>
        <w:r w:rsidR="00904B37" w:rsidRPr="001A68DE" w:rsidDel="00B25133">
          <w:rPr>
            <w:rStyle w:val="EstilosubindicePARAPROCEDCar"/>
            <w:rFonts w:eastAsia="Arial" w:cs="Arial"/>
            <w:sz w:val="22"/>
            <w:szCs w:val="22"/>
          </w:rPr>
          <w:delText>,u</w:delText>
        </w:r>
        <w:r w:rsidR="00904B37" w:rsidRPr="001A68DE" w:rsidDel="00B25133">
          <w:rPr>
            <w:rStyle w:val="Estilo11pto"/>
            <w:rFonts w:eastAsia="Arial" w:cs="Arial"/>
          </w:rPr>
          <w:delText xml:space="preserve"> × PMRR</w:delText>
        </w:r>
        <w:r w:rsidR="0073007C" w:rsidDel="00B25133">
          <w:rPr>
            <w:rStyle w:val="Estilo11pto"/>
            <w:rFonts w:eastAsia="Arial" w:cs="Arial"/>
          </w:rPr>
          <w:delText>)</w:delText>
        </w:r>
        <w:r w:rsidR="00904B37" w:rsidRPr="001A68DE" w:rsidDel="00B25133">
          <w:rPr>
            <w:rStyle w:val="EstilosubindicePARAPROCEDCar"/>
            <w:rFonts w:eastAsia="Arial" w:cs="Arial"/>
            <w:sz w:val="22"/>
            <w:szCs w:val="22"/>
          </w:rPr>
          <w:delText xml:space="preserve">  </w:delText>
        </w:r>
        <w:r w:rsidR="00904B37" w:rsidRPr="001A68DE" w:rsidDel="00B25133">
          <w:rPr>
            <w:rStyle w:val="Estilo11pto"/>
            <w:rFonts w:eastAsia="Arial" w:cs="Arial"/>
          </w:rPr>
          <w:delText>+ Σ</w:delText>
        </w:r>
        <w:r w:rsidR="00904B37" w:rsidRPr="001A68DE" w:rsidDel="00B25133">
          <w:rPr>
            <w:rFonts w:eastAsia="Arial" w:cs="Arial"/>
            <w:sz w:val="22"/>
            <w:szCs w:val="22"/>
            <w:vertAlign w:val="subscript"/>
          </w:rPr>
          <w:delText>q</w:delText>
        </w:r>
        <w:r w:rsidR="00904B37" w:rsidRPr="001A68DE" w:rsidDel="00B25133">
          <w:rPr>
            <w:rStyle w:val="Estilo11pto"/>
            <w:rFonts w:eastAsia="Arial" w:cs="Arial"/>
          </w:rPr>
          <w:delText>Σ</w:delText>
        </w:r>
        <w:r w:rsidR="00904B37" w:rsidRPr="001A68DE" w:rsidDel="00B25133">
          <w:rPr>
            <w:rFonts w:eastAsia="Arial" w:cs="Arial"/>
            <w:sz w:val="22"/>
            <w:szCs w:val="22"/>
            <w:vertAlign w:val="subscript"/>
          </w:rPr>
          <w:delText>u</w:delText>
        </w:r>
        <w:r w:rsidR="00904B37" w:rsidRPr="001A68DE" w:rsidDel="00B25133">
          <w:rPr>
            <w:rStyle w:val="Estilo11pto"/>
            <w:rFonts w:eastAsia="Arial" w:cs="Arial"/>
          </w:rPr>
          <w:delText>(ERRSCF</w:delText>
        </w:r>
        <w:r w:rsidR="00904B37" w:rsidRPr="001A68DE" w:rsidDel="00B25133">
          <w:rPr>
            <w:rFonts w:eastAsia="Arial" w:cs="Arial"/>
            <w:sz w:val="22"/>
            <w:szCs w:val="22"/>
            <w:vertAlign w:val="subscript"/>
          </w:rPr>
          <w:delText>u</w:delText>
        </w:r>
        <w:r w:rsidR="00904B37" w:rsidRPr="001A68DE" w:rsidDel="00B25133">
          <w:rPr>
            <w:rStyle w:val="Estilo11pto"/>
            <w:rFonts w:eastAsia="Arial" w:cs="Arial"/>
          </w:rPr>
          <w:delText xml:space="preserve"> × máx (PMRR , POFRRB</w:delText>
        </w:r>
        <w:r w:rsidR="00904B37" w:rsidRPr="001A68DE" w:rsidDel="00B25133">
          <w:rPr>
            <w:rStyle w:val="EstilosubindicePARAPROCEDCar"/>
            <w:rFonts w:eastAsia="Arial" w:cs="Arial"/>
            <w:sz w:val="22"/>
            <w:szCs w:val="22"/>
          </w:rPr>
          <w:delText>u</w:delText>
        </w:r>
        <w:r w:rsidR="00904B37" w:rsidRPr="001A68DE" w:rsidDel="00B25133">
          <w:rPr>
            <w:rStyle w:val="Estilo11pto"/>
            <w:rFonts w:eastAsia="Arial" w:cs="Arial"/>
          </w:rPr>
          <w:delText>))</w:delText>
        </w:r>
        <w:r w:rsidR="00904B37" w:rsidRPr="001A68DE" w:rsidDel="00B25133">
          <w:rPr>
            <w:rStyle w:val="EstilosubindicePARAPROCEDCar"/>
            <w:rFonts w:eastAsia="Arial" w:cs="Arial"/>
            <w:sz w:val="22"/>
            <w:szCs w:val="22"/>
          </w:rPr>
          <w:delText xml:space="preserve">  </w:delText>
        </w:r>
        <w:r w:rsidR="00904B37" w:rsidRPr="001A68DE" w:rsidDel="00B25133">
          <w:rPr>
            <w:rStyle w:val="Estilo11pto"/>
            <w:rFonts w:eastAsia="Arial" w:cs="Arial"/>
          </w:rPr>
          <w:delText>]         /   [</w:delText>
        </w:r>
        <w:r w:rsidR="00904B37" w:rsidRPr="001A68DE" w:rsidDel="00B25133">
          <w:rPr>
            <w:rStyle w:val="EstilosubindicePARAPROCEDCar"/>
            <w:rFonts w:eastAsia="Arial" w:cs="Arial"/>
            <w:sz w:val="22"/>
            <w:szCs w:val="22"/>
          </w:rPr>
          <w:delText xml:space="preserve"> </w:delText>
        </w:r>
        <w:r w:rsidR="00904B37" w:rsidRPr="001A68DE" w:rsidDel="00B25133">
          <w:rPr>
            <w:rStyle w:val="Estilo11pto"/>
            <w:rFonts w:eastAsia="Arial" w:cs="Arial"/>
          </w:rPr>
          <w:delText>Σ</w:delText>
        </w:r>
        <w:r w:rsidR="00904B37" w:rsidRPr="001A68DE" w:rsidDel="00B25133">
          <w:rPr>
            <w:rFonts w:eastAsia="Arial" w:cs="Arial"/>
            <w:sz w:val="22"/>
            <w:szCs w:val="22"/>
            <w:vertAlign w:val="subscript"/>
          </w:rPr>
          <w:delText>u</w:delText>
        </w:r>
        <w:r w:rsidR="00904B37" w:rsidRPr="001A68DE" w:rsidDel="00B25133">
          <w:rPr>
            <w:rStyle w:val="Estilo11pto"/>
            <w:rFonts w:eastAsia="Arial" w:cs="Arial"/>
          </w:rPr>
          <w:delText>ETERS</w:delText>
        </w:r>
        <w:r w:rsidR="00904B37" w:rsidRPr="001A68DE" w:rsidDel="00B25133">
          <w:rPr>
            <w:rStyle w:val="EstilosubindicePARAPROCEDCar"/>
            <w:rFonts w:eastAsia="Arial" w:cs="Arial"/>
            <w:sz w:val="22"/>
            <w:szCs w:val="22"/>
          </w:rPr>
          <w:delText xml:space="preserve">u </w:delText>
        </w:r>
        <w:r w:rsidR="00904B37" w:rsidRPr="001A68DE" w:rsidDel="00B25133">
          <w:rPr>
            <w:rStyle w:val="EstilosubindicePARAPROCEDCar"/>
            <w:rFonts w:eastAsia="Arial" w:cs="Arial"/>
            <w:sz w:val="22"/>
            <w:szCs w:val="22"/>
            <w:vertAlign w:val="baseline"/>
          </w:rPr>
          <w:delText>+</w:delText>
        </w:r>
        <w:r w:rsidR="00904B37" w:rsidRPr="001A68DE" w:rsidDel="00B25133">
          <w:rPr>
            <w:rStyle w:val="EstilosubindicePARAPROCEDCar"/>
            <w:rFonts w:eastAsia="Arial" w:cs="Arial"/>
            <w:sz w:val="22"/>
            <w:szCs w:val="22"/>
          </w:rPr>
          <w:delText xml:space="preserve"> </w:delText>
        </w:r>
        <w:r w:rsidR="00904B37" w:rsidRPr="001A68DE" w:rsidDel="00B25133">
          <w:rPr>
            <w:rStyle w:val="Estilo11pto"/>
            <w:rFonts w:eastAsia="Arial" w:cs="Arial"/>
          </w:rPr>
          <w:delText>Σ</w:delText>
        </w:r>
        <w:r w:rsidR="00904B37" w:rsidRPr="001A68DE" w:rsidDel="00B25133">
          <w:rPr>
            <w:rFonts w:eastAsia="Arial" w:cs="Arial"/>
            <w:sz w:val="22"/>
            <w:szCs w:val="22"/>
            <w:vertAlign w:val="subscript"/>
          </w:rPr>
          <w:delText xml:space="preserve">u </w:delText>
        </w:r>
        <w:r w:rsidR="00904B37" w:rsidRPr="001A68DE" w:rsidDel="00B25133">
          <w:rPr>
            <w:rStyle w:val="Estilo11pto"/>
            <w:rFonts w:eastAsia="Arial" w:cs="Arial"/>
          </w:rPr>
          <w:delText>ERRS</w:delText>
        </w:r>
        <w:r w:rsidR="00904B37" w:rsidRPr="001A68DE" w:rsidDel="00B25133">
          <w:rPr>
            <w:rStyle w:val="EstilosubindicePARAPROCEDCar"/>
            <w:rFonts w:eastAsia="Arial" w:cs="Arial"/>
            <w:sz w:val="22"/>
            <w:szCs w:val="22"/>
          </w:rPr>
          <w:delText xml:space="preserve">u, </w:delText>
        </w:r>
        <w:r w:rsidR="00904B37" w:rsidRPr="001A68DE" w:rsidDel="00B25133">
          <w:rPr>
            <w:rStyle w:val="EstilosubindicePARAPROCEDCar"/>
            <w:rFonts w:eastAsia="Arial" w:cs="Arial"/>
            <w:sz w:val="22"/>
            <w:szCs w:val="22"/>
            <w:vertAlign w:val="baseline"/>
          </w:rPr>
          <w:delText xml:space="preserve">+  </w:delText>
        </w:r>
        <w:r w:rsidR="00904B37" w:rsidRPr="001A68DE" w:rsidDel="00B25133">
          <w:rPr>
            <w:rStyle w:val="Estilo11pto"/>
            <w:rFonts w:eastAsia="Arial" w:cs="Arial"/>
          </w:rPr>
          <w:delText>Σ</w:delText>
        </w:r>
        <w:r w:rsidR="00904B37" w:rsidRPr="001A68DE" w:rsidDel="00B25133">
          <w:rPr>
            <w:rFonts w:eastAsia="Arial" w:cs="Arial"/>
            <w:sz w:val="22"/>
            <w:szCs w:val="22"/>
            <w:vertAlign w:val="subscript"/>
          </w:rPr>
          <w:delText>q</w:delText>
        </w:r>
        <w:r w:rsidR="00904B37" w:rsidRPr="001A68DE" w:rsidDel="00B25133">
          <w:rPr>
            <w:rStyle w:val="Estilo11pto"/>
            <w:rFonts w:eastAsia="Arial" w:cs="Arial"/>
          </w:rPr>
          <w:delText>Σ</w:delText>
        </w:r>
        <w:r w:rsidR="00904B37" w:rsidRPr="001A68DE" w:rsidDel="00B25133">
          <w:rPr>
            <w:rFonts w:eastAsia="Arial" w:cs="Arial"/>
            <w:sz w:val="22"/>
            <w:szCs w:val="22"/>
            <w:vertAlign w:val="subscript"/>
          </w:rPr>
          <w:delText>u</w:delText>
        </w:r>
        <w:r w:rsidR="00904B37" w:rsidRPr="001A68DE" w:rsidDel="00B25133">
          <w:rPr>
            <w:rStyle w:val="Estilo11pto"/>
            <w:rFonts w:eastAsia="Arial" w:cs="Arial"/>
          </w:rPr>
          <w:delText>(ERRSCF</w:delText>
        </w:r>
        <w:r w:rsidR="00904B37" w:rsidRPr="001A68DE" w:rsidDel="00B25133">
          <w:rPr>
            <w:rFonts w:eastAsia="Arial" w:cs="Arial"/>
            <w:sz w:val="22"/>
            <w:szCs w:val="22"/>
            <w:vertAlign w:val="subscript"/>
          </w:rPr>
          <w:delText>u</w:delText>
        </w:r>
        <w:r w:rsidR="00904B37" w:rsidRPr="001A68DE" w:rsidDel="00B25133">
          <w:rPr>
            <w:rStyle w:val="EstilosubindicePARAPROCEDCar"/>
            <w:rFonts w:eastAsia="Arial" w:cs="Arial"/>
            <w:sz w:val="22"/>
            <w:szCs w:val="22"/>
            <w:vertAlign w:val="baseline"/>
          </w:rPr>
          <w:delText>)]</w:delText>
        </w:r>
      </w:del>
    </w:p>
    <w:p w14:paraId="267A7301" w14:textId="33D72FE2" w:rsidR="00904B37" w:rsidRPr="004F5736" w:rsidRDefault="00AC3EDF" w:rsidP="007948A5">
      <w:pPr>
        <w:rPr>
          <w:rFonts w:asciiTheme="minorHAnsi" w:hAnsiTheme="minorHAnsi"/>
          <w:sz w:val="22"/>
          <w:szCs w:val="22"/>
        </w:rPr>
      </w:pPr>
      <w:r w:rsidRPr="0C9AD51D">
        <w:rPr>
          <w:rStyle w:val="Estilo11pto"/>
        </w:rPr>
        <w:t>Opcio</w:t>
      </w:r>
      <w:r w:rsidR="004D7DF8" w:rsidRPr="0C9AD51D">
        <w:rPr>
          <w:rStyle w:val="Estilo11pto"/>
        </w:rPr>
        <w:t>na</w:t>
      </w:r>
      <w:r w:rsidRPr="0C9AD51D">
        <w:rPr>
          <w:rStyle w:val="Estilo11pto"/>
        </w:rPr>
        <w:t>lm</w:t>
      </w:r>
      <w:r w:rsidR="004D7DF8" w:rsidRPr="0C9AD51D">
        <w:rPr>
          <w:rStyle w:val="Estilo11pto"/>
        </w:rPr>
        <w:t>en</w:t>
      </w:r>
      <w:r w:rsidRPr="0C9AD51D">
        <w:rPr>
          <w:rStyle w:val="Estilo11pto"/>
        </w:rPr>
        <w:t>te, y previa solicitud al operador del sistema, l</w:t>
      </w:r>
      <w:r w:rsidR="00904B37" w:rsidRPr="0C9AD51D">
        <w:rPr>
          <w:rStyle w:val="Estilo11pto"/>
        </w:rPr>
        <w:t>a obligación de pago por incumplimiento de asignación neta a subir de energía de balance RR</w:t>
      </w:r>
      <w:r w:rsidR="022C5C5C" w:rsidRPr="0C9AD51D">
        <w:rPr>
          <w:rStyle w:val="Estilo11pto"/>
        </w:rPr>
        <w:t xml:space="preserve"> </w:t>
      </w:r>
      <w:r w:rsidR="00904B37" w:rsidRPr="0C9AD51D">
        <w:rPr>
          <w:rStyle w:val="Estilo11pto"/>
        </w:rPr>
        <w:t xml:space="preserve">y terciaria del </w:t>
      </w:r>
      <w:r w:rsidR="00A07176" w:rsidRPr="0C9AD51D">
        <w:rPr>
          <w:rStyle w:val="Estilo11pto"/>
        </w:rPr>
        <w:t>B</w:t>
      </w:r>
      <w:r w:rsidRPr="0C9AD51D">
        <w:rPr>
          <w:rStyle w:val="Estilo11pto"/>
        </w:rPr>
        <w:t>S</w:t>
      </w:r>
      <w:r w:rsidR="00A07176" w:rsidRPr="0C9AD51D">
        <w:rPr>
          <w:rStyle w:val="Estilo11pto"/>
        </w:rPr>
        <w:t>P</w:t>
      </w:r>
      <w:r w:rsidR="00904B37" w:rsidRPr="0C9AD51D">
        <w:rPr>
          <w:rStyle w:val="Estilo11pto"/>
        </w:rPr>
        <w:t xml:space="preserve">, s, se repartirá entre las unidades de programación u con incumplimiento a subir del </w:t>
      </w:r>
      <w:r w:rsidR="00A07176" w:rsidRPr="0C9AD51D">
        <w:rPr>
          <w:rStyle w:val="Estilo11pto"/>
        </w:rPr>
        <w:t>B</w:t>
      </w:r>
      <w:r w:rsidR="001F6865" w:rsidRPr="0C9AD51D">
        <w:rPr>
          <w:rStyle w:val="Estilo11pto"/>
        </w:rPr>
        <w:t>S</w:t>
      </w:r>
      <w:r w:rsidR="00A07176" w:rsidRPr="0C9AD51D">
        <w:rPr>
          <w:rStyle w:val="Estilo11pto"/>
        </w:rPr>
        <w:t>P</w:t>
      </w:r>
      <w:r w:rsidR="00904B37" w:rsidRPr="0C9AD51D">
        <w:rPr>
          <w:rStyle w:val="Estilo11pto"/>
        </w:rPr>
        <w:t>, en proporción a su incumplimiento, según la</w:t>
      </w:r>
      <w:r w:rsidRPr="0C9AD51D">
        <w:rPr>
          <w:rStyle w:val="Estilo11pto"/>
        </w:rPr>
        <w:t>s</w:t>
      </w:r>
      <w:r w:rsidR="00904B37" w:rsidRPr="0C9AD51D">
        <w:rPr>
          <w:rStyle w:val="Estilo11pto"/>
        </w:rPr>
        <w:t xml:space="preserve"> fórmula</w:t>
      </w:r>
      <w:r w:rsidRPr="0C9AD51D">
        <w:rPr>
          <w:rStyle w:val="Estilo11pto"/>
        </w:rPr>
        <w:t>s</w:t>
      </w:r>
      <w:r w:rsidR="00904B37" w:rsidRPr="0C9AD51D">
        <w:rPr>
          <w:rStyle w:val="Estilo11pto"/>
        </w:rPr>
        <w:t xml:space="preserve"> </w:t>
      </w:r>
      <w:r w:rsidRPr="0C9AD51D">
        <w:rPr>
          <w:rStyle w:val="Estilo11pto"/>
        </w:rPr>
        <w:t>del Anexo I</w:t>
      </w:r>
      <w:r w:rsidR="69A7B71B" w:rsidRPr="0C9AD51D">
        <w:rPr>
          <w:rStyle w:val="Estilo11pto"/>
        </w:rPr>
        <w:t>.</w:t>
      </w:r>
    </w:p>
    <w:p w14:paraId="6A8C0C59" w14:textId="123D9C6D" w:rsidR="00904B37" w:rsidRPr="00F13116" w:rsidDel="00BC10A6" w:rsidRDefault="00904B37" w:rsidP="00F13116">
      <w:pPr>
        <w:spacing w:after="0"/>
        <w:rPr>
          <w:del w:id="484" w:author="LIQ" w:date="2021-03-15T21:02:00Z"/>
          <w:rFonts w:cs="Arial"/>
          <w:sz w:val="22"/>
          <w:szCs w:val="22"/>
        </w:rPr>
      </w:pPr>
    </w:p>
    <w:p w14:paraId="19C2AFD7" w14:textId="5C666B5E" w:rsidR="00904B37" w:rsidRDefault="00904B37" w:rsidP="0039329F">
      <w:pPr>
        <w:pStyle w:val="BEGO"/>
        <w:numPr>
          <w:ilvl w:val="1"/>
          <w:numId w:val="21"/>
        </w:numPr>
      </w:pPr>
      <w:r w:rsidRPr="00F13116">
        <w:t>Incumplimiento de asignación neta de energía de balance RR y terciaria a bajar.</w:t>
      </w:r>
    </w:p>
    <w:p w14:paraId="6031EC82" w14:textId="77777777" w:rsidR="00633D41" w:rsidRPr="00633D41" w:rsidRDefault="00633D41" w:rsidP="00633D41">
      <w:pPr>
        <w:spacing w:after="0"/>
        <w:rPr>
          <w:rFonts w:cs="Arial"/>
          <w:sz w:val="22"/>
          <w:szCs w:val="22"/>
        </w:rPr>
      </w:pPr>
    </w:p>
    <w:p w14:paraId="5CE08818" w14:textId="3B188B80" w:rsidR="00904B37" w:rsidRPr="0019150B" w:rsidRDefault="00904B37" w:rsidP="00904B37">
      <w:pPr>
        <w:rPr>
          <w:rStyle w:val="Estilo11pto"/>
        </w:rPr>
      </w:pPr>
      <w:r w:rsidRPr="0C9AD51D">
        <w:rPr>
          <w:rStyle w:val="Estilo11pto"/>
        </w:rPr>
        <w:t xml:space="preserve">A efectos de las fórmulas siguientes, las referencias a saldos o sumas de las unidades de programación del </w:t>
      </w:r>
      <w:r w:rsidR="00A07176" w:rsidRPr="0C9AD51D">
        <w:rPr>
          <w:rStyle w:val="Estilo11pto"/>
        </w:rPr>
        <w:t>B</w:t>
      </w:r>
      <w:r w:rsidR="0441DF6C" w:rsidRPr="0C9AD51D">
        <w:rPr>
          <w:rStyle w:val="Estilo11pto"/>
        </w:rPr>
        <w:t>S</w:t>
      </w:r>
      <w:r w:rsidR="00A07176" w:rsidRPr="0C9AD51D">
        <w:rPr>
          <w:rStyle w:val="Estilo11pto"/>
        </w:rPr>
        <w:t>P</w:t>
      </w:r>
      <w:r w:rsidRPr="0C9AD51D">
        <w:rPr>
          <w:rStyle w:val="Estilo11pto"/>
        </w:rPr>
        <w:t xml:space="preserve">, o del </w:t>
      </w:r>
      <w:r w:rsidR="00A07176" w:rsidRPr="0C9AD51D">
        <w:rPr>
          <w:rStyle w:val="Estilo11pto"/>
        </w:rPr>
        <w:t>B</w:t>
      </w:r>
      <w:r w:rsidR="7AE0B653" w:rsidRPr="0C9AD51D">
        <w:rPr>
          <w:rStyle w:val="Estilo11pto"/>
        </w:rPr>
        <w:t>S</w:t>
      </w:r>
      <w:r w:rsidR="00A07176" w:rsidRPr="0C9AD51D">
        <w:rPr>
          <w:rStyle w:val="Estilo11pto"/>
        </w:rPr>
        <w:t>P</w:t>
      </w:r>
      <w:r w:rsidRPr="0C9AD51D">
        <w:rPr>
          <w:rStyle w:val="Estilo11pto"/>
        </w:rPr>
        <w:t>, se refieren a los saldos de sus unidades de programación con asignación neta a bajar de energía de balance RR y de terciaria, no pertenecientes a zona de regulación y cuyo saldo de restricciones técnicas en tiempo real es nulo o a bajar.</w:t>
      </w:r>
    </w:p>
    <w:p w14:paraId="2CD1FB61" w14:textId="298037E5" w:rsidR="00904B37" w:rsidRPr="0019150B" w:rsidRDefault="00904B37" w:rsidP="4180549A">
      <w:pPr>
        <w:rPr>
          <w:rStyle w:val="Estilo11pto"/>
        </w:rPr>
      </w:pPr>
      <w:r w:rsidRPr="4180549A">
        <w:rPr>
          <w:rStyle w:val="Estilo11pto"/>
        </w:rPr>
        <w:t xml:space="preserve">La obligación de pago por incumplimiento de asignación neta de energía de balance RR y terciaria a bajar </w:t>
      </w:r>
      <w:r w:rsidR="1B16A0ED" w:rsidRPr="4180549A">
        <w:rPr>
          <w:rStyle w:val="Estilo11pto"/>
        </w:rPr>
        <w:t xml:space="preserve">de la zona de regulación z o del BSP s </w:t>
      </w:r>
      <w:r w:rsidRPr="4180549A">
        <w:rPr>
          <w:rStyle w:val="Estilo11pto"/>
        </w:rPr>
        <w:t>se calculará de la forma siguiente:</w:t>
      </w:r>
    </w:p>
    <w:p w14:paraId="0EA578FB" w14:textId="43ED6C93" w:rsidR="00904B37" w:rsidRPr="00F13116" w:rsidRDefault="00904B37" w:rsidP="00904B37">
      <w:pPr>
        <w:rPr>
          <w:rFonts w:cs="Arial"/>
          <w:strike/>
          <w:sz w:val="22"/>
          <w:szCs w:val="22"/>
          <w:lang w:val="en-US"/>
        </w:rPr>
      </w:pPr>
      <w:proofErr w:type="spellStart"/>
      <w:r w:rsidRPr="005C1708">
        <w:rPr>
          <w:rStyle w:val="Estilo11pto"/>
          <w:lang w:val="en-US"/>
        </w:rPr>
        <w:t>OPEINCLEBALB</w:t>
      </w:r>
      <w:r w:rsidRPr="00F13116">
        <w:rPr>
          <w:rFonts w:cs="Arial"/>
          <w:sz w:val="22"/>
          <w:szCs w:val="22"/>
          <w:vertAlign w:val="subscript"/>
          <w:lang w:val="en-US"/>
        </w:rPr>
        <w:t>z,s</w:t>
      </w:r>
      <w:proofErr w:type="spellEnd"/>
      <w:r w:rsidRPr="005C1708">
        <w:rPr>
          <w:rStyle w:val="Estilo11pto"/>
          <w:lang w:val="en-US"/>
        </w:rPr>
        <w:t xml:space="preserve"> = </w:t>
      </w:r>
      <w:proofErr w:type="spellStart"/>
      <w:r w:rsidRPr="005C1708">
        <w:rPr>
          <w:rStyle w:val="Estilo11pto"/>
          <w:lang w:val="en-US"/>
        </w:rPr>
        <w:t>EINCLEBALB</w:t>
      </w:r>
      <w:r w:rsidRPr="00F13116">
        <w:rPr>
          <w:rFonts w:cs="Arial"/>
          <w:sz w:val="22"/>
          <w:szCs w:val="22"/>
          <w:vertAlign w:val="subscript"/>
          <w:lang w:val="en-US"/>
        </w:rPr>
        <w:t>z,s</w:t>
      </w:r>
      <w:proofErr w:type="spellEnd"/>
      <w:r w:rsidRPr="005C1708">
        <w:rPr>
          <w:rStyle w:val="Estilo11pto"/>
          <w:lang w:val="en-US"/>
        </w:rPr>
        <w:t xml:space="preserve"> x  </w:t>
      </w:r>
      <w:r w:rsidR="00BB4C93" w:rsidRPr="005C1708">
        <w:rPr>
          <w:rStyle w:val="Estilo11pto"/>
          <w:lang w:val="en-US"/>
        </w:rPr>
        <w:t>abs(</w:t>
      </w:r>
      <w:r w:rsidRPr="005C1708">
        <w:rPr>
          <w:rStyle w:val="Estilo11pto"/>
          <w:lang w:val="en-US"/>
        </w:rPr>
        <w:t>PMD</w:t>
      </w:r>
      <w:r w:rsidR="00BB4C93" w:rsidRPr="005C1708">
        <w:rPr>
          <w:rStyle w:val="Estilo11pto"/>
          <w:lang w:val="en-US"/>
        </w:rPr>
        <w:t>)</w:t>
      </w:r>
    </w:p>
    <w:p w14:paraId="7D1EE642" w14:textId="77777777" w:rsidR="00904B37" w:rsidRPr="00F13116" w:rsidRDefault="00904B37" w:rsidP="00BC42D2">
      <w:pPr>
        <w:spacing w:after="0"/>
        <w:rPr>
          <w:rFonts w:cs="Arial"/>
          <w:sz w:val="22"/>
          <w:szCs w:val="22"/>
          <w:lang w:val="en-US"/>
        </w:rPr>
      </w:pPr>
    </w:p>
    <w:p w14:paraId="25747135" w14:textId="77777777" w:rsidR="00904B37" w:rsidRPr="00F13116" w:rsidRDefault="00904B37" w:rsidP="00904B37">
      <w:pPr>
        <w:ind w:left="142"/>
        <w:rPr>
          <w:rFonts w:cs="Arial"/>
          <w:sz w:val="22"/>
          <w:szCs w:val="22"/>
        </w:rPr>
      </w:pPr>
      <w:r w:rsidRPr="00F13116">
        <w:rPr>
          <w:rFonts w:cs="Arial"/>
          <w:sz w:val="22"/>
          <w:szCs w:val="22"/>
        </w:rPr>
        <w:t>donde:</w:t>
      </w:r>
    </w:p>
    <w:p w14:paraId="7F27C236" w14:textId="618D186A" w:rsidR="00904B37" w:rsidRPr="0019150B" w:rsidRDefault="00904B37" w:rsidP="002441C6">
      <w:pPr>
        <w:tabs>
          <w:tab w:val="left" w:pos="1985"/>
        </w:tabs>
        <w:ind w:left="2552" w:hanging="2410"/>
        <w:rPr>
          <w:rStyle w:val="Estilo11pto"/>
        </w:rPr>
      </w:pPr>
      <w:proofErr w:type="spellStart"/>
      <w:r w:rsidRPr="0C9AD51D">
        <w:rPr>
          <w:rStyle w:val="Estilo11pto"/>
        </w:rPr>
        <w:t>EINCLEBALB</w:t>
      </w:r>
      <w:r w:rsidRPr="0C9AD51D">
        <w:rPr>
          <w:rFonts w:cs="Arial"/>
          <w:sz w:val="22"/>
          <w:szCs w:val="22"/>
          <w:vertAlign w:val="subscript"/>
        </w:rPr>
        <w:t>z,s</w:t>
      </w:r>
      <w:proofErr w:type="spellEnd"/>
      <w:r w:rsidRPr="0C9AD51D">
        <w:rPr>
          <w:rStyle w:val="Estilo11pto"/>
        </w:rPr>
        <w:t xml:space="preserve"> </w:t>
      </w:r>
      <w:r w:rsidR="002441C6">
        <w:rPr>
          <w:rStyle w:val="Estilo11pto"/>
        </w:rPr>
        <w:tab/>
      </w:r>
      <w:r w:rsidRPr="0C9AD51D">
        <w:rPr>
          <w:rStyle w:val="Estilo11pto"/>
        </w:rPr>
        <w:t xml:space="preserve">=  </w:t>
      </w:r>
      <w:r w:rsidR="00B26493">
        <w:rPr>
          <w:rStyle w:val="Estilo11pto"/>
        </w:rPr>
        <w:tab/>
      </w:r>
      <w:r w:rsidRPr="0C9AD51D">
        <w:rPr>
          <w:rStyle w:val="Estilo11pto"/>
        </w:rPr>
        <w:t xml:space="preserve">Energía incumplida de asignación neta de energía de balance RR y terciaria a bajar la zona z o del </w:t>
      </w:r>
      <w:r w:rsidR="00A07176" w:rsidRPr="0C9AD51D">
        <w:rPr>
          <w:rStyle w:val="Estilo11pto"/>
        </w:rPr>
        <w:t>B</w:t>
      </w:r>
      <w:r w:rsidR="79EA4AA4" w:rsidRPr="0C9AD51D">
        <w:rPr>
          <w:rStyle w:val="Estilo11pto"/>
        </w:rPr>
        <w:t>S</w:t>
      </w:r>
      <w:r w:rsidR="00A07176" w:rsidRPr="0C9AD51D">
        <w:rPr>
          <w:rStyle w:val="Estilo11pto"/>
        </w:rPr>
        <w:t>P</w:t>
      </w:r>
      <w:r w:rsidRPr="0C9AD51D">
        <w:rPr>
          <w:rStyle w:val="Estilo11pto"/>
        </w:rPr>
        <w:t xml:space="preserve"> s.  Se tomará valor cero si en </w:t>
      </w:r>
      <w:del w:id="485" w:author="LIQ Elena" w:date="2021-02-18T17:17:00Z">
        <w:r w:rsidRPr="0C9AD51D" w:rsidDel="005907B9">
          <w:rPr>
            <w:rStyle w:val="Estilo11pto"/>
          </w:rPr>
          <w:delText xml:space="preserve">la hora </w:delText>
        </w:r>
      </w:del>
      <w:ins w:id="486" w:author="LIQ Elena" w:date="2021-02-18T17:17:00Z">
        <w:r w:rsidR="005907B9">
          <w:rPr>
            <w:rStyle w:val="Estilo11pto"/>
          </w:rPr>
          <w:t xml:space="preserve">el periodo de programación </w:t>
        </w:r>
      </w:ins>
      <w:r w:rsidRPr="0C9AD51D">
        <w:rPr>
          <w:rStyle w:val="Estilo11pto"/>
        </w:rPr>
        <w:t xml:space="preserve">la zona de regulación o el </w:t>
      </w:r>
      <w:r w:rsidR="00A07176" w:rsidRPr="0C9AD51D">
        <w:rPr>
          <w:rStyle w:val="Estilo11pto"/>
        </w:rPr>
        <w:t>B</w:t>
      </w:r>
      <w:r w:rsidR="7305ED06" w:rsidRPr="0C9AD51D">
        <w:rPr>
          <w:rStyle w:val="Estilo11pto"/>
        </w:rPr>
        <w:t>S</w:t>
      </w:r>
      <w:r w:rsidR="00A07176" w:rsidRPr="0C9AD51D">
        <w:rPr>
          <w:rStyle w:val="Estilo11pto"/>
        </w:rPr>
        <w:t>P</w:t>
      </w:r>
      <w:r w:rsidRPr="0C9AD51D">
        <w:rPr>
          <w:rStyle w:val="Estilo11pto"/>
        </w:rPr>
        <w:t xml:space="preserve"> tienen asignado un saldo neto a subir de energía por restricciones en tiempo real. Si en </w:t>
      </w:r>
      <w:del w:id="487" w:author="LIQ Elena" w:date="2021-02-18T17:17:00Z">
        <w:r w:rsidRPr="0C9AD51D" w:rsidDel="00E37007">
          <w:rPr>
            <w:rStyle w:val="Estilo11pto"/>
          </w:rPr>
          <w:delText>la hora</w:delText>
        </w:r>
      </w:del>
      <w:ins w:id="488" w:author="LIQ Elena" w:date="2021-02-18T17:17:00Z">
        <w:r w:rsidR="00E37007">
          <w:rPr>
            <w:rStyle w:val="Estilo11pto"/>
          </w:rPr>
          <w:t>el periodo de programación</w:t>
        </w:r>
      </w:ins>
      <w:r w:rsidRPr="0C9AD51D">
        <w:rPr>
          <w:rStyle w:val="Estilo11pto"/>
        </w:rPr>
        <w:t xml:space="preserve"> la zona de regulación o el </w:t>
      </w:r>
      <w:r w:rsidR="00A07176" w:rsidRPr="0C9AD51D">
        <w:rPr>
          <w:rStyle w:val="Estilo11pto"/>
        </w:rPr>
        <w:t>B</w:t>
      </w:r>
      <w:r w:rsidR="5617DEAC" w:rsidRPr="0C9AD51D">
        <w:rPr>
          <w:rStyle w:val="Estilo11pto"/>
        </w:rPr>
        <w:t>S</w:t>
      </w:r>
      <w:r w:rsidR="00A07176" w:rsidRPr="0C9AD51D">
        <w:rPr>
          <w:rStyle w:val="Estilo11pto"/>
        </w:rPr>
        <w:t>P</w:t>
      </w:r>
      <w:r w:rsidRPr="0C9AD51D">
        <w:rPr>
          <w:rStyle w:val="Estilo11pto"/>
        </w:rPr>
        <w:t xml:space="preserve"> tienen saldo neto a bajar de energía de restricciones en tiempo real se considerará que ha sido asignada con anterioridad a las asignaciones de energía de balance RR y terciaria.</w:t>
      </w:r>
    </w:p>
    <w:p w14:paraId="33528828" w14:textId="2805050B" w:rsidR="00904B37" w:rsidRPr="00F13116" w:rsidRDefault="00904B37" w:rsidP="00904B37">
      <w:pPr>
        <w:ind w:left="142"/>
        <w:rPr>
          <w:rFonts w:cs="Arial"/>
          <w:sz w:val="22"/>
          <w:szCs w:val="22"/>
        </w:rPr>
      </w:pPr>
      <w:r w:rsidRPr="0C9AD51D">
        <w:rPr>
          <w:rFonts w:cs="Arial"/>
          <w:sz w:val="22"/>
          <w:szCs w:val="22"/>
        </w:rPr>
        <w:t xml:space="preserve">La energía incumplida para cada zona de regulación </w:t>
      </w:r>
      <w:r w:rsidR="287D9842" w:rsidRPr="0C9AD51D">
        <w:rPr>
          <w:rFonts w:cs="Arial"/>
          <w:sz w:val="22"/>
          <w:szCs w:val="22"/>
        </w:rPr>
        <w:t xml:space="preserve">z </w:t>
      </w:r>
      <w:r w:rsidRPr="0C9AD51D">
        <w:rPr>
          <w:rFonts w:cs="Arial"/>
          <w:sz w:val="22"/>
          <w:szCs w:val="22"/>
        </w:rPr>
        <w:t xml:space="preserve">o cada </w:t>
      </w:r>
      <w:r w:rsidR="00A07176" w:rsidRPr="0C9AD51D">
        <w:rPr>
          <w:rFonts w:cs="Arial"/>
          <w:sz w:val="22"/>
          <w:szCs w:val="22"/>
        </w:rPr>
        <w:t>B</w:t>
      </w:r>
      <w:r w:rsidR="78E98A8B" w:rsidRPr="0C9AD51D">
        <w:rPr>
          <w:rFonts w:cs="Arial"/>
          <w:sz w:val="22"/>
          <w:szCs w:val="22"/>
        </w:rPr>
        <w:t>S</w:t>
      </w:r>
      <w:r w:rsidR="00A07176" w:rsidRPr="0C9AD51D">
        <w:rPr>
          <w:rFonts w:cs="Arial"/>
          <w:sz w:val="22"/>
          <w:szCs w:val="22"/>
        </w:rPr>
        <w:t>P</w:t>
      </w:r>
      <w:r w:rsidRPr="0C9AD51D">
        <w:rPr>
          <w:rFonts w:cs="Arial"/>
          <w:sz w:val="22"/>
          <w:szCs w:val="22"/>
        </w:rPr>
        <w:t xml:space="preserve"> </w:t>
      </w:r>
      <w:r w:rsidR="5AC45505" w:rsidRPr="0C9AD51D">
        <w:rPr>
          <w:rFonts w:cs="Arial"/>
          <w:sz w:val="22"/>
          <w:szCs w:val="22"/>
        </w:rPr>
        <w:t xml:space="preserve">s </w:t>
      </w:r>
      <w:r w:rsidRPr="0C9AD51D">
        <w:rPr>
          <w:rFonts w:cs="Arial"/>
          <w:sz w:val="22"/>
          <w:szCs w:val="22"/>
        </w:rPr>
        <w:t>se calculará según la fórmula siguiente:</w:t>
      </w:r>
    </w:p>
    <w:p w14:paraId="003E27CC" w14:textId="639F2C7E" w:rsidR="00904B37" w:rsidRPr="005C1708" w:rsidRDefault="00904B37" w:rsidP="00904B37">
      <w:pPr>
        <w:ind w:left="142"/>
        <w:rPr>
          <w:rStyle w:val="Estilo11pto"/>
          <w:lang w:val="en-US"/>
        </w:rPr>
      </w:pPr>
      <w:proofErr w:type="spellStart"/>
      <w:r w:rsidRPr="005C1708">
        <w:rPr>
          <w:rStyle w:val="Estilo11pto"/>
          <w:lang w:val="en-US"/>
        </w:rPr>
        <w:t>EINCLEBALB</w:t>
      </w:r>
      <w:r w:rsidRPr="00F13116">
        <w:rPr>
          <w:rFonts w:cs="Arial"/>
          <w:sz w:val="22"/>
          <w:szCs w:val="22"/>
          <w:vertAlign w:val="subscript"/>
          <w:lang w:val="en-US"/>
        </w:rPr>
        <w:t>z,s</w:t>
      </w:r>
      <w:proofErr w:type="spellEnd"/>
      <w:r w:rsidRPr="00F13116">
        <w:rPr>
          <w:rFonts w:cs="Arial"/>
          <w:sz w:val="22"/>
          <w:szCs w:val="22"/>
          <w:vertAlign w:val="subscript"/>
          <w:lang w:val="en-US"/>
        </w:rPr>
        <w:t xml:space="preserve">  </w:t>
      </w:r>
      <w:r w:rsidRPr="005C1708">
        <w:rPr>
          <w:rStyle w:val="Estilo11pto"/>
          <w:lang w:val="en-US"/>
        </w:rPr>
        <w:t xml:space="preserve"> =  - </w:t>
      </w:r>
      <w:proofErr w:type="spellStart"/>
      <w:r w:rsidRPr="005C1708">
        <w:rPr>
          <w:rStyle w:val="Estilo11pto"/>
          <w:lang w:val="en-US"/>
        </w:rPr>
        <w:t>mín</w:t>
      </w:r>
      <w:proofErr w:type="spellEnd"/>
      <w:r w:rsidRPr="005C1708">
        <w:rPr>
          <w:rStyle w:val="Estilo11pto"/>
          <w:lang w:val="en-US"/>
        </w:rPr>
        <w:t xml:space="preserve"> ( - STGB</w:t>
      </w:r>
      <w:r w:rsidRPr="00F13116">
        <w:rPr>
          <w:rFonts w:cs="Arial"/>
          <w:sz w:val="22"/>
          <w:szCs w:val="22"/>
          <w:vertAlign w:val="subscript"/>
          <w:lang w:val="en-US"/>
        </w:rPr>
        <w:t xml:space="preserve"> </w:t>
      </w:r>
      <w:proofErr w:type="spellStart"/>
      <w:r w:rsidRPr="00F13116">
        <w:rPr>
          <w:rFonts w:cs="Arial"/>
          <w:sz w:val="22"/>
          <w:szCs w:val="22"/>
          <w:vertAlign w:val="subscript"/>
          <w:lang w:val="en-US"/>
        </w:rPr>
        <w:t>z,s</w:t>
      </w:r>
      <w:proofErr w:type="spellEnd"/>
      <w:r w:rsidRPr="005C1708">
        <w:rPr>
          <w:rStyle w:val="Estilo11pto"/>
          <w:lang w:val="en-US"/>
        </w:rPr>
        <w:t xml:space="preserve">    ,   </w:t>
      </w:r>
      <w:proofErr w:type="spellStart"/>
      <w:r w:rsidRPr="005C1708">
        <w:rPr>
          <w:rStyle w:val="Estilo11pto"/>
          <w:lang w:val="en-US"/>
        </w:rPr>
        <w:t>m</w:t>
      </w:r>
      <w:r w:rsidR="00A3288B">
        <w:rPr>
          <w:rStyle w:val="Estilo11pto"/>
          <w:lang w:val="en-US"/>
        </w:rPr>
        <w:t>á</w:t>
      </w:r>
      <w:r w:rsidRPr="005C1708">
        <w:rPr>
          <w:rStyle w:val="Estilo11pto"/>
          <w:lang w:val="en-US"/>
        </w:rPr>
        <w:t>x</w:t>
      </w:r>
      <w:proofErr w:type="spellEnd"/>
      <w:r w:rsidRPr="005C1708">
        <w:rPr>
          <w:rStyle w:val="Estilo11pto"/>
          <w:lang w:val="en-US"/>
        </w:rPr>
        <w:t xml:space="preserve"> (0,  </w:t>
      </w:r>
      <w:r w:rsidRPr="0019150B">
        <w:rPr>
          <w:rStyle w:val="Estilo11pto"/>
        </w:rPr>
        <w:t>Σ</w:t>
      </w:r>
      <w:proofErr w:type="spellStart"/>
      <w:r w:rsidRPr="00F13116">
        <w:rPr>
          <w:rFonts w:cs="Arial"/>
          <w:sz w:val="22"/>
          <w:szCs w:val="22"/>
          <w:vertAlign w:val="subscript"/>
          <w:lang w:val="en-US"/>
        </w:rPr>
        <w:t>z,s</w:t>
      </w:r>
      <w:proofErr w:type="spellEnd"/>
      <w:r w:rsidRPr="00F13116">
        <w:rPr>
          <w:rFonts w:cs="Arial"/>
          <w:sz w:val="22"/>
          <w:szCs w:val="22"/>
          <w:vertAlign w:val="subscript"/>
          <w:lang w:val="en-US"/>
        </w:rPr>
        <w:t xml:space="preserve"> </w:t>
      </w:r>
      <w:proofErr w:type="spellStart"/>
      <w:r w:rsidRPr="005C1708">
        <w:rPr>
          <w:rStyle w:val="Estilo11pto"/>
          <w:lang w:val="en-US"/>
        </w:rPr>
        <w:t>MBCu</w:t>
      </w:r>
      <w:proofErr w:type="spellEnd"/>
      <w:r w:rsidRPr="005C1708">
        <w:rPr>
          <w:rStyle w:val="Estilo11pto"/>
          <w:lang w:val="en-US"/>
        </w:rPr>
        <w:t xml:space="preserve"> -  </w:t>
      </w:r>
      <w:proofErr w:type="spellStart"/>
      <w:r w:rsidRPr="005C1708">
        <w:rPr>
          <w:rStyle w:val="Estilo11pto"/>
          <w:lang w:val="en-US"/>
        </w:rPr>
        <w:t>EREFB</w:t>
      </w:r>
      <w:r w:rsidRPr="00F13116">
        <w:rPr>
          <w:rFonts w:cs="Arial"/>
          <w:sz w:val="22"/>
          <w:szCs w:val="22"/>
          <w:vertAlign w:val="subscript"/>
          <w:lang w:val="en-US"/>
        </w:rPr>
        <w:t>u</w:t>
      </w:r>
      <w:proofErr w:type="spellEnd"/>
      <w:r w:rsidRPr="005C1708">
        <w:rPr>
          <w:rStyle w:val="Estilo11pto"/>
          <w:lang w:val="en-US"/>
        </w:rPr>
        <w:t>) )</w:t>
      </w:r>
    </w:p>
    <w:p w14:paraId="6B89789A" w14:textId="6C7AD222" w:rsidR="00904B37" w:rsidRPr="00F13116" w:rsidRDefault="00B26493" w:rsidP="00904B37">
      <w:pPr>
        <w:ind w:left="142"/>
        <w:rPr>
          <w:rFonts w:cs="Arial"/>
          <w:sz w:val="22"/>
          <w:szCs w:val="22"/>
        </w:rPr>
      </w:pPr>
      <w:r>
        <w:rPr>
          <w:rFonts w:cs="Arial"/>
          <w:sz w:val="22"/>
          <w:szCs w:val="22"/>
        </w:rPr>
        <w:t>d</w:t>
      </w:r>
      <w:r w:rsidR="00904B37" w:rsidRPr="00F13116">
        <w:rPr>
          <w:rFonts w:cs="Arial"/>
          <w:sz w:val="22"/>
          <w:szCs w:val="22"/>
        </w:rPr>
        <w:t>onde:</w:t>
      </w:r>
    </w:p>
    <w:p w14:paraId="13E48E55" w14:textId="007DC788" w:rsidR="00904B37" w:rsidRPr="00255319" w:rsidRDefault="29CCFB4F" w:rsidP="00255319">
      <w:pPr>
        <w:tabs>
          <w:tab w:val="left" w:pos="1985"/>
        </w:tabs>
        <w:ind w:left="2552" w:hanging="2410"/>
        <w:rPr>
          <w:sz w:val="22"/>
          <w:highlight w:val="yellow"/>
        </w:rPr>
      </w:pPr>
      <w:proofErr w:type="spellStart"/>
      <w:r w:rsidRPr="00F13116">
        <w:rPr>
          <w:rFonts w:cs="Arial"/>
          <w:sz w:val="22"/>
          <w:szCs w:val="22"/>
        </w:rPr>
        <w:t>MBCu</w:t>
      </w:r>
      <w:proofErr w:type="spellEnd"/>
      <w:r w:rsidR="00904B37" w:rsidRPr="00F13116">
        <w:rPr>
          <w:rFonts w:cs="Arial"/>
          <w:sz w:val="22"/>
          <w:szCs w:val="22"/>
        </w:rPr>
        <w:tab/>
      </w:r>
      <w:r w:rsidRPr="00F13116">
        <w:rPr>
          <w:rFonts w:cs="Arial"/>
          <w:sz w:val="22"/>
          <w:szCs w:val="22"/>
        </w:rPr>
        <w:t>=</w:t>
      </w:r>
      <w:r w:rsidR="00904B37" w:rsidRPr="00F13116">
        <w:rPr>
          <w:rFonts w:cs="Arial"/>
          <w:sz w:val="22"/>
          <w:szCs w:val="22"/>
        </w:rPr>
        <w:tab/>
      </w:r>
      <w:r w:rsidRPr="00F13116">
        <w:rPr>
          <w:rFonts w:cs="Arial"/>
          <w:sz w:val="22"/>
          <w:szCs w:val="22"/>
        </w:rPr>
        <w:t xml:space="preserve">medida en barras de central, según se establece en el </w:t>
      </w:r>
      <w:r w:rsidR="2086BCB8" w:rsidRPr="0DDC4F9F">
        <w:rPr>
          <w:rStyle w:val="Estilo11pto"/>
        </w:rPr>
        <w:t>Anexo III</w:t>
      </w:r>
      <w:r w:rsidRPr="00F13116">
        <w:rPr>
          <w:rFonts w:cs="Arial"/>
          <w:sz w:val="22"/>
          <w:szCs w:val="22"/>
        </w:rPr>
        <w:t xml:space="preserve">, de cada unidad de programación integrada en la zona de regulación z o perteneciente al </w:t>
      </w:r>
      <w:r w:rsidR="221A8911" w:rsidRPr="0DDC4F9F">
        <w:rPr>
          <w:rFonts w:cs="Arial"/>
          <w:sz w:val="22"/>
          <w:szCs w:val="22"/>
        </w:rPr>
        <w:t>B</w:t>
      </w:r>
      <w:r w:rsidR="38B43596" w:rsidRPr="0DDC4F9F">
        <w:rPr>
          <w:rFonts w:cs="Arial"/>
          <w:sz w:val="22"/>
          <w:szCs w:val="22"/>
        </w:rPr>
        <w:t>S</w:t>
      </w:r>
      <w:r w:rsidR="221A8911" w:rsidRPr="0DDC4F9F">
        <w:rPr>
          <w:rFonts w:cs="Arial"/>
          <w:sz w:val="22"/>
          <w:szCs w:val="22"/>
        </w:rPr>
        <w:t>P</w:t>
      </w:r>
      <w:r w:rsidRPr="00F13116">
        <w:rPr>
          <w:rFonts w:cs="Arial"/>
          <w:sz w:val="22"/>
          <w:szCs w:val="22"/>
        </w:rPr>
        <w:t xml:space="preserve"> s</w:t>
      </w:r>
      <w:r w:rsidRPr="00930450">
        <w:rPr>
          <w:rFonts w:cs="Arial"/>
          <w:sz w:val="22"/>
          <w:szCs w:val="22"/>
        </w:rPr>
        <w:t>.</w:t>
      </w:r>
      <w:ins w:id="489" w:author="LIQ" w:date="2021-03-16T10:05:00Z">
        <w:r w:rsidR="006C1ED7" w:rsidRPr="00930450">
          <w:rPr>
            <w:rStyle w:val="Estilo11pto"/>
          </w:rPr>
          <w:t xml:space="preserve"> </w:t>
        </w:r>
      </w:ins>
      <w:ins w:id="490" w:author="LIQ" w:date="2021-03-20T19:55:00Z">
        <w:r w:rsidR="00E516C0" w:rsidRPr="00DD2768">
          <w:rPr>
            <w:rStyle w:val="Estilo11pto"/>
            <w:iCs/>
          </w:rPr>
          <w:t xml:space="preserve">Mientras </w:t>
        </w:r>
        <w:r w:rsidR="00E516C0" w:rsidRPr="002D1063">
          <w:rPr>
            <w:rStyle w:val="Estilo11pto"/>
            <w:iCs/>
          </w:rPr>
          <w:t xml:space="preserve">no se disponga de medidas de energía </w:t>
        </w:r>
        <w:proofErr w:type="spellStart"/>
        <w:r w:rsidR="00E516C0" w:rsidRPr="002D1063">
          <w:rPr>
            <w:rStyle w:val="Estilo11pto"/>
            <w:iCs/>
          </w:rPr>
          <w:t>cuartohorarias</w:t>
        </w:r>
        <w:proofErr w:type="spellEnd"/>
        <w:r w:rsidR="00E516C0" w:rsidRPr="002D1063">
          <w:rPr>
            <w:rStyle w:val="Estilo11pto"/>
            <w:iCs/>
          </w:rPr>
          <w:t xml:space="preserve"> procedentes de los contadores de energía para la liquidación, la medida se calculará como la integral del valor de la telemedida de potencia activa recibida en tiempo real en el periodo de programación </w:t>
        </w:r>
        <w:proofErr w:type="spellStart"/>
        <w:r w:rsidR="00E516C0" w:rsidRPr="002D1063">
          <w:rPr>
            <w:rStyle w:val="Estilo11pto"/>
            <w:iCs/>
          </w:rPr>
          <w:t>cuartohorario</w:t>
        </w:r>
        <w:proofErr w:type="spellEnd"/>
        <w:r w:rsidR="00E516C0" w:rsidRPr="002D1063">
          <w:rPr>
            <w:rStyle w:val="Estilo11pto"/>
            <w:iCs/>
          </w:rPr>
          <w:t xml:space="preserve"> correspondiente</w:t>
        </w:r>
        <w:r w:rsidR="00E516C0" w:rsidRPr="002D1063">
          <w:rPr>
            <w:rStyle w:val="Estilo11pto"/>
            <w:i/>
            <w:iCs/>
          </w:rPr>
          <w:t>.</w:t>
        </w:r>
      </w:ins>
      <w:ins w:id="491" w:author="LIQ Elena" w:date="2021-02-18T17:17:00Z">
        <w:del w:id="492" w:author="LIQ" w:date="2021-03-20T19:55:00Z">
          <w:r w:rsidR="00E37007" w:rsidRPr="00E37007" w:rsidDel="00E516C0">
            <w:rPr>
              <w:rStyle w:val="Estilo11pto"/>
            </w:rPr>
            <w:delText xml:space="preserve"> </w:delText>
          </w:r>
        </w:del>
      </w:ins>
    </w:p>
    <w:p w14:paraId="42350169" w14:textId="77777777" w:rsidR="00904B37" w:rsidRPr="005C1708" w:rsidRDefault="00904B37" w:rsidP="002441C6">
      <w:pPr>
        <w:tabs>
          <w:tab w:val="left" w:pos="1985"/>
        </w:tabs>
        <w:ind w:left="2552" w:hanging="2410"/>
        <w:rPr>
          <w:rStyle w:val="Estilo11pto"/>
          <w:lang w:val="en-US"/>
        </w:rPr>
      </w:pPr>
      <w:r w:rsidRPr="005C1708">
        <w:rPr>
          <w:rStyle w:val="Estilo11pto"/>
          <w:lang w:val="en-US"/>
        </w:rPr>
        <w:t>EREFB</w:t>
      </w:r>
      <w:r w:rsidRPr="00F13116">
        <w:rPr>
          <w:rFonts w:cs="Arial"/>
          <w:sz w:val="22"/>
          <w:szCs w:val="22"/>
          <w:vertAlign w:val="subscript"/>
          <w:lang w:val="en-US"/>
        </w:rPr>
        <w:t xml:space="preserve"> </w:t>
      </w:r>
      <w:proofErr w:type="spellStart"/>
      <w:r w:rsidRPr="00F13116">
        <w:rPr>
          <w:rFonts w:cs="Arial"/>
          <w:sz w:val="22"/>
          <w:szCs w:val="22"/>
          <w:vertAlign w:val="subscript"/>
          <w:lang w:val="en-US"/>
        </w:rPr>
        <w:t>z,s</w:t>
      </w:r>
      <w:proofErr w:type="spellEnd"/>
      <w:r w:rsidRPr="005C1708">
        <w:rPr>
          <w:rStyle w:val="Estilo11pto"/>
          <w:lang w:val="en-US"/>
        </w:rPr>
        <w:t xml:space="preserve">  </w:t>
      </w:r>
      <w:r w:rsidRPr="005C1708">
        <w:rPr>
          <w:rStyle w:val="Estilo11pto"/>
          <w:lang w:val="en-US"/>
        </w:rPr>
        <w:tab/>
        <w:t xml:space="preserve">= </w:t>
      </w:r>
      <w:r w:rsidRPr="005C1708">
        <w:rPr>
          <w:rStyle w:val="Estilo11pto"/>
          <w:lang w:val="en-US"/>
        </w:rPr>
        <w:tab/>
      </w:r>
      <w:r w:rsidRPr="0019150B">
        <w:rPr>
          <w:rStyle w:val="Estilo11pto"/>
        </w:rPr>
        <w:t>Σ</w:t>
      </w:r>
      <w:proofErr w:type="spellStart"/>
      <w:r w:rsidRPr="00F13116">
        <w:rPr>
          <w:rFonts w:cs="Arial"/>
          <w:sz w:val="22"/>
          <w:szCs w:val="22"/>
          <w:vertAlign w:val="subscript"/>
          <w:lang w:val="en-US"/>
        </w:rPr>
        <w:t>z,s</w:t>
      </w:r>
      <w:proofErr w:type="spellEnd"/>
      <w:r w:rsidRPr="005C1708">
        <w:rPr>
          <w:rStyle w:val="Estilo11pto"/>
          <w:lang w:val="en-US"/>
        </w:rPr>
        <w:t xml:space="preserve"> </w:t>
      </w:r>
      <w:proofErr w:type="spellStart"/>
      <w:r w:rsidRPr="005C1708">
        <w:rPr>
          <w:rStyle w:val="Estilo11pto"/>
          <w:lang w:val="en-US"/>
        </w:rPr>
        <w:t>PHFC</w:t>
      </w:r>
      <w:r w:rsidRPr="00F13116">
        <w:rPr>
          <w:rFonts w:cs="Arial"/>
          <w:sz w:val="22"/>
          <w:szCs w:val="22"/>
          <w:vertAlign w:val="subscript"/>
          <w:lang w:val="en-US"/>
        </w:rPr>
        <w:t>u</w:t>
      </w:r>
      <w:proofErr w:type="spellEnd"/>
      <w:r w:rsidRPr="00F13116">
        <w:rPr>
          <w:rFonts w:cs="Arial"/>
          <w:sz w:val="22"/>
          <w:szCs w:val="22"/>
          <w:vertAlign w:val="subscript"/>
          <w:lang w:val="en-US"/>
        </w:rPr>
        <w:t xml:space="preserve">  </w:t>
      </w:r>
      <w:r w:rsidRPr="005C1708">
        <w:rPr>
          <w:rStyle w:val="Estilo11pto"/>
          <w:lang w:val="en-US"/>
        </w:rPr>
        <w:t>+ SRTRB</w:t>
      </w:r>
      <w:r w:rsidRPr="00F13116">
        <w:rPr>
          <w:rFonts w:cs="Arial"/>
          <w:sz w:val="22"/>
          <w:szCs w:val="22"/>
          <w:vertAlign w:val="subscript"/>
          <w:lang w:val="en-US"/>
        </w:rPr>
        <w:t xml:space="preserve"> </w:t>
      </w:r>
      <w:proofErr w:type="spellStart"/>
      <w:r w:rsidRPr="00F13116">
        <w:rPr>
          <w:rFonts w:cs="Arial"/>
          <w:sz w:val="22"/>
          <w:szCs w:val="22"/>
          <w:vertAlign w:val="subscript"/>
          <w:lang w:val="en-US"/>
        </w:rPr>
        <w:t>z,s</w:t>
      </w:r>
      <w:proofErr w:type="spellEnd"/>
      <w:r w:rsidRPr="005C1708">
        <w:rPr>
          <w:rStyle w:val="Estilo11pto"/>
          <w:lang w:val="en-US"/>
        </w:rPr>
        <w:t xml:space="preserve"> + STGB</w:t>
      </w:r>
      <w:r w:rsidRPr="00F13116">
        <w:rPr>
          <w:rFonts w:cs="Arial"/>
          <w:sz w:val="22"/>
          <w:szCs w:val="22"/>
          <w:vertAlign w:val="subscript"/>
          <w:lang w:val="en-US"/>
        </w:rPr>
        <w:t xml:space="preserve"> </w:t>
      </w:r>
      <w:proofErr w:type="spellStart"/>
      <w:r w:rsidRPr="00F13116">
        <w:rPr>
          <w:rFonts w:cs="Arial"/>
          <w:sz w:val="22"/>
          <w:szCs w:val="22"/>
          <w:vertAlign w:val="subscript"/>
          <w:lang w:val="en-US"/>
        </w:rPr>
        <w:t>z,s</w:t>
      </w:r>
      <w:proofErr w:type="spellEnd"/>
      <w:r w:rsidRPr="005C1708">
        <w:rPr>
          <w:rStyle w:val="Estilo11pto"/>
          <w:lang w:val="en-US"/>
        </w:rPr>
        <w:t xml:space="preserve"> +  (</w:t>
      </w:r>
      <w:proofErr w:type="spellStart"/>
      <w:r w:rsidRPr="005C1708">
        <w:rPr>
          <w:rStyle w:val="Estilo11pto"/>
          <w:lang w:val="en-US"/>
        </w:rPr>
        <w:t>ESECS</w:t>
      </w:r>
      <w:r w:rsidRPr="00F13116">
        <w:rPr>
          <w:rFonts w:cs="Arial"/>
          <w:sz w:val="22"/>
          <w:szCs w:val="22"/>
          <w:vertAlign w:val="subscript"/>
          <w:lang w:val="en-US"/>
        </w:rPr>
        <w:t>z</w:t>
      </w:r>
      <w:proofErr w:type="spellEnd"/>
      <w:r w:rsidRPr="005C1708">
        <w:rPr>
          <w:rStyle w:val="Estilo11pto"/>
          <w:lang w:val="en-US"/>
        </w:rPr>
        <w:t xml:space="preserve"> + </w:t>
      </w:r>
      <w:proofErr w:type="spellStart"/>
      <w:r w:rsidRPr="005C1708">
        <w:rPr>
          <w:rStyle w:val="Estilo11pto"/>
          <w:lang w:val="en-US"/>
        </w:rPr>
        <w:t>ESECB</w:t>
      </w:r>
      <w:r w:rsidRPr="00F13116">
        <w:rPr>
          <w:rFonts w:cs="Arial"/>
          <w:sz w:val="22"/>
          <w:szCs w:val="22"/>
          <w:vertAlign w:val="subscript"/>
          <w:lang w:val="en-US"/>
        </w:rPr>
        <w:t>z</w:t>
      </w:r>
      <w:proofErr w:type="spellEnd"/>
      <w:r w:rsidRPr="005C1708">
        <w:rPr>
          <w:rStyle w:val="Estilo11pto"/>
          <w:lang w:val="en-US"/>
        </w:rPr>
        <w:t>)</w:t>
      </w:r>
    </w:p>
    <w:p w14:paraId="0683EB45" w14:textId="30EDC23C" w:rsidR="00904B37" w:rsidRPr="0019150B" w:rsidRDefault="00904B37" w:rsidP="002441C6">
      <w:pPr>
        <w:tabs>
          <w:tab w:val="left" w:pos="1985"/>
        </w:tabs>
        <w:ind w:left="2552" w:hanging="2410"/>
        <w:rPr>
          <w:rStyle w:val="Estilo11pto"/>
        </w:rPr>
      </w:pPr>
      <w:r w:rsidRPr="0019150B">
        <w:rPr>
          <w:rStyle w:val="Estilo11pto"/>
        </w:rPr>
        <w:t>SRTRB</w:t>
      </w:r>
      <w:r w:rsidRPr="00F13116">
        <w:rPr>
          <w:rFonts w:cs="Arial"/>
          <w:sz w:val="22"/>
          <w:szCs w:val="22"/>
          <w:vertAlign w:val="subscript"/>
        </w:rPr>
        <w:t xml:space="preserve"> </w:t>
      </w:r>
      <w:proofErr w:type="spellStart"/>
      <w:r w:rsidRPr="00F13116">
        <w:rPr>
          <w:rFonts w:cs="Arial"/>
          <w:sz w:val="22"/>
          <w:szCs w:val="22"/>
          <w:vertAlign w:val="subscript"/>
        </w:rPr>
        <w:t>z,s</w:t>
      </w:r>
      <w:proofErr w:type="spellEnd"/>
      <w:r w:rsidRPr="0019150B">
        <w:rPr>
          <w:rStyle w:val="Estilo11pto"/>
        </w:rPr>
        <w:t xml:space="preserve"> </w:t>
      </w:r>
      <w:r w:rsidRPr="0019150B">
        <w:rPr>
          <w:rStyle w:val="Estilo11pto"/>
        </w:rPr>
        <w:tab/>
        <w:t xml:space="preserve">= </w:t>
      </w:r>
      <w:r w:rsidR="002441C6">
        <w:rPr>
          <w:rStyle w:val="Estilo11pto"/>
        </w:rPr>
        <w:tab/>
      </w:r>
      <w:r w:rsidRPr="0019150B">
        <w:rPr>
          <w:rStyle w:val="Estilo11pto"/>
        </w:rPr>
        <w:t xml:space="preserve">energía de restricciones en tiempo real neta a bajar, de la zona de regulación z o del </w:t>
      </w:r>
      <w:r w:rsidR="00A07176" w:rsidRPr="0C9AD51D">
        <w:rPr>
          <w:rStyle w:val="Estilo11pto"/>
        </w:rPr>
        <w:t>B</w:t>
      </w:r>
      <w:r w:rsidR="1224484B" w:rsidRPr="0C9AD51D">
        <w:rPr>
          <w:rStyle w:val="Estilo11pto"/>
        </w:rPr>
        <w:t>S</w:t>
      </w:r>
      <w:r w:rsidR="00A07176" w:rsidRPr="0C9AD51D">
        <w:rPr>
          <w:rStyle w:val="Estilo11pto"/>
        </w:rPr>
        <w:t>P</w:t>
      </w:r>
      <w:r w:rsidRPr="0019150B">
        <w:rPr>
          <w:rStyle w:val="Estilo11pto"/>
        </w:rPr>
        <w:t xml:space="preserve"> s, obtenida como suma de la energía de restricciones asignada a cada unidad de programación de la zona de regulación o del </w:t>
      </w:r>
      <w:r w:rsidR="00A07176" w:rsidRPr="0C9AD51D">
        <w:rPr>
          <w:rStyle w:val="Estilo11pto"/>
        </w:rPr>
        <w:t>B</w:t>
      </w:r>
      <w:r w:rsidR="63CE36AA" w:rsidRPr="0C9AD51D">
        <w:rPr>
          <w:rStyle w:val="Estilo11pto"/>
        </w:rPr>
        <w:t>S</w:t>
      </w:r>
      <w:r w:rsidR="00A07176" w:rsidRPr="0C9AD51D">
        <w:rPr>
          <w:rStyle w:val="Estilo11pto"/>
        </w:rPr>
        <w:t>P</w:t>
      </w:r>
      <w:r w:rsidR="38086631" w:rsidRPr="0C9AD51D">
        <w:rPr>
          <w:rStyle w:val="Estilo11pto"/>
        </w:rPr>
        <w:t xml:space="preserve"> s</w:t>
      </w:r>
      <w:r w:rsidRPr="0019150B">
        <w:rPr>
          <w:rStyle w:val="Estilo11pto"/>
        </w:rPr>
        <w:t>.</w:t>
      </w:r>
    </w:p>
    <w:p w14:paraId="0DE56C8B" w14:textId="5DD7CF10" w:rsidR="00904B37" w:rsidRPr="0019150B" w:rsidRDefault="00904B37" w:rsidP="002441C6">
      <w:pPr>
        <w:tabs>
          <w:tab w:val="left" w:pos="1985"/>
        </w:tabs>
        <w:ind w:left="2552" w:hanging="2410"/>
        <w:rPr>
          <w:rStyle w:val="Estilo11pto"/>
        </w:rPr>
      </w:pPr>
      <w:r w:rsidRPr="0019150B">
        <w:rPr>
          <w:rStyle w:val="Estilo11pto"/>
        </w:rPr>
        <w:t>STGB</w:t>
      </w:r>
      <w:r w:rsidRPr="00F13116">
        <w:rPr>
          <w:rFonts w:cs="Arial"/>
          <w:sz w:val="22"/>
          <w:szCs w:val="22"/>
          <w:vertAlign w:val="subscript"/>
        </w:rPr>
        <w:t xml:space="preserve"> </w:t>
      </w:r>
      <w:proofErr w:type="spellStart"/>
      <w:r w:rsidRPr="00F13116">
        <w:rPr>
          <w:rFonts w:cs="Arial"/>
          <w:sz w:val="22"/>
          <w:szCs w:val="22"/>
          <w:vertAlign w:val="subscript"/>
        </w:rPr>
        <w:t>z,s</w:t>
      </w:r>
      <w:proofErr w:type="spellEnd"/>
      <w:r w:rsidRPr="0019150B">
        <w:rPr>
          <w:rStyle w:val="Estilo11pto"/>
        </w:rPr>
        <w:t xml:space="preserve">   </w:t>
      </w:r>
      <w:r w:rsidRPr="0019150B">
        <w:rPr>
          <w:rStyle w:val="Estilo11pto"/>
        </w:rPr>
        <w:tab/>
        <w:t xml:space="preserve">= </w:t>
      </w:r>
      <w:r w:rsidR="002441C6">
        <w:rPr>
          <w:rStyle w:val="Estilo11pto"/>
        </w:rPr>
        <w:tab/>
      </w:r>
      <w:r w:rsidRPr="0019150B">
        <w:rPr>
          <w:rStyle w:val="Estilo11pto"/>
        </w:rPr>
        <w:t xml:space="preserve">saldo neto a bajar de la energía de energía de balance RR y terciaria, a subir y a bajar, asignada a la zona de regulación  o el </w:t>
      </w:r>
      <w:r w:rsidR="00A07176" w:rsidRPr="0C9AD51D">
        <w:rPr>
          <w:rStyle w:val="Estilo11pto"/>
        </w:rPr>
        <w:t>B</w:t>
      </w:r>
      <w:r w:rsidR="2A4C4D7B" w:rsidRPr="0C9AD51D">
        <w:rPr>
          <w:rStyle w:val="Estilo11pto"/>
        </w:rPr>
        <w:t>S</w:t>
      </w:r>
      <w:r w:rsidR="00A07176" w:rsidRPr="0C9AD51D">
        <w:rPr>
          <w:rStyle w:val="Estilo11pto"/>
        </w:rPr>
        <w:t>P</w:t>
      </w:r>
      <w:r w:rsidRPr="0019150B">
        <w:rPr>
          <w:rStyle w:val="Estilo11pto"/>
        </w:rPr>
        <w:t xml:space="preserve"> obtenida como suma de las asignaciones a las unidades u integradas en la zona de regulación z o perteneciente al </w:t>
      </w:r>
      <w:r w:rsidR="00A07176" w:rsidRPr="0C9AD51D">
        <w:rPr>
          <w:rStyle w:val="Estilo11pto"/>
        </w:rPr>
        <w:t>B</w:t>
      </w:r>
      <w:r w:rsidR="034C9D5F" w:rsidRPr="0C9AD51D">
        <w:rPr>
          <w:rStyle w:val="Estilo11pto"/>
        </w:rPr>
        <w:t>S</w:t>
      </w:r>
      <w:r w:rsidR="00A07176" w:rsidRPr="0C9AD51D">
        <w:rPr>
          <w:rStyle w:val="Estilo11pto"/>
        </w:rPr>
        <w:t>P</w:t>
      </w:r>
      <w:r w:rsidRPr="0019150B">
        <w:rPr>
          <w:rStyle w:val="Estilo11pto"/>
        </w:rPr>
        <w:t xml:space="preserve"> s.</w:t>
      </w:r>
    </w:p>
    <w:p w14:paraId="3581C5FF" w14:textId="182B4727" w:rsidR="00904B37" w:rsidRDefault="004D7DF8" w:rsidP="00904B37">
      <w:pPr>
        <w:rPr>
          <w:rStyle w:val="Estilo11pto"/>
        </w:rPr>
      </w:pPr>
      <w:r w:rsidRPr="0C9AD51D">
        <w:rPr>
          <w:rStyle w:val="Estilo11pto"/>
        </w:rPr>
        <w:t>Opcionalmente, previa solicitud al operador del sistema, l</w:t>
      </w:r>
      <w:r w:rsidR="00904B37" w:rsidRPr="0C9AD51D">
        <w:rPr>
          <w:rStyle w:val="Estilo11pto"/>
        </w:rPr>
        <w:t xml:space="preserve">a obligación de pago por incumplimiento de asignación neta a bajar de energía de balance RR y terciaria del </w:t>
      </w:r>
      <w:r w:rsidR="00A07176" w:rsidRPr="0C9AD51D">
        <w:rPr>
          <w:rStyle w:val="Estilo11pto"/>
        </w:rPr>
        <w:t>B</w:t>
      </w:r>
      <w:r w:rsidR="123F53F8" w:rsidRPr="0C9AD51D">
        <w:rPr>
          <w:rStyle w:val="Estilo11pto"/>
        </w:rPr>
        <w:t>S</w:t>
      </w:r>
      <w:r w:rsidR="00A07176" w:rsidRPr="0C9AD51D">
        <w:rPr>
          <w:rStyle w:val="Estilo11pto"/>
        </w:rPr>
        <w:t>P</w:t>
      </w:r>
      <w:r w:rsidR="00904B37" w:rsidRPr="0C9AD51D">
        <w:rPr>
          <w:rStyle w:val="Estilo11pto"/>
        </w:rPr>
        <w:t xml:space="preserve">, s, se repartirá entre las unidades de programación con incumplimiento a bajar del </w:t>
      </w:r>
      <w:r w:rsidR="00A07176" w:rsidRPr="0C9AD51D">
        <w:rPr>
          <w:rStyle w:val="Estilo11pto"/>
        </w:rPr>
        <w:t>B</w:t>
      </w:r>
      <w:r w:rsidR="03D2C49B" w:rsidRPr="0C9AD51D">
        <w:rPr>
          <w:rStyle w:val="Estilo11pto"/>
        </w:rPr>
        <w:t>S</w:t>
      </w:r>
      <w:r w:rsidR="00A07176" w:rsidRPr="0C9AD51D">
        <w:rPr>
          <w:rStyle w:val="Estilo11pto"/>
        </w:rPr>
        <w:t>P</w:t>
      </w:r>
      <w:r w:rsidR="00904B37" w:rsidRPr="0C9AD51D">
        <w:rPr>
          <w:rStyle w:val="Estilo11pto"/>
        </w:rPr>
        <w:t xml:space="preserve">, en proporción a su incumplimiento según las fórmulas </w:t>
      </w:r>
      <w:r w:rsidRPr="0C9AD51D">
        <w:rPr>
          <w:rStyle w:val="Estilo11pto"/>
        </w:rPr>
        <w:t xml:space="preserve">del </w:t>
      </w:r>
      <w:r w:rsidR="00DC162F" w:rsidRPr="0C9AD51D">
        <w:rPr>
          <w:rStyle w:val="Estilo11pto"/>
        </w:rPr>
        <w:t>A</w:t>
      </w:r>
      <w:r w:rsidRPr="0C9AD51D">
        <w:rPr>
          <w:rStyle w:val="Estilo11pto"/>
        </w:rPr>
        <w:t>nexo I</w:t>
      </w:r>
      <w:r w:rsidR="16A99E1F" w:rsidRPr="0C9AD51D">
        <w:rPr>
          <w:rStyle w:val="Estilo11pto"/>
        </w:rPr>
        <w:t>.</w:t>
      </w:r>
    </w:p>
    <w:p w14:paraId="64F194E9" w14:textId="77777777" w:rsidR="007948A5" w:rsidRPr="0019150B" w:rsidRDefault="007948A5" w:rsidP="00A3288B">
      <w:pPr>
        <w:spacing w:after="0"/>
        <w:rPr>
          <w:rStyle w:val="Estilo11pto"/>
        </w:rPr>
      </w:pPr>
    </w:p>
    <w:p w14:paraId="79246A34" w14:textId="242C4308" w:rsidR="00904B37" w:rsidRDefault="00904B37" w:rsidP="00A41EA5">
      <w:pPr>
        <w:pStyle w:val="BEGO"/>
        <w:numPr>
          <w:ilvl w:val="1"/>
          <w:numId w:val="21"/>
        </w:numPr>
      </w:pPr>
      <w:r w:rsidRPr="006405F5">
        <w:t>Asignación del importe de los incumplimientos de asignación neta de energía de balance RR y terciaria.</w:t>
      </w:r>
    </w:p>
    <w:p w14:paraId="75D29CA4" w14:textId="77777777" w:rsidR="00397716" w:rsidRDefault="00397716" w:rsidP="00397716">
      <w:pPr>
        <w:spacing w:after="0"/>
        <w:rPr>
          <w:rFonts w:cs="Arial"/>
          <w:sz w:val="22"/>
          <w:szCs w:val="22"/>
        </w:rPr>
      </w:pPr>
    </w:p>
    <w:p w14:paraId="3E700C09" w14:textId="78D7581E" w:rsidR="006405F5" w:rsidRPr="006A02B7" w:rsidRDefault="00904B37" w:rsidP="00397716">
      <w:pPr>
        <w:rPr>
          <w:rFonts w:cs="Arial"/>
          <w:szCs w:val="22"/>
        </w:rPr>
      </w:pPr>
      <w:r w:rsidRPr="0C9AD51D">
        <w:rPr>
          <w:rStyle w:val="Estilo11pto"/>
        </w:rPr>
        <w:t xml:space="preserve">La suma de las obligaciones de pago por incumplimientos de energía de energía de balance RR y/o terciaria </w:t>
      </w:r>
      <w:r w:rsidR="00397716" w:rsidRPr="0C9AD51D">
        <w:rPr>
          <w:rStyle w:val="Estilo11pto"/>
        </w:rPr>
        <w:t>es el saldo de incumplimientos</w:t>
      </w:r>
      <w:r w:rsidR="00A3660B" w:rsidRPr="0C9AD51D">
        <w:rPr>
          <w:rStyle w:val="Estilo11pto"/>
        </w:rPr>
        <w:t xml:space="preserve"> de energía de balance</w:t>
      </w:r>
      <w:r w:rsidR="00397716" w:rsidRPr="0C9AD51D">
        <w:rPr>
          <w:rStyle w:val="Estilo11pto"/>
        </w:rPr>
        <w:t xml:space="preserve"> </w:t>
      </w:r>
      <w:r w:rsidRPr="0C9AD51D">
        <w:rPr>
          <w:rStyle w:val="Estilo11pto"/>
        </w:rPr>
        <w:t xml:space="preserve">(OPEINCLEBAL) </w:t>
      </w:r>
      <w:r w:rsidR="00397716" w:rsidRPr="0C9AD51D">
        <w:rPr>
          <w:rStyle w:val="Estilo11pto"/>
        </w:rPr>
        <w:t xml:space="preserve">que se integrará en el coste horario de los servicios de ajuste y </w:t>
      </w:r>
      <w:r w:rsidRPr="0C9AD51D">
        <w:rPr>
          <w:rStyle w:val="Estilo11pto"/>
        </w:rPr>
        <w:t>se repartirá a las unidades de adquisición</w:t>
      </w:r>
      <w:r w:rsidR="00397716" w:rsidRPr="0C9AD51D">
        <w:rPr>
          <w:rStyle w:val="Estilo11pto"/>
        </w:rPr>
        <w:t xml:space="preserve"> conforme a lo establecido en el apartado </w:t>
      </w:r>
      <w:r w:rsidR="7147E255" w:rsidRPr="0C9AD51D">
        <w:rPr>
          <w:rStyle w:val="Estilo11pto"/>
        </w:rPr>
        <w:t>2</w:t>
      </w:r>
      <w:ins w:id="493" w:author="LIQ" w:date="2021-03-16T10:36:00Z">
        <w:r w:rsidR="00BF4AB3">
          <w:rPr>
            <w:rStyle w:val="Estilo11pto"/>
          </w:rPr>
          <w:t>7</w:t>
        </w:r>
      </w:ins>
      <w:del w:id="494" w:author="LIQ" w:date="2021-03-16T10:36:00Z">
        <w:r w:rsidR="7147E255" w:rsidRPr="0C9AD51D" w:rsidDel="00BF4AB3">
          <w:rPr>
            <w:rStyle w:val="Estilo11pto"/>
          </w:rPr>
          <w:delText>6</w:delText>
        </w:r>
      </w:del>
      <w:r w:rsidR="00397716" w:rsidRPr="0C9AD51D">
        <w:rPr>
          <w:rStyle w:val="Estilo11pto"/>
        </w:rPr>
        <w:t xml:space="preserve"> de este procedimiento.</w:t>
      </w:r>
      <w:r w:rsidRPr="0C9AD51D">
        <w:rPr>
          <w:rStyle w:val="Estilo11pto"/>
        </w:rPr>
        <w:t xml:space="preserve"> </w:t>
      </w:r>
    </w:p>
    <w:p w14:paraId="275FE1E8" w14:textId="49EA6C55" w:rsidR="006405F5" w:rsidRDefault="006405F5" w:rsidP="00F41688">
      <w:pPr>
        <w:spacing w:after="0"/>
        <w:ind w:left="0"/>
        <w:jc w:val="left"/>
        <w:rPr>
          <w:rFonts w:asciiTheme="minorHAnsi" w:hAnsiTheme="minorHAnsi"/>
          <w:sz w:val="22"/>
          <w:szCs w:val="22"/>
        </w:rPr>
      </w:pPr>
    </w:p>
    <w:p w14:paraId="7671E42A" w14:textId="4E3C997B" w:rsidR="00B21E01" w:rsidRDefault="00A41EA5" w:rsidP="004B6A93">
      <w:pPr>
        <w:pStyle w:val="BEGO"/>
        <w:numPr>
          <w:ilvl w:val="0"/>
          <w:numId w:val="21"/>
        </w:numPr>
        <w:ind w:left="426" w:hanging="284"/>
        <w:rPr>
          <w:ins w:id="495" w:author="LIQ" w:date="2021-02-09T08:24:00Z"/>
        </w:rPr>
      </w:pPr>
      <w:ins w:id="496" w:author="LIQ" w:date="2021-02-11T07:59:00Z">
        <w:r>
          <w:t>Liquidación</w:t>
        </w:r>
      </w:ins>
      <w:ins w:id="497" w:author="LIQ" w:date="2021-02-09T08:24:00Z">
        <w:r w:rsidR="00B21E01" w:rsidRPr="004B6A93">
          <w:t xml:space="preserve"> en caso</w:t>
        </w:r>
      </w:ins>
      <w:ins w:id="498" w:author="LIQ" w:date="2021-03-29T09:54:00Z">
        <w:r w:rsidR="00E90BB3">
          <w:t xml:space="preserve"> de</w:t>
        </w:r>
      </w:ins>
      <w:ins w:id="499" w:author="LIQ" w:date="2021-02-09T08:24:00Z">
        <w:r w:rsidR="00B21E01" w:rsidRPr="004B6A93">
          <w:t xml:space="preserve"> anomalías </w:t>
        </w:r>
      </w:ins>
      <w:ins w:id="500" w:author="LIQ" w:date="2021-03-25T17:59:00Z">
        <w:r w:rsidR="00C14780">
          <w:t xml:space="preserve">de los sistemas </w:t>
        </w:r>
      </w:ins>
      <w:ins w:id="501" w:author="LIQ" w:date="2021-03-29T09:54:00Z">
        <w:r w:rsidR="00E90BB3">
          <w:t>de información</w:t>
        </w:r>
      </w:ins>
      <w:ins w:id="502" w:author="LIQ" w:date="2021-03-25T17:59:00Z">
        <w:r w:rsidR="00C14780">
          <w:t xml:space="preserve"> </w:t>
        </w:r>
      </w:ins>
    </w:p>
    <w:p w14:paraId="3CF2D8E0" w14:textId="77777777" w:rsidR="006A751B" w:rsidRPr="00B9385C" w:rsidRDefault="006A751B" w:rsidP="00B9385C">
      <w:pPr>
        <w:spacing w:after="0"/>
        <w:ind w:left="0"/>
        <w:textAlignment w:val="baseline"/>
        <w:rPr>
          <w:ins w:id="503" w:author="LIQ" w:date="2021-03-29T10:01:00Z"/>
          <w:rFonts w:cs="Arial"/>
          <w:color w:val="D13438"/>
          <w:sz w:val="22"/>
          <w:szCs w:val="22"/>
          <w:u w:val="single"/>
        </w:rPr>
      </w:pPr>
    </w:p>
    <w:p w14:paraId="3C9417D2" w14:textId="31B635D3" w:rsidR="006A751B" w:rsidRPr="002D1063" w:rsidRDefault="006A751B" w:rsidP="006A751B">
      <w:pPr>
        <w:spacing w:after="0"/>
        <w:ind w:left="142"/>
        <w:textAlignment w:val="baseline"/>
        <w:rPr>
          <w:ins w:id="504" w:author="LIQ" w:date="2021-03-29T10:01:00Z"/>
          <w:rFonts w:cs="Arial"/>
          <w:sz w:val="22"/>
          <w:szCs w:val="22"/>
        </w:rPr>
      </w:pPr>
      <w:ins w:id="505" w:author="LIQ" w:date="2021-03-29T10:01:00Z">
        <w:r w:rsidRPr="002D1063">
          <w:rPr>
            <w:rFonts w:cs="Arial"/>
            <w:sz w:val="22"/>
            <w:szCs w:val="22"/>
          </w:rPr>
          <w:t>En caso de anomalías de los sistemas de información que puedan afectar a los precios resultantes de la activación de ofertas en las plataforma</w:t>
        </w:r>
      </w:ins>
      <w:ins w:id="506" w:author="LIQ" w:date="2021-03-29T10:02:00Z">
        <w:r w:rsidR="00622DDC" w:rsidRPr="002D1063">
          <w:rPr>
            <w:rFonts w:cs="Arial"/>
            <w:sz w:val="22"/>
            <w:szCs w:val="22"/>
          </w:rPr>
          <w:t>s</w:t>
        </w:r>
      </w:ins>
      <w:ins w:id="507" w:author="LIQ" w:date="2021-03-29T10:01:00Z">
        <w:r w:rsidRPr="002D1063">
          <w:rPr>
            <w:rFonts w:cs="Arial"/>
            <w:sz w:val="22"/>
            <w:szCs w:val="22"/>
          </w:rPr>
          <w:t xml:space="preserve"> europea</w:t>
        </w:r>
      </w:ins>
      <w:ins w:id="508" w:author="LIQ" w:date="2021-03-29T10:02:00Z">
        <w:r w:rsidR="00622DDC" w:rsidRPr="002D1063">
          <w:rPr>
            <w:rFonts w:cs="Arial"/>
            <w:sz w:val="22"/>
            <w:szCs w:val="22"/>
          </w:rPr>
          <w:t>s</w:t>
        </w:r>
      </w:ins>
      <w:ins w:id="509" w:author="LIQ" w:date="2021-03-29T10:01:00Z">
        <w:r w:rsidRPr="002D1063">
          <w:rPr>
            <w:rFonts w:cs="Arial"/>
            <w:sz w:val="22"/>
            <w:szCs w:val="22"/>
          </w:rPr>
          <w:t xml:space="preserve"> de energía de balance, el operador del sistema podrá aplicar </w:t>
        </w:r>
      </w:ins>
      <w:ins w:id="510" w:author="LIQ" w:date="2021-03-29T10:02:00Z">
        <w:r w:rsidR="000B23BF" w:rsidRPr="002D1063">
          <w:rPr>
            <w:rFonts w:cs="Arial"/>
            <w:sz w:val="22"/>
            <w:szCs w:val="22"/>
          </w:rPr>
          <w:t>un</w:t>
        </w:r>
      </w:ins>
      <w:ins w:id="511" w:author="LIQ" w:date="2021-03-29T10:01:00Z">
        <w:r w:rsidR="003457DB" w:rsidRPr="002D1063">
          <w:rPr>
            <w:rFonts w:cs="Arial"/>
            <w:sz w:val="22"/>
            <w:szCs w:val="22"/>
          </w:rPr>
          <w:t xml:space="preserve"> mecanismo de salvaguarda</w:t>
        </w:r>
      </w:ins>
      <w:ins w:id="512" w:author="LIQ" w:date="2021-03-29T10:02:00Z">
        <w:r w:rsidR="00D70297" w:rsidRPr="002D1063">
          <w:rPr>
            <w:rFonts w:cs="Arial"/>
            <w:sz w:val="22"/>
            <w:szCs w:val="22"/>
          </w:rPr>
          <w:t xml:space="preserve"> contemplado en el correspondiente procedimiento de operación</w:t>
        </w:r>
      </w:ins>
      <w:ins w:id="513" w:author="LIQ" w:date="2021-03-29T10:01:00Z">
        <w:r w:rsidRPr="002D1063">
          <w:rPr>
            <w:rFonts w:cs="Arial"/>
            <w:sz w:val="22"/>
            <w:szCs w:val="22"/>
          </w:rPr>
          <w:t xml:space="preserve">. </w:t>
        </w:r>
      </w:ins>
    </w:p>
    <w:p w14:paraId="0B93B504" w14:textId="77777777" w:rsidR="006A751B" w:rsidRPr="002D1063" w:rsidRDefault="006A751B" w:rsidP="00BE6192">
      <w:pPr>
        <w:spacing w:after="0"/>
        <w:ind w:left="142"/>
        <w:textAlignment w:val="baseline"/>
        <w:rPr>
          <w:ins w:id="514" w:author="LIQ" w:date="2021-03-25T17:54:00Z"/>
          <w:rFonts w:cs="Arial"/>
          <w:sz w:val="22"/>
          <w:szCs w:val="22"/>
        </w:rPr>
      </w:pPr>
    </w:p>
    <w:p w14:paraId="1C9FB31D" w14:textId="6551A73F" w:rsidR="002525EC" w:rsidRPr="002D1063" w:rsidRDefault="00C548DD" w:rsidP="00BE6192">
      <w:pPr>
        <w:spacing w:after="0"/>
        <w:ind w:left="142"/>
        <w:textAlignment w:val="baseline"/>
        <w:rPr>
          <w:ins w:id="515" w:author="LIQ" w:date="2021-02-09T08:36:00Z"/>
          <w:rFonts w:cs="Arial"/>
          <w:sz w:val="22"/>
          <w:szCs w:val="22"/>
        </w:rPr>
      </w:pPr>
      <w:ins w:id="516" w:author="LIQ" w:date="2021-03-29T10:02:00Z">
        <w:r w:rsidRPr="002D1063">
          <w:rPr>
            <w:rFonts w:cs="Arial"/>
            <w:sz w:val="22"/>
            <w:szCs w:val="22"/>
          </w:rPr>
          <w:t>En estos casos</w:t>
        </w:r>
      </w:ins>
      <w:ins w:id="517" w:author="LIQ" w:date="2021-03-29T10:03:00Z">
        <w:r w:rsidR="00171BA9" w:rsidRPr="002D1063">
          <w:rPr>
            <w:rFonts w:cs="Arial"/>
            <w:sz w:val="22"/>
            <w:szCs w:val="22"/>
          </w:rPr>
          <w:t>, con</w:t>
        </w:r>
      </w:ins>
      <w:ins w:id="518" w:author="LIQ" w:date="2021-03-29T10:02:00Z">
        <w:r w:rsidRPr="002D1063">
          <w:rPr>
            <w:rFonts w:cs="Arial"/>
            <w:sz w:val="22"/>
            <w:szCs w:val="22"/>
          </w:rPr>
          <w:t xml:space="preserve"> carácter exce</w:t>
        </w:r>
      </w:ins>
      <w:ins w:id="519" w:author="LIQ" w:date="2021-03-29T10:03:00Z">
        <w:r w:rsidRPr="002D1063">
          <w:rPr>
            <w:rFonts w:cs="Arial"/>
            <w:sz w:val="22"/>
            <w:szCs w:val="22"/>
          </w:rPr>
          <w:t xml:space="preserve">pcional, </w:t>
        </w:r>
        <w:r w:rsidR="00892CC3" w:rsidRPr="002D1063">
          <w:rPr>
            <w:rFonts w:cs="Arial"/>
            <w:sz w:val="22"/>
            <w:szCs w:val="22"/>
          </w:rPr>
          <w:t xml:space="preserve">el precio </w:t>
        </w:r>
        <w:r w:rsidR="00FB1140" w:rsidRPr="002D1063">
          <w:rPr>
            <w:rFonts w:cs="Arial"/>
            <w:sz w:val="22"/>
            <w:szCs w:val="22"/>
          </w:rPr>
          <w:t xml:space="preserve">de la correspondiente asignación </w:t>
        </w:r>
        <w:r w:rsidR="00171BA9" w:rsidRPr="002D1063">
          <w:rPr>
            <w:rFonts w:cs="Arial"/>
            <w:sz w:val="22"/>
            <w:szCs w:val="22"/>
          </w:rPr>
          <w:t xml:space="preserve">de energía de balance </w:t>
        </w:r>
      </w:ins>
      <w:ins w:id="520" w:author="LIQ" w:date="2021-03-25T17:54:00Z">
        <w:r w:rsidR="003E7473" w:rsidRPr="002D1063">
          <w:rPr>
            <w:rFonts w:cs="Arial"/>
            <w:sz w:val="22"/>
            <w:szCs w:val="22"/>
          </w:rPr>
          <w:t>se calculará</w:t>
        </w:r>
      </w:ins>
      <w:ins w:id="521" w:author="LIQ" w:date="2021-03-24T17:36:00Z">
        <w:r w:rsidR="00BE6192" w:rsidRPr="002D1063">
          <w:rPr>
            <w:rFonts w:cs="Arial"/>
            <w:sz w:val="22"/>
            <w:szCs w:val="22"/>
          </w:rPr>
          <w:t xml:space="preserve"> </w:t>
        </w:r>
      </w:ins>
      <w:ins w:id="522" w:author="LIQ" w:date="2021-03-25T17:54:00Z">
        <w:r w:rsidR="002243C6" w:rsidRPr="002D1063">
          <w:rPr>
            <w:rFonts w:cs="Arial"/>
            <w:sz w:val="22"/>
            <w:szCs w:val="22"/>
          </w:rPr>
          <w:t xml:space="preserve">como </w:t>
        </w:r>
      </w:ins>
      <w:ins w:id="523" w:author="LIQ" w:date="2021-03-24T17:36:00Z">
        <w:r w:rsidR="00BE6192" w:rsidRPr="002D1063">
          <w:rPr>
            <w:rFonts w:cs="Arial"/>
            <w:sz w:val="22"/>
            <w:szCs w:val="22"/>
          </w:rPr>
          <w:t>el v</w:t>
        </w:r>
      </w:ins>
      <w:ins w:id="524" w:author="LIQ" w:date="2021-03-24T17:32:00Z">
        <w:r w:rsidR="002F48E5" w:rsidRPr="002D1063">
          <w:rPr>
            <w:rFonts w:cs="Arial"/>
            <w:sz w:val="22"/>
            <w:szCs w:val="22"/>
          </w:rPr>
          <w:t>alor</w:t>
        </w:r>
      </w:ins>
      <w:ins w:id="525" w:author="LIQ" w:date="2021-02-09T08:34:00Z">
        <w:r w:rsidR="002525EC" w:rsidRPr="002D1063">
          <w:rPr>
            <w:rFonts w:cs="Arial"/>
            <w:sz w:val="22"/>
            <w:szCs w:val="22"/>
          </w:rPr>
          <w:t xml:space="preserve"> medio aritmético de los precios</w:t>
        </w:r>
      </w:ins>
      <w:ins w:id="526" w:author="LIQ" w:date="2021-02-11T08:03:00Z">
        <w:r w:rsidR="00382C60" w:rsidRPr="002D1063">
          <w:rPr>
            <w:rFonts w:cs="Arial"/>
            <w:sz w:val="22"/>
            <w:szCs w:val="22"/>
          </w:rPr>
          <w:t xml:space="preserve"> marginales</w:t>
        </w:r>
      </w:ins>
      <w:ins w:id="527" w:author="LIQ" w:date="2021-02-09T08:34:00Z">
        <w:r w:rsidR="002525EC" w:rsidRPr="002D1063">
          <w:rPr>
            <w:rFonts w:cs="Arial"/>
            <w:sz w:val="22"/>
            <w:szCs w:val="22"/>
          </w:rPr>
          <w:t xml:space="preserve"> de las </w:t>
        </w:r>
      </w:ins>
      <w:ins w:id="528" w:author="LIQ" w:date="2021-02-09T08:35:00Z">
        <w:r w:rsidR="00775962" w:rsidRPr="002D1063">
          <w:rPr>
            <w:rFonts w:cs="Arial"/>
            <w:sz w:val="22"/>
            <w:szCs w:val="22"/>
          </w:rPr>
          <w:t>asignaciones</w:t>
        </w:r>
      </w:ins>
      <w:ins w:id="529" w:author="LIQ" w:date="2021-02-09T08:34:00Z">
        <w:r w:rsidR="002525EC" w:rsidRPr="002D1063">
          <w:rPr>
            <w:rFonts w:cs="Arial"/>
            <w:sz w:val="22"/>
            <w:szCs w:val="22"/>
          </w:rPr>
          <w:t xml:space="preserve"> </w:t>
        </w:r>
      </w:ins>
      <w:ins w:id="530" w:author="LIQ Elena" w:date="2021-02-18T16:00:00Z">
        <w:r w:rsidR="0039358D" w:rsidRPr="002D1063">
          <w:rPr>
            <w:rFonts w:cs="Arial"/>
            <w:sz w:val="22"/>
            <w:szCs w:val="22"/>
          </w:rPr>
          <w:t xml:space="preserve">del </w:t>
        </w:r>
        <w:r w:rsidR="00BC263F" w:rsidRPr="002D1063">
          <w:rPr>
            <w:rFonts w:cs="Arial"/>
            <w:sz w:val="22"/>
            <w:szCs w:val="22"/>
          </w:rPr>
          <w:t xml:space="preserve">mismo producto </w:t>
        </w:r>
      </w:ins>
      <w:ins w:id="531" w:author="LIQ" w:date="2021-03-24T17:34:00Z">
        <w:r w:rsidR="007F5002" w:rsidRPr="002D1063">
          <w:rPr>
            <w:rFonts w:cs="Arial"/>
            <w:sz w:val="22"/>
            <w:szCs w:val="22"/>
          </w:rPr>
          <w:t xml:space="preserve">en el </w:t>
        </w:r>
      </w:ins>
      <w:ins w:id="532" w:author="LIQ" w:date="2021-03-24T17:40:00Z">
        <w:r w:rsidR="00F81CD4" w:rsidRPr="002D1063">
          <w:rPr>
            <w:rFonts w:cs="Arial"/>
            <w:sz w:val="22"/>
            <w:szCs w:val="22"/>
          </w:rPr>
          <w:t xml:space="preserve">sentido correspondiente en el </w:t>
        </w:r>
      </w:ins>
      <w:ins w:id="533" w:author="LIQ" w:date="2021-02-09T08:34:00Z">
        <w:r w:rsidR="002525EC" w:rsidRPr="002D1063">
          <w:rPr>
            <w:rFonts w:cs="Arial"/>
            <w:sz w:val="22"/>
            <w:szCs w:val="22"/>
          </w:rPr>
          <w:t xml:space="preserve">mismo periodo de programación del último mes </w:t>
        </w:r>
      </w:ins>
      <w:ins w:id="534" w:author="LIQ" w:date="2021-03-24T17:35:00Z">
        <w:r w:rsidR="00685D1D" w:rsidRPr="002D1063">
          <w:rPr>
            <w:rFonts w:cs="Arial"/>
            <w:sz w:val="22"/>
            <w:szCs w:val="22"/>
          </w:rPr>
          <w:t>inmediato</w:t>
        </w:r>
      </w:ins>
      <w:ins w:id="535" w:author="LIQ" w:date="2021-02-09T08:34:00Z">
        <w:r w:rsidR="002525EC" w:rsidRPr="002D1063">
          <w:rPr>
            <w:rFonts w:cs="Arial"/>
            <w:sz w:val="22"/>
            <w:szCs w:val="22"/>
          </w:rPr>
          <w:t xml:space="preserve"> anterior</w:t>
        </w:r>
      </w:ins>
      <w:ins w:id="536" w:author="LIQ" w:date="2021-03-24T17:39:00Z">
        <w:r w:rsidR="008849F8" w:rsidRPr="002D1063">
          <w:rPr>
            <w:rFonts w:cs="Arial"/>
            <w:sz w:val="22"/>
            <w:szCs w:val="22"/>
          </w:rPr>
          <w:t xml:space="preserve">, </w:t>
        </w:r>
      </w:ins>
    </w:p>
    <w:p w14:paraId="084A6F36" w14:textId="643054C4" w:rsidR="00312727" w:rsidRPr="002D1063" w:rsidRDefault="00312727" w:rsidP="0092267A">
      <w:pPr>
        <w:spacing w:after="0"/>
        <w:ind w:left="142"/>
        <w:textAlignment w:val="baseline"/>
        <w:rPr>
          <w:rFonts w:cs="Arial"/>
          <w:sz w:val="22"/>
          <w:szCs w:val="22"/>
        </w:rPr>
      </w:pPr>
    </w:p>
    <w:p w14:paraId="7FEE7901" w14:textId="79E105BA" w:rsidR="00B21E01" w:rsidRPr="002D1063" w:rsidRDefault="00B21E01" w:rsidP="0012750C">
      <w:pPr>
        <w:spacing w:after="0"/>
        <w:ind w:left="142"/>
        <w:textAlignment w:val="baseline"/>
        <w:rPr>
          <w:ins w:id="537" w:author="LIQ" w:date="2021-02-09T08:24:00Z"/>
          <w:rFonts w:cs="Arial"/>
          <w:sz w:val="22"/>
          <w:szCs w:val="22"/>
        </w:rPr>
      </w:pPr>
      <w:ins w:id="538" w:author="LIQ" w:date="2021-02-09T08:24:00Z">
        <w:r w:rsidRPr="002D1063">
          <w:rPr>
            <w:rFonts w:cs="Arial"/>
            <w:sz w:val="22"/>
            <w:szCs w:val="22"/>
          </w:rPr>
          <w:t>Las diferencias económicas que se deriven de dicho ajuste se financiarán con cargo a las rentas de congestión correspondientes al sistema eléctrico español. </w:t>
        </w:r>
      </w:ins>
    </w:p>
    <w:p w14:paraId="52364B84" w14:textId="77777777" w:rsidR="00881CC0" w:rsidRPr="002D1063" w:rsidRDefault="00881CC0">
      <w:pPr>
        <w:spacing w:after="0"/>
        <w:ind w:left="0"/>
        <w:jc w:val="left"/>
        <w:rPr>
          <w:rFonts w:cs="Arial"/>
          <w:b/>
          <w:sz w:val="22"/>
          <w:szCs w:val="22"/>
        </w:rPr>
      </w:pPr>
      <w:r w:rsidRPr="002D1063">
        <w:rPr>
          <w:rFonts w:cs="Arial"/>
          <w:b/>
          <w:sz w:val="22"/>
          <w:szCs w:val="22"/>
        </w:rPr>
        <w:br w:type="page"/>
      </w:r>
    </w:p>
    <w:p w14:paraId="751EEA73" w14:textId="0913A890" w:rsidR="006405F5" w:rsidRPr="00490728" w:rsidRDefault="006405F5" w:rsidP="006405F5">
      <w:pPr>
        <w:tabs>
          <w:tab w:val="left" w:pos="0"/>
        </w:tabs>
        <w:spacing w:after="0"/>
        <w:jc w:val="center"/>
        <w:rPr>
          <w:rFonts w:cs="Arial"/>
          <w:b/>
          <w:sz w:val="22"/>
          <w:szCs w:val="22"/>
        </w:rPr>
      </w:pPr>
      <w:r w:rsidRPr="00490728">
        <w:rPr>
          <w:rFonts w:cs="Arial"/>
          <w:b/>
          <w:sz w:val="22"/>
          <w:szCs w:val="22"/>
        </w:rPr>
        <w:t>Energía de balance intercambiada entre TSO</w:t>
      </w:r>
    </w:p>
    <w:p w14:paraId="0F0E8319" w14:textId="77777777" w:rsidR="00904B37" w:rsidRPr="004F5736" w:rsidRDefault="00904B37" w:rsidP="00904B37">
      <w:pPr>
        <w:numPr>
          <w:ilvl w:val="12"/>
          <w:numId w:val="0"/>
        </w:numPr>
        <w:tabs>
          <w:tab w:val="left" w:pos="1980"/>
        </w:tabs>
        <w:ind w:left="2520" w:hanging="2344"/>
        <w:rPr>
          <w:rFonts w:asciiTheme="minorHAnsi" w:hAnsiTheme="minorHAnsi"/>
          <w:sz w:val="22"/>
          <w:szCs w:val="22"/>
        </w:rPr>
      </w:pPr>
    </w:p>
    <w:p w14:paraId="13DDAB7D" w14:textId="14C46A3B" w:rsidR="00A67C5C" w:rsidRDefault="00737662" w:rsidP="008346CA">
      <w:pPr>
        <w:pStyle w:val="BEGO"/>
        <w:numPr>
          <w:ilvl w:val="0"/>
          <w:numId w:val="21"/>
        </w:numPr>
        <w:ind w:left="426" w:hanging="284"/>
      </w:pPr>
      <w:r>
        <w:t>Intercambios internacionales</w:t>
      </w:r>
      <w:r w:rsidR="00F41688">
        <w:t xml:space="preserve"> de energía de balance</w:t>
      </w:r>
      <w:r w:rsidR="0069344A">
        <w:t>.</w:t>
      </w:r>
    </w:p>
    <w:p w14:paraId="5F446CA7" w14:textId="77777777" w:rsidR="00737662" w:rsidRPr="00737662" w:rsidRDefault="00737662" w:rsidP="00AA5703">
      <w:pPr>
        <w:spacing w:after="0"/>
        <w:rPr>
          <w:rFonts w:asciiTheme="minorHAnsi" w:hAnsiTheme="minorHAnsi"/>
          <w:sz w:val="22"/>
          <w:szCs w:val="22"/>
        </w:rPr>
      </w:pPr>
    </w:p>
    <w:p w14:paraId="48850A3A" w14:textId="72CF7D18" w:rsidR="00A67C5C" w:rsidRDefault="00A67C5C" w:rsidP="00762B62">
      <w:pPr>
        <w:pStyle w:val="BEGO"/>
        <w:numPr>
          <w:ilvl w:val="1"/>
          <w:numId w:val="21"/>
        </w:numPr>
        <w:ind w:hanging="650"/>
      </w:pPr>
      <w:r w:rsidRPr="00A67C5C">
        <w:t>Intercambios transfronterizos de energía de balance del producto RR entre sistemas eléctricos.</w:t>
      </w:r>
    </w:p>
    <w:p w14:paraId="6191E88B" w14:textId="77777777" w:rsidR="00A67C5C" w:rsidRPr="00AA5703" w:rsidRDefault="00A67C5C" w:rsidP="00A67C5C">
      <w:pPr>
        <w:spacing w:after="0"/>
        <w:rPr>
          <w:rFonts w:asciiTheme="minorHAnsi" w:hAnsiTheme="minorHAnsi"/>
          <w:sz w:val="22"/>
          <w:szCs w:val="22"/>
        </w:rPr>
      </w:pPr>
    </w:p>
    <w:p w14:paraId="32E62BF0" w14:textId="7F0F72C5" w:rsidR="00A67C5C" w:rsidRPr="00A67C5C" w:rsidRDefault="00A67C5C" w:rsidP="00A67C5C">
      <w:pPr>
        <w:autoSpaceDE w:val="0"/>
        <w:autoSpaceDN w:val="0"/>
        <w:adjustRightInd w:val="0"/>
        <w:rPr>
          <w:rFonts w:cs="Arial"/>
          <w:color w:val="000000"/>
          <w:sz w:val="22"/>
          <w:szCs w:val="22"/>
        </w:rPr>
      </w:pPr>
      <w:r w:rsidRPr="00A67C5C">
        <w:rPr>
          <w:rFonts w:cs="Arial"/>
          <w:color w:val="000000"/>
          <w:sz w:val="22"/>
          <w:szCs w:val="22"/>
        </w:rPr>
        <w:t xml:space="preserve">Los intercambios transfronterizos de energía de balance del producto RR entre sistemas que realice el operador del sistema se valoraran al precio indicado en los apartados siguientes. Se realizará una anotación horaria para cada interconexión en la cuenta del operador del sistema, a efectos de su liquidación de acuerdo con lo establecido en el PO14.6. </w:t>
      </w:r>
    </w:p>
    <w:p w14:paraId="433059FF" w14:textId="1C5850DE" w:rsidR="00A67C5C" w:rsidRDefault="00A67C5C" w:rsidP="00762B62">
      <w:pPr>
        <w:pStyle w:val="BEGO"/>
        <w:numPr>
          <w:ilvl w:val="2"/>
          <w:numId w:val="21"/>
        </w:numPr>
        <w:ind w:left="851" w:hanging="709"/>
      </w:pPr>
      <w:r w:rsidRPr="00A67C5C">
        <w:t>Intercambio de energías de balance en sentido importador.</w:t>
      </w:r>
    </w:p>
    <w:p w14:paraId="76A07987" w14:textId="77777777" w:rsidR="00737662" w:rsidRPr="00AA5703" w:rsidRDefault="00737662" w:rsidP="00AA5703">
      <w:pPr>
        <w:spacing w:after="0"/>
        <w:rPr>
          <w:rFonts w:asciiTheme="minorHAnsi" w:hAnsiTheme="minorHAnsi"/>
          <w:sz w:val="22"/>
          <w:szCs w:val="22"/>
        </w:rPr>
      </w:pPr>
    </w:p>
    <w:p w14:paraId="30F9743D" w14:textId="43E22A8B" w:rsidR="00A67C5C" w:rsidRPr="00A67C5C" w:rsidRDefault="00A67C5C" w:rsidP="00762B62">
      <w:pPr>
        <w:ind w:left="142"/>
        <w:rPr>
          <w:rFonts w:cs="Arial"/>
          <w:color w:val="000000"/>
          <w:sz w:val="22"/>
          <w:szCs w:val="22"/>
        </w:rPr>
      </w:pPr>
      <w:r w:rsidRPr="00A67C5C">
        <w:rPr>
          <w:rFonts w:cs="Arial"/>
          <w:color w:val="000000"/>
          <w:sz w:val="22"/>
          <w:szCs w:val="22"/>
        </w:rPr>
        <w:t>Si el intercambio transfronterizo de energías de balance del producto RR tiene sentido importador, se anotará un derecho de cobro en cada interconexión i que se calculará mediante la fórmula siguiente:</w:t>
      </w:r>
    </w:p>
    <w:p w14:paraId="6CED1183" w14:textId="0EC0BFD6" w:rsidR="00A67C5C" w:rsidRPr="003F0D09" w:rsidRDefault="00A67C5C" w:rsidP="002441C6">
      <w:pPr>
        <w:ind w:left="142"/>
        <w:jc w:val="left"/>
        <w:rPr>
          <w:rFonts w:cs="Arial"/>
          <w:color w:val="000000"/>
          <w:sz w:val="22"/>
          <w:szCs w:val="22"/>
        </w:rPr>
      </w:pPr>
      <w:proofErr w:type="spellStart"/>
      <w:r w:rsidRPr="003F0D09">
        <w:rPr>
          <w:rFonts w:cs="Arial"/>
          <w:color w:val="000000"/>
          <w:sz w:val="22"/>
          <w:szCs w:val="22"/>
        </w:rPr>
        <w:t>DCITBi</w:t>
      </w:r>
      <w:proofErr w:type="spellEnd"/>
      <w:r w:rsidRPr="003F0D09">
        <w:rPr>
          <w:rFonts w:cs="Arial"/>
          <w:color w:val="000000"/>
          <w:sz w:val="22"/>
          <w:szCs w:val="22"/>
        </w:rPr>
        <w:t xml:space="preserve"> = ∑ (</w:t>
      </w:r>
      <w:proofErr w:type="spellStart"/>
      <w:r w:rsidRPr="003F0D09">
        <w:rPr>
          <w:rFonts w:cs="Arial"/>
          <w:color w:val="000000"/>
          <w:sz w:val="22"/>
          <w:szCs w:val="22"/>
        </w:rPr>
        <w:t>EIITBi</w:t>
      </w:r>
      <w:proofErr w:type="spellEnd"/>
      <w:r w:rsidRPr="003F0D09">
        <w:rPr>
          <w:rFonts w:cs="Arial"/>
          <w:color w:val="000000"/>
          <w:sz w:val="22"/>
          <w:szCs w:val="22"/>
        </w:rPr>
        <w:t>, x PMRR)</w:t>
      </w:r>
    </w:p>
    <w:p w14:paraId="692740B5" w14:textId="64D8B579" w:rsidR="002441C6" w:rsidRPr="00BF05A8" w:rsidRDefault="002441C6" w:rsidP="002441C6">
      <w:pPr>
        <w:ind w:left="142"/>
        <w:jc w:val="left"/>
        <w:rPr>
          <w:rFonts w:cs="Arial"/>
          <w:color w:val="000000"/>
          <w:sz w:val="22"/>
          <w:szCs w:val="22"/>
        </w:rPr>
      </w:pPr>
      <w:r w:rsidRPr="00BF05A8">
        <w:rPr>
          <w:rFonts w:cs="Arial"/>
          <w:color w:val="000000"/>
          <w:sz w:val="22"/>
          <w:szCs w:val="22"/>
        </w:rPr>
        <w:t>donde:</w:t>
      </w:r>
    </w:p>
    <w:p w14:paraId="5DC5C81F" w14:textId="3393B060" w:rsidR="00A67C5C" w:rsidRPr="00A67C5C" w:rsidRDefault="00A67C5C" w:rsidP="002441C6">
      <w:pPr>
        <w:tabs>
          <w:tab w:val="left" w:pos="1985"/>
          <w:tab w:val="left" w:pos="2552"/>
        </w:tabs>
        <w:spacing w:before="240"/>
        <w:ind w:left="2552" w:hanging="2410"/>
        <w:rPr>
          <w:rFonts w:cs="Arial"/>
          <w:color w:val="000000"/>
          <w:sz w:val="22"/>
          <w:szCs w:val="22"/>
        </w:rPr>
      </w:pPr>
      <w:proofErr w:type="spellStart"/>
      <w:r w:rsidRPr="00A67C5C">
        <w:rPr>
          <w:rFonts w:cs="Arial"/>
          <w:color w:val="000000"/>
          <w:sz w:val="22"/>
          <w:szCs w:val="22"/>
        </w:rPr>
        <w:t>EIITBi</w:t>
      </w:r>
      <w:proofErr w:type="spellEnd"/>
      <w:r w:rsidRPr="00A67C5C">
        <w:rPr>
          <w:rFonts w:cs="Arial"/>
          <w:color w:val="000000"/>
          <w:sz w:val="22"/>
          <w:szCs w:val="22"/>
        </w:rPr>
        <w:t xml:space="preserve"> </w:t>
      </w:r>
      <w:r w:rsidR="00B26493">
        <w:rPr>
          <w:rFonts w:cs="Arial"/>
          <w:color w:val="000000"/>
          <w:sz w:val="22"/>
          <w:szCs w:val="22"/>
        </w:rPr>
        <w:t xml:space="preserve">  </w:t>
      </w:r>
      <w:r w:rsidR="002441C6">
        <w:rPr>
          <w:rFonts w:cs="Arial"/>
          <w:color w:val="000000"/>
          <w:sz w:val="22"/>
          <w:szCs w:val="22"/>
        </w:rPr>
        <w:tab/>
      </w:r>
      <w:r w:rsidRPr="00A67C5C">
        <w:rPr>
          <w:rFonts w:cs="Arial"/>
          <w:color w:val="000000"/>
          <w:sz w:val="22"/>
          <w:szCs w:val="22"/>
        </w:rPr>
        <w:t xml:space="preserve">=  </w:t>
      </w:r>
      <w:r w:rsidR="002441C6">
        <w:rPr>
          <w:rFonts w:cs="Arial"/>
          <w:color w:val="000000"/>
          <w:sz w:val="22"/>
          <w:szCs w:val="22"/>
        </w:rPr>
        <w:tab/>
      </w:r>
      <w:r w:rsidRPr="00A67C5C">
        <w:rPr>
          <w:rFonts w:cs="Arial"/>
          <w:color w:val="000000"/>
          <w:sz w:val="22"/>
          <w:szCs w:val="22"/>
        </w:rPr>
        <w:t>Energía</w:t>
      </w:r>
      <w:r w:rsidR="00F0688E">
        <w:rPr>
          <w:rFonts w:cs="Arial"/>
          <w:color w:val="000000"/>
          <w:sz w:val="22"/>
          <w:szCs w:val="22"/>
        </w:rPr>
        <w:t xml:space="preserve"> </w:t>
      </w:r>
      <w:r w:rsidRPr="00A67C5C">
        <w:rPr>
          <w:rFonts w:cs="Arial"/>
          <w:color w:val="000000"/>
          <w:sz w:val="22"/>
          <w:szCs w:val="22"/>
        </w:rPr>
        <w:t xml:space="preserve">de importación correspondiente a un intercambio transfronterizo de energía de balance del producto RR en la interconexión i. </w:t>
      </w:r>
    </w:p>
    <w:p w14:paraId="079B3F15" w14:textId="5E7A0E47" w:rsidR="00A67C5C" w:rsidRPr="00A67C5C" w:rsidRDefault="00A67C5C" w:rsidP="002441C6">
      <w:pPr>
        <w:numPr>
          <w:ilvl w:val="12"/>
          <w:numId w:val="0"/>
        </w:numPr>
        <w:tabs>
          <w:tab w:val="left" w:pos="1980"/>
        </w:tabs>
        <w:ind w:left="2552" w:hanging="2410"/>
        <w:rPr>
          <w:rFonts w:cs="Arial"/>
          <w:color w:val="000000"/>
          <w:sz w:val="22"/>
          <w:szCs w:val="22"/>
        </w:rPr>
      </w:pPr>
      <w:r w:rsidRPr="00A67C5C">
        <w:rPr>
          <w:rFonts w:cs="Arial"/>
          <w:color w:val="000000"/>
          <w:sz w:val="22"/>
          <w:szCs w:val="22"/>
        </w:rPr>
        <w:t xml:space="preserve">PMRR  </w:t>
      </w:r>
      <w:r w:rsidR="002441C6">
        <w:rPr>
          <w:rFonts w:cs="Arial"/>
          <w:color w:val="000000"/>
          <w:sz w:val="22"/>
          <w:szCs w:val="22"/>
        </w:rPr>
        <w:tab/>
      </w:r>
      <w:r w:rsidRPr="00A67C5C">
        <w:rPr>
          <w:rFonts w:cs="Arial"/>
          <w:color w:val="000000"/>
          <w:sz w:val="22"/>
          <w:szCs w:val="22"/>
        </w:rPr>
        <w:t xml:space="preserve">=  </w:t>
      </w:r>
      <w:r w:rsidR="002441C6">
        <w:rPr>
          <w:rFonts w:cs="Arial"/>
          <w:color w:val="000000"/>
          <w:sz w:val="22"/>
          <w:szCs w:val="22"/>
        </w:rPr>
        <w:tab/>
      </w:r>
      <w:r w:rsidRPr="006A02B7">
        <w:rPr>
          <w:rStyle w:val="Estilo11pto"/>
        </w:rPr>
        <w:t xml:space="preserve">Precio </w:t>
      </w:r>
      <w:r w:rsidRPr="00A67C5C">
        <w:rPr>
          <w:rFonts w:cs="Arial"/>
          <w:color w:val="000000"/>
          <w:sz w:val="22"/>
          <w:szCs w:val="22"/>
        </w:rPr>
        <w:t xml:space="preserve">marginal del producto RR. </w:t>
      </w:r>
    </w:p>
    <w:p w14:paraId="69CFB8BB" w14:textId="77777777" w:rsidR="00A67C5C" w:rsidRPr="00AA5703" w:rsidRDefault="00A67C5C" w:rsidP="00AA5703">
      <w:pPr>
        <w:spacing w:after="0"/>
        <w:rPr>
          <w:rFonts w:asciiTheme="minorHAnsi" w:hAnsiTheme="minorHAnsi"/>
          <w:sz w:val="22"/>
          <w:szCs w:val="22"/>
        </w:rPr>
      </w:pPr>
    </w:p>
    <w:p w14:paraId="60EECF4C" w14:textId="41396031" w:rsidR="00A67C5C" w:rsidRDefault="00A67C5C" w:rsidP="00762B62">
      <w:pPr>
        <w:pStyle w:val="BEGO"/>
        <w:numPr>
          <w:ilvl w:val="2"/>
          <w:numId w:val="21"/>
        </w:numPr>
        <w:ind w:left="851" w:hanging="709"/>
      </w:pPr>
      <w:r w:rsidRPr="00737662">
        <w:t>Intercambio de energía de balance en sentido exportador.</w:t>
      </w:r>
    </w:p>
    <w:p w14:paraId="0C578668" w14:textId="77777777" w:rsidR="00737662" w:rsidRPr="00762B62" w:rsidRDefault="00737662" w:rsidP="00762B62">
      <w:pPr>
        <w:spacing w:after="0"/>
        <w:rPr>
          <w:rFonts w:asciiTheme="minorHAnsi" w:hAnsiTheme="minorHAnsi"/>
          <w:sz w:val="22"/>
          <w:szCs w:val="22"/>
        </w:rPr>
      </w:pPr>
    </w:p>
    <w:p w14:paraId="44938FFE" w14:textId="77777777" w:rsidR="00A67C5C" w:rsidRPr="00737662" w:rsidRDefault="00A67C5C" w:rsidP="00762B62">
      <w:pPr>
        <w:ind w:left="142"/>
        <w:rPr>
          <w:rFonts w:cs="Arial"/>
          <w:color w:val="000000"/>
          <w:sz w:val="22"/>
          <w:szCs w:val="22"/>
        </w:rPr>
      </w:pPr>
      <w:r w:rsidRPr="00737662">
        <w:rPr>
          <w:rFonts w:cs="Arial"/>
          <w:color w:val="000000"/>
          <w:sz w:val="22"/>
          <w:szCs w:val="22"/>
        </w:rPr>
        <w:t>Si el intercambio transfronterizo de energía de balance del producto RR es en sentido exportador se anotará una obligación de pago en cada interconexión i que se calculará con la fórmula siguiente:</w:t>
      </w:r>
    </w:p>
    <w:p w14:paraId="6C07E700" w14:textId="138C26A6" w:rsidR="00A67C5C" w:rsidRPr="003F0D09" w:rsidRDefault="00A67C5C" w:rsidP="002441C6">
      <w:pPr>
        <w:ind w:left="284" w:hanging="142"/>
        <w:jc w:val="left"/>
        <w:rPr>
          <w:rFonts w:cs="Arial"/>
          <w:color w:val="000000" w:themeColor="text1"/>
          <w:sz w:val="22"/>
          <w:szCs w:val="22"/>
        </w:rPr>
      </w:pPr>
      <w:proofErr w:type="spellStart"/>
      <w:r w:rsidRPr="003F0D09">
        <w:rPr>
          <w:rFonts w:cs="Arial"/>
          <w:color w:val="000000" w:themeColor="text1"/>
          <w:sz w:val="22"/>
          <w:szCs w:val="22"/>
        </w:rPr>
        <w:t>OPITBi</w:t>
      </w:r>
      <w:proofErr w:type="spellEnd"/>
      <w:r w:rsidRPr="003F0D09">
        <w:rPr>
          <w:rFonts w:cs="Arial"/>
          <w:color w:val="000000" w:themeColor="text1"/>
          <w:sz w:val="22"/>
          <w:szCs w:val="22"/>
        </w:rPr>
        <w:t xml:space="preserve"> = ∑ (</w:t>
      </w:r>
      <w:proofErr w:type="spellStart"/>
      <w:r w:rsidRPr="003F0D09">
        <w:rPr>
          <w:rFonts w:cs="Arial"/>
          <w:color w:val="000000" w:themeColor="text1"/>
          <w:sz w:val="22"/>
          <w:szCs w:val="22"/>
        </w:rPr>
        <w:t>EEITBi</w:t>
      </w:r>
      <w:proofErr w:type="spellEnd"/>
      <w:r w:rsidRPr="003F0D09">
        <w:rPr>
          <w:rFonts w:cs="Arial"/>
          <w:color w:val="000000" w:themeColor="text1"/>
          <w:sz w:val="22"/>
          <w:szCs w:val="22"/>
        </w:rPr>
        <w:t xml:space="preserve"> x PMRR)</w:t>
      </w:r>
    </w:p>
    <w:p w14:paraId="50BBDDB1" w14:textId="3548B9F1" w:rsidR="002441C6" w:rsidRPr="00440DED" w:rsidRDefault="002441C6" w:rsidP="002441C6">
      <w:pPr>
        <w:ind w:left="284" w:hanging="142"/>
        <w:jc w:val="left"/>
        <w:rPr>
          <w:rFonts w:cs="Arial"/>
          <w:color w:val="000000"/>
          <w:sz w:val="22"/>
          <w:szCs w:val="22"/>
        </w:rPr>
      </w:pPr>
      <w:r w:rsidRPr="00440DED">
        <w:rPr>
          <w:rFonts w:cs="Arial"/>
          <w:color w:val="000000" w:themeColor="text1"/>
          <w:sz w:val="22"/>
          <w:szCs w:val="22"/>
        </w:rPr>
        <w:t>donde:</w:t>
      </w:r>
    </w:p>
    <w:p w14:paraId="0635E224" w14:textId="2524C803" w:rsidR="00A67C5C" w:rsidRPr="00737662" w:rsidRDefault="00A67C5C" w:rsidP="002441C6">
      <w:pPr>
        <w:tabs>
          <w:tab w:val="left" w:pos="1985"/>
        </w:tabs>
        <w:spacing w:before="240"/>
        <w:ind w:left="2552" w:hanging="2410"/>
        <w:rPr>
          <w:rFonts w:cs="Arial"/>
          <w:color w:val="000000"/>
          <w:sz w:val="22"/>
          <w:szCs w:val="22"/>
        </w:rPr>
      </w:pPr>
      <w:proofErr w:type="spellStart"/>
      <w:r w:rsidRPr="00737662">
        <w:rPr>
          <w:rFonts w:cs="Arial"/>
          <w:color w:val="000000"/>
          <w:sz w:val="22"/>
          <w:szCs w:val="22"/>
        </w:rPr>
        <w:t>EEITBi</w:t>
      </w:r>
      <w:proofErr w:type="spellEnd"/>
      <w:r w:rsidRPr="00737662">
        <w:rPr>
          <w:rFonts w:cs="Arial"/>
          <w:color w:val="000000"/>
          <w:sz w:val="22"/>
          <w:szCs w:val="22"/>
        </w:rPr>
        <w:t xml:space="preserve"> </w:t>
      </w:r>
      <w:r w:rsidR="002441C6">
        <w:rPr>
          <w:rFonts w:cs="Arial"/>
          <w:color w:val="000000"/>
          <w:sz w:val="22"/>
          <w:szCs w:val="22"/>
        </w:rPr>
        <w:tab/>
      </w:r>
      <w:r w:rsidRPr="00737662">
        <w:rPr>
          <w:rFonts w:cs="Arial"/>
          <w:color w:val="000000"/>
          <w:sz w:val="22"/>
          <w:szCs w:val="22"/>
        </w:rPr>
        <w:t xml:space="preserve">= </w:t>
      </w:r>
      <w:r w:rsidR="002441C6">
        <w:rPr>
          <w:rFonts w:cs="Arial"/>
          <w:color w:val="000000"/>
          <w:sz w:val="22"/>
          <w:szCs w:val="22"/>
        </w:rPr>
        <w:tab/>
      </w:r>
      <w:r w:rsidRPr="00737662">
        <w:rPr>
          <w:rFonts w:cs="Arial"/>
          <w:color w:val="000000"/>
          <w:sz w:val="22"/>
          <w:szCs w:val="22"/>
        </w:rPr>
        <w:t>Energía de exportación correspondiente al intercambio transfronterizo de energía de balance del producto RR en la interconexión i.</w:t>
      </w:r>
    </w:p>
    <w:p w14:paraId="5C312B5C" w14:textId="1639D540" w:rsidR="00A67C5C" w:rsidRDefault="00A67C5C" w:rsidP="002441C6">
      <w:pPr>
        <w:tabs>
          <w:tab w:val="left" w:pos="1985"/>
        </w:tabs>
        <w:spacing w:before="240"/>
        <w:ind w:left="2552" w:hanging="2410"/>
        <w:rPr>
          <w:rFonts w:cs="Arial"/>
          <w:color w:val="000000"/>
          <w:sz w:val="22"/>
          <w:szCs w:val="22"/>
        </w:rPr>
      </w:pPr>
      <w:r w:rsidRPr="00737662">
        <w:rPr>
          <w:rFonts w:cs="Arial"/>
          <w:color w:val="000000"/>
          <w:sz w:val="22"/>
          <w:szCs w:val="22"/>
        </w:rPr>
        <w:t xml:space="preserve">PMRR </w:t>
      </w:r>
      <w:r w:rsidR="002441C6">
        <w:rPr>
          <w:rFonts w:cs="Arial"/>
          <w:color w:val="000000"/>
          <w:sz w:val="22"/>
          <w:szCs w:val="22"/>
        </w:rPr>
        <w:tab/>
      </w:r>
      <w:r w:rsidRPr="00737662">
        <w:rPr>
          <w:rFonts w:cs="Arial"/>
          <w:color w:val="000000"/>
          <w:sz w:val="22"/>
          <w:szCs w:val="22"/>
        </w:rPr>
        <w:t xml:space="preserve">=  </w:t>
      </w:r>
      <w:r w:rsidR="002441C6">
        <w:rPr>
          <w:rFonts w:cs="Arial"/>
          <w:color w:val="000000"/>
          <w:sz w:val="22"/>
          <w:szCs w:val="22"/>
        </w:rPr>
        <w:tab/>
      </w:r>
      <w:r w:rsidRPr="006A02B7">
        <w:rPr>
          <w:rStyle w:val="Estilo11pto"/>
        </w:rPr>
        <w:t xml:space="preserve">Precio </w:t>
      </w:r>
      <w:r w:rsidRPr="00737662">
        <w:rPr>
          <w:rFonts w:cs="Arial"/>
          <w:color w:val="000000"/>
          <w:sz w:val="22"/>
          <w:szCs w:val="22"/>
        </w:rPr>
        <w:t>marginal del producto RR.</w:t>
      </w:r>
    </w:p>
    <w:p w14:paraId="39D17223" w14:textId="4D6941F0" w:rsidR="00737662" w:rsidRDefault="00737662" w:rsidP="00AA5703">
      <w:pPr>
        <w:spacing w:after="0"/>
        <w:rPr>
          <w:rFonts w:cs="Arial"/>
          <w:color w:val="000000"/>
          <w:sz w:val="22"/>
          <w:szCs w:val="22"/>
        </w:rPr>
      </w:pPr>
    </w:p>
    <w:p w14:paraId="5A138434" w14:textId="77777777" w:rsidR="000E3B1D" w:rsidRPr="00737662" w:rsidRDefault="000E3B1D" w:rsidP="00AA5703">
      <w:pPr>
        <w:spacing w:after="0"/>
        <w:rPr>
          <w:rFonts w:cs="Arial"/>
          <w:color w:val="000000"/>
          <w:sz w:val="22"/>
          <w:szCs w:val="22"/>
        </w:rPr>
      </w:pPr>
    </w:p>
    <w:p w14:paraId="65594FAC" w14:textId="62BAFC68" w:rsidR="00A67C5C" w:rsidRDefault="00A67C5C" w:rsidP="00762B62">
      <w:pPr>
        <w:pStyle w:val="BEGO"/>
        <w:numPr>
          <w:ilvl w:val="1"/>
          <w:numId w:val="21"/>
        </w:numPr>
        <w:ind w:hanging="650"/>
      </w:pPr>
      <w:r w:rsidRPr="00BD4586">
        <w:t xml:space="preserve"> Intercambios transfronterizos de energía resultantes de la compensación de desequilibrios entre sistemas eléctricos</w:t>
      </w:r>
      <w:r w:rsidR="0043545E">
        <w:t>.</w:t>
      </w:r>
    </w:p>
    <w:p w14:paraId="31521C41" w14:textId="77777777" w:rsidR="00737662" w:rsidRPr="00762B62" w:rsidRDefault="00737662" w:rsidP="00737662">
      <w:pPr>
        <w:spacing w:after="0"/>
        <w:rPr>
          <w:rFonts w:cs="Arial"/>
          <w:color w:val="000000"/>
          <w:sz w:val="22"/>
          <w:szCs w:val="22"/>
        </w:rPr>
      </w:pPr>
    </w:p>
    <w:p w14:paraId="2E525EDD" w14:textId="70470C6B" w:rsidR="00A67C5C" w:rsidRPr="00737662" w:rsidRDefault="00A67C5C" w:rsidP="00A34E21">
      <w:pPr>
        <w:autoSpaceDE w:val="0"/>
        <w:autoSpaceDN w:val="0"/>
        <w:adjustRightInd w:val="0"/>
        <w:spacing w:after="120"/>
        <w:ind w:left="142"/>
        <w:rPr>
          <w:rFonts w:cs="Arial"/>
          <w:color w:val="000000"/>
          <w:sz w:val="22"/>
          <w:szCs w:val="22"/>
        </w:rPr>
      </w:pPr>
      <w:r w:rsidRPr="00737662">
        <w:rPr>
          <w:rFonts w:cs="Arial"/>
          <w:color w:val="000000"/>
          <w:sz w:val="22"/>
          <w:szCs w:val="22"/>
        </w:rPr>
        <w:t xml:space="preserve">Los intercambios transfronterizos de energías de balance entre operadores de sistemas eléctricos establecidos como resultado de la aplicación del proceso </w:t>
      </w:r>
      <w:ins w:id="539" w:author="Laura Moreno" w:date="2021-03-11T17:12:00Z">
        <w:r w:rsidR="00BA3292">
          <w:rPr>
            <w:rFonts w:cs="Arial"/>
            <w:color w:val="000000"/>
            <w:sz w:val="22"/>
            <w:szCs w:val="22"/>
          </w:rPr>
          <w:t>de compensación de desequi</w:t>
        </w:r>
      </w:ins>
      <w:ins w:id="540" w:author="LIQ" w:date="2021-03-15T21:18:00Z">
        <w:r w:rsidR="00B23877">
          <w:rPr>
            <w:rFonts w:cs="Arial"/>
            <w:color w:val="000000"/>
            <w:sz w:val="22"/>
            <w:szCs w:val="22"/>
          </w:rPr>
          <w:t>l</w:t>
        </w:r>
      </w:ins>
      <w:ins w:id="541" w:author="Laura Moreno" w:date="2021-03-11T17:12:00Z">
        <w:r w:rsidR="00BA3292">
          <w:rPr>
            <w:rFonts w:cs="Arial"/>
            <w:color w:val="000000"/>
            <w:sz w:val="22"/>
            <w:szCs w:val="22"/>
          </w:rPr>
          <w:t>ibr</w:t>
        </w:r>
        <w:r w:rsidR="001D7A80">
          <w:rPr>
            <w:rFonts w:cs="Arial"/>
            <w:color w:val="000000"/>
            <w:sz w:val="22"/>
            <w:szCs w:val="22"/>
          </w:rPr>
          <w:t>io</w:t>
        </w:r>
      </w:ins>
      <w:ins w:id="542" w:author="Laura Moreno" w:date="2021-03-11T17:13:00Z">
        <w:r w:rsidR="001D7A80">
          <w:rPr>
            <w:rFonts w:cs="Arial"/>
            <w:color w:val="000000"/>
            <w:sz w:val="22"/>
            <w:szCs w:val="22"/>
          </w:rPr>
          <w:t>s entre sistemas eléctricos (</w:t>
        </w:r>
      </w:ins>
      <w:r w:rsidRPr="00737662">
        <w:rPr>
          <w:rFonts w:cs="Arial"/>
          <w:color w:val="000000"/>
          <w:sz w:val="22"/>
          <w:szCs w:val="22"/>
        </w:rPr>
        <w:t>IN</w:t>
      </w:r>
      <w:ins w:id="543" w:author="Laura Moreno" w:date="2021-03-11T17:13:00Z">
        <w:r w:rsidR="001D7A80">
          <w:rPr>
            <w:rFonts w:cs="Arial"/>
            <w:color w:val="000000"/>
            <w:sz w:val="22"/>
            <w:szCs w:val="22"/>
          </w:rPr>
          <w:t>)</w:t>
        </w:r>
      </w:ins>
      <w:r w:rsidRPr="00737662">
        <w:rPr>
          <w:rFonts w:cs="Arial"/>
          <w:color w:val="000000"/>
          <w:sz w:val="22"/>
          <w:szCs w:val="22"/>
        </w:rPr>
        <w:t>, serán valorados al</w:t>
      </w:r>
      <w:del w:id="544" w:author="Laura Moreno" w:date="2021-03-11T17:14:00Z">
        <w:r w:rsidRPr="00737662" w:rsidDel="006451C8">
          <w:rPr>
            <w:rFonts w:cs="Arial"/>
            <w:color w:val="000000"/>
            <w:sz w:val="22"/>
            <w:szCs w:val="22"/>
          </w:rPr>
          <w:delText xml:space="preserve"> </w:delText>
        </w:r>
      </w:del>
      <w:r w:rsidR="006C23A0" w:rsidRPr="00A67C5C">
        <w:rPr>
          <w:rFonts w:cs="Arial"/>
          <w:color w:val="000000"/>
          <w:sz w:val="22"/>
          <w:szCs w:val="22"/>
        </w:rPr>
        <w:t xml:space="preserve"> precio indicado en los apartados siguientes</w:t>
      </w:r>
      <w:r w:rsidRPr="00737662">
        <w:rPr>
          <w:rFonts w:cs="Arial"/>
          <w:color w:val="000000"/>
          <w:sz w:val="22"/>
          <w:szCs w:val="22"/>
        </w:rPr>
        <w:t>.</w:t>
      </w:r>
    </w:p>
    <w:p w14:paraId="290E14E9" w14:textId="26E65F2B" w:rsidR="00A67C5C" w:rsidRDefault="00A67C5C" w:rsidP="003F0D09">
      <w:pPr>
        <w:autoSpaceDE w:val="0"/>
        <w:autoSpaceDN w:val="0"/>
        <w:adjustRightInd w:val="0"/>
        <w:rPr>
          <w:rFonts w:cs="Arial"/>
          <w:color w:val="000000"/>
          <w:sz w:val="22"/>
          <w:szCs w:val="22"/>
        </w:rPr>
      </w:pPr>
      <w:r w:rsidRPr="00737662">
        <w:rPr>
          <w:rFonts w:cs="Arial"/>
          <w:color w:val="000000"/>
          <w:sz w:val="22"/>
          <w:szCs w:val="22"/>
        </w:rPr>
        <w:t>Se realizará una anotación horaria en la cuenta del operador del sistema</w:t>
      </w:r>
      <w:r w:rsidR="00404974">
        <w:rPr>
          <w:rFonts w:cs="Arial"/>
          <w:color w:val="000000"/>
          <w:sz w:val="22"/>
          <w:szCs w:val="22"/>
        </w:rPr>
        <w:t xml:space="preserve"> </w:t>
      </w:r>
      <w:r w:rsidR="00404974" w:rsidRPr="00A67C5C">
        <w:rPr>
          <w:rFonts w:cs="Arial"/>
          <w:color w:val="000000"/>
          <w:sz w:val="22"/>
          <w:szCs w:val="22"/>
        </w:rPr>
        <w:t xml:space="preserve">a efectos de su liquidación de acuerdo con lo establecido en el PO14.6. </w:t>
      </w:r>
      <w:r w:rsidRPr="00737662">
        <w:rPr>
          <w:rFonts w:cs="Arial"/>
          <w:color w:val="000000"/>
          <w:sz w:val="22"/>
          <w:szCs w:val="22"/>
        </w:rPr>
        <w:t xml:space="preserve"> </w:t>
      </w:r>
    </w:p>
    <w:p w14:paraId="1C44F335" w14:textId="1CBA5E5E" w:rsidR="00A67C5C" w:rsidRDefault="00A67C5C" w:rsidP="00762B62">
      <w:pPr>
        <w:pStyle w:val="BEGO"/>
        <w:numPr>
          <w:ilvl w:val="2"/>
          <w:numId w:val="21"/>
        </w:numPr>
        <w:ind w:left="851" w:hanging="709"/>
      </w:pPr>
      <w:r w:rsidRPr="00BD4586">
        <w:t>Intercambio de energía de balance en sentido importador</w:t>
      </w:r>
      <w:r w:rsidRPr="004F5736">
        <w:t>.</w:t>
      </w:r>
    </w:p>
    <w:p w14:paraId="1640BE69" w14:textId="77777777" w:rsidR="00762B62" w:rsidRDefault="00762B62" w:rsidP="00A34E21">
      <w:pPr>
        <w:autoSpaceDE w:val="0"/>
        <w:autoSpaceDN w:val="0"/>
        <w:adjustRightInd w:val="0"/>
        <w:spacing w:after="0"/>
        <w:ind w:left="142"/>
        <w:rPr>
          <w:rFonts w:cs="Arial"/>
          <w:color w:val="000000"/>
          <w:sz w:val="22"/>
          <w:szCs w:val="22"/>
        </w:rPr>
      </w:pPr>
    </w:p>
    <w:p w14:paraId="1C32F373" w14:textId="76898F06" w:rsidR="00A67C5C" w:rsidRPr="00762B62" w:rsidRDefault="00A67C5C" w:rsidP="00762B62">
      <w:pPr>
        <w:autoSpaceDE w:val="0"/>
        <w:autoSpaceDN w:val="0"/>
        <w:adjustRightInd w:val="0"/>
        <w:ind w:left="142"/>
        <w:rPr>
          <w:rFonts w:cs="Arial"/>
          <w:color w:val="000000"/>
          <w:sz w:val="22"/>
          <w:szCs w:val="22"/>
        </w:rPr>
      </w:pPr>
      <w:r w:rsidRPr="00762B62">
        <w:rPr>
          <w:rFonts w:cs="Arial"/>
          <w:color w:val="000000"/>
          <w:sz w:val="22"/>
          <w:szCs w:val="22"/>
        </w:rPr>
        <w:t>Si el intercambio transfronterizo de energía tiene sentido importador, se anotará un derecho de cobro que se calculará mediante la fórmula siguiente:</w:t>
      </w:r>
    </w:p>
    <w:p w14:paraId="69B24948" w14:textId="3692C924" w:rsidR="00A67C5C" w:rsidRPr="003F0D09" w:rsidRDefault="00A67C5C" w:rsidP="002441C6">
      <w:pPr>
        <w:ind w:left="142"/>
        <w:jc w:val="left"/>
        <w:rPr>
          <w:rFonts w:cs="Arial"/>
          <w:color w:val="000000"/>
          <w:sz w:val="22"/>
          <w:szCs w:val="22"/>
        </w:rPr>
      </w:pPr>
      <w:proofErr w:type="spellStart"/>
      <w:r w:rsidRPr="003F0D09">
        <w:rPr>
          <w:rFonts w:cs="Arial"/>
          <w:color w:val="000000" w:themeColor="text1"/>
          <w:sz w:val="22"/>
          <w:szCs w:val="22"/>
        </w:rPr>
        <w:t>DCIINi</w:t>
      </w:r>
      <w:proofErr w:type="spellEnd"/>
      <w:r w:rsidRPr="003F0D09">
        <w:rPr>
          <w:rFonts w:cs="Arial"/>
          <w:color w:val="000000" w:themeColor="text1"/>
          <w:sz w:val="22"/>
          <w:szCs w:val="22"/>
        </w:rPr>
        <w:t xml:space="preserve"> = ∑</w:t>
      </w:r>
      <w:r w:rsidRPr="003F0D09">
        <w:rPr>
          <w:rFonts w:cs="Arial"/>
          <w:color w:val="000000" w:themeColor="text1"/>
          <w:sz w:val="22"/>
          <w:szCs w:val="22"/>
          <w:vertAlign w:val="subscript"/>
        </w:rPr>
        <w:t>i</w:t>
      </w:r>
      <w:r w:rsidRPr="003F0D09">
        <w:rPr>
          <w:rFonts w:cs="Arial"/>
          <w:color w:val="000000" w:themeColor="text1"/>
          <w:sz w:val="22"/>
          <w:szCs w:val="22"/>
        </w:rPr>
        <w:t xml:space="preserve"> (</w:t>
      </w:r>
      <w:proofErr w:type="spellStart"/>
      <w:r w:rsidRPr="003F0D09">
        <w:rPr>
          <w:rFonts w:cs="Arial"/>
          <w:color w:val="000000" w:themeColor="text1"/>
          <w:sz w:val="22"/>
          <w:szCs w:val="22"/>
        </w:rPr>
        <w:t>EIINi</w:t>
      </w:r>
      <w:proofErr w:type="spellEnd"/>
      <w:r w:rsidRPr="003F0D09">
        <w:rPr>
          <w:rFonts w:cs="Arial"/>
          <w:color w:val="000000" w:themeColor="text1"/>
          <w:sz w:val="22"/>
          <w:szCs w:val="22"/>
        </w:rPr>
        <w:t xml:space="preserve"> x PIN)</w:t>
      </w:r>
    </w:p>
    <w:p w14:paraId="77B24C6F" w14:textId="216DBAB7" w:rsidR="00A67C5C" w:rsidRPr="00737662" w:rsidRDefault="00A67C5C" w:rsidP="002441C6">
      <w:pPr>
        <w:tabs>
          <w:tab w:val="left" w:pos="1985"/>
        </w:tabs>
        <w:spacing w:before="240"/>
        <w:ind w:left="2552" w:hanging="2410"/>
        <w:rPr>
          <w:rFonts w:cs="Arial"/>
          <w:color w:val="000000"/>
          <w:sz w:val="22"/>
          <w:szCs w:val="22"/>
        </w:rPr>
      </w:pPr>
      <w:proofErr w:type="spellStart"/>
      <w:r w:rsidRPr="00737662">
        <w:rPr>
          <w:rFonts w:cs="Arial"/>
          <w:color w:val="000000"/>
          <w:sz w:val="22"/>
          <w:szCs w:val="22"/>
        </w:rPr>
        <w:t>EIINi,b</w:t>
      </w:r>
      <w:proofErr w:type="spellEnd"/>
      <w:r w:rsidRPr="00737662">
        <w:rPr>
          <w:rFonts w:cs="Arial"/>
          <w:color w:val="000000"/>
          <w:sz w:val="22"/>
          <w:szCs w:val="22"/>
        </w:rPr>
        <w:t xml:space="preserve"> </w:t>
      </w:r>
      <w:r w:rsidR="002441C6">
        <w:rPr>
          <w:rFonts w:cs="Arial"/>
          <w:color w:val="000000"/>
          <w:sz w:val="22"/>
          <w:szCs w:val="22"/>
        </w:rPr>
        <w:tab/>
      </w:r>
      <w:r w:rsidRPr="00737662">
        <w:rPr>
          <w:rFonts w:cs="Arial"/>
          <w:color w:val="000000"/>
          <w:sz w:val="22"/>
          <w:szCs w:val="22"/>
        </w:rPr>
        <w:t xml:space="preserve">= </w:t>
      </w:r>
      <w:r w:rsidR="002441C6">
        <w:rPr>
          <w:rFonts w:cs="Arial"/>
          <w:color w:val="000000"/>
          <w:sz w:val="22"/>
          <w:szCs w:val="22"/>
        </w:rPr>
        <w:tab/>
      </w:r>
      <w:r w:rsidRPr="00737662">
        <w:rPr>
          <w:rFonts w:cs="Arial"/>
          <w:color w:val="000000"/>
          <w:sz w:val="22"/>
          <w:szCs w:val="22"/>
        </w:rPr>
        <w:t xml:space="preserve">Energía de importación correspondiente a un intercambio transfronterizo de energía de compensación de desvíos IN en la interconexión i. </w:t>
      </w:r>
    </w:p>
    <w:p w14:paraId="0E2B3324" w14:textId="21DEBD0C" w:rsidR="00A67C5C" w:rsidRDefault="00A67C5C" w:rsidP="002441C6">
      <w:pPr>
        <w:numPr>
          <w:ilvl w:val="12"/>
          <w:numId w:val="0"/>
        </w:numPr>
        <w:tabs>
          <w:tab w:val="left" w:pos="1985"/>
        </w:tabs>
        <w:spacing w:after="120"/>
        <w:ind w:left="2552" w:hanging="2410"/>
        <w:rPr>
          <w:rFonts w:cs="Arial"/>
          <w:color w:val="000000"/>
          <w:sz w:val="22"/>
          <w:szCs w:val="22"/>
        </w:rPr>
      </w:pPr>
      <w:r w:rsidRPr="00737662">
        <w:rPr>
          <w:rFonts w:cs="Arial"/>
          <w:color w:val="000000"/>
          <w:sz w:val="22"/>
          <w:szCs w:val="22"/>
        </w:rPr>
        <w:t xml:space="preserve">PIN  </w:t>
      </w:r>
      <w:r w:rsidR="002441C6">
        <w:rPr>
          <w:rFonts w:cs="Arial"/>
          <w:color w:val="000000"/>
          <w:sz w:val="22"/>
          <w:szCs w:val="22"/>
        </w:rPr>
        <w:tab/>
      </w:r>
      <w:r w:rsidRPr="00737662">
        <w:rPr>
          <w:rFonts w:cs="Arial"/>
          <w:color w:val="000000"/>
          <w:sz w:val="22"/>
          <w:szCs w:val="22"/>
        </w:rPr>
        <w:t xml:space="preserve">=   </w:t>
      </w:r>
      <w:r w:rsidR="002441C6">
        <w:rPr>
          <w:rFonts w:cs="Arial"/>
          <w:color w:val="000000"/>
          <w:sz w:val="22"/>
          <w:szCs w:val="22"/>
        </w:rPr>
        <w:tab/>
      </w:r>
      <w:r w:rsidRPr="006A02B7">
        <w:rPr>
          <w:rStyle w:val="Estilo11pto"/>
        </w:rPr>
        <w:t xml:space="preserve">Precio </w:t>
      </w:r>
      <w:r w:rsidRPr="00737662">
        <w:rPr>
          <w:rFonts w:cs="Arial"/>
          <w:color w:val="000000"/>
          <w:sz w:val="22"/>
          <w:szCs w:val="22"/>
        </w:rPr>
        <w:t xml:space="preserve">medio ponderado a aplicar del producto IN, establecido en el apartado 5 del Anexo </w:t>
      </w:r>
      <w:del w:id="545" w:author="LIQ" w:date="2021-03-24T16:38:00Z">
        <w:r w:rsidRPr="00737662" w:rsidDel="006034BA">
          <w:rPr>
            <w:rFonts w:cs="Arial"/>
            <w:color w:val="000000"/>
            <w:sz w:val="22"/>
            <w:szCs w:val="22"/>
          </w:rPr>
          <w:delText xml:space="preserve">V </w:delText>
        </w:r>
      </w:del>
      <w:ins w:id="546" w:author="LIQ" w:date="2021-03-24T16:38:00Z">
        <w:r w:rsidR="006034BA">
          <w:rPr>
            <w:rFonts w:cs="Arial"/>
            <w:color w:val="000000"/>
            <w:sz w:val="22"/>
            <w:szCs w:val="22"/>
          </w:rPr>
          <w:t>III</w:t>
        </w:r>
        <w:r w:rsidR="006034BA" w:rsidRPr="00737662">
          <w:rPr>
            <w:rFonts w:cs="Arial"/>
            <w:color w:val="000000"/>
            <w:sz w:val="22"/>
            <w:szCs w:val="22"/>
          </w:rPr>
          <w:t xml:space="preserve"> </w:t>
        </w:r>
      </w:ins>
      <w:r w:rsidRPr="00737662">
        <w:rPr>
          <w:rFonts w:cs="Arial"/>
          <w:color w:val="000000"/>
          <w:sz w:val="22"/>
          <w:szCs w:val="22"/>
        </w:rPr>
        <w:t>del procedimiento de operación 7.2.</w:t>
      </w:r>
    </w:p>
    <w:p w14:paraId="429EA35C" w14:textId="1A8595C2" w:rsidR="00737662" w:rsidRDefault="00737662" w:rsidP="001936FB">
      <w:pPr>
        <w:spacing w:after="0"/>
        <w:rPr>
          <w:rFonts w:asciiTheme="minorHAnsi" w:hAnsiTheme="minorHAnsi"/>
          <w:sz w:val="22"/>
          <w:szCs w:val="22"/>
        </w:rPr>
      </w:pPr>
    </w:p>
    <w:p w14:paraId="2A55A673" w14:textId="45A1C78A" w:rsidR="00A67C5C" w:rsidRDefault="00A67C5C" w:rsidP="00A34E21">
      <w:pPr>
        <w:pStyle w:val="BEGO"/>
        <w:numPr>
          <w:ilvl w:val="2"/>
          <w:numId w:val="21"/>
        </w:numPr>
        <w:ind w:left="851" w:hanging="709"/>
      </w:pPr>
      <w:r w:rsidRPr="00737662">
        <w:t>Intercambio de energía de balance en sentido exportador.</w:t>
      </w:r>
    </w:p>
    <w:p w14:paraId="6EECCFC3" w14:textId="77777777" w:rsidR="00737662" w:rsidRPr="00A34E21" w:rsidRDefault="00737662" w:rsidP="00A34E21">
      <w:pPr>
        <w:autoSpaceDE w:val="0"/>
        <w:autoSpaceDN w:val="0"/>
        <w:adjustRightInd w:val="0"/>
        <w:spacing w:after="0"/>
        <w:ind w:left="142"/>
        <w:rPr>
          <w:rFonts w:cs="Arial"/>
          <w:color w:val="000000"/>
          <w:sz w:val="22"/>
          <w:szCs w:val="22"/>
        </w:rPr>
      </w:pPr>
    </w:p>
    <w:p w14:paraId="32DF505C" w14:textId="77777777" w:rsidR="00A67C5C" w:rsidRPr="00737662" w:rsidRDefault="00A67C5C" w:rsidP="00A34E21">
      <w:pPr>
        <w:ind w:left="142"/>
        <w:rPr>
          <w:rFonts w:cs="Arial"/>
          <w:color w:val="000000"/>
          <w:sz w:val="22"/>
          <w:szCs w:val="22"/>
        </w:rPr>
      </w:pPr>
      <w:r w:rsidRPr="00737662">
        <w:rPr>
          <w:rFonts w:cs="Arial"/>
          <w:color w:val="000000"/>
          <w:sz w:val="22"/>
          <w:szCs w:val="22"/>
        </w:rPr>
        <w:t>Si el intercambio transfronterizo de energía tiene sentido exportador, se anotará una obligación de pago que se calculará mediante la fórmula siguiente:</w:t>
      </w:r>
    </w:p>
    <w:p w14:paraId="3C1AB74F" w14:textId="383B3070" w:rsidR="00A67C5C" w:rsidRPr="003F0D09" w:rsidRDefault="00A67C5C" w:rsidP="002441C6">
      <w:pPr>
        <w:ind w:left="142"/>
        <w:jc w:val="left"/>
        <w:rPr>
          <w:rFonts w:cs="Arial"/>
          <w:color w:val="000000"/>
          <w:sz w:val="22"/>
          <w:szCs w:val="22"/>
        </w:rPr>
      </w:pPr>
      <w:proofErr w:type="spellStart"/>
      <w:r w:rsidRPr="003F0D09">
        <w:rPr>
          <w:rFonts w:cs="Arial"/>
          <w:color w:val="000000" w:themeColor="text1"/>
          <w:sz w:val="22"/>
          <w:szCs w:val="22"/>
        </w:rPr>
        <w:t>OPEINi</w:t>
      </w:r>
      <w:proofErr w:type="spellEnd"/>
      <w:r w:rsidRPr="003F0D09">
        <w:rPr>
          <w:rFonts w:cs="Arial"/>
          <w:color w:val="000000" w:themeColor="text1"/>
          <w:sz w:val="22"/>
          <w:szCs w:val="22"/>
        </w:rPr>
        <w:t xml:space="preserve"> = ∑</w:t>
      </w:r>
      <w:r w:rsidRPr="003F0D09">
        <w:rPr>
          <w:rFonts w:cs="Arial"/>
          <w:color w:val="000000" w:themeColor="text1"/>
          <w:sz w:val="22"/>
          <w:szCs w:val="22"/>
          <w:vertAlign w:val="subscript"/>
        </w:rPr>
        <w:t>i</w:t>
      </w:r>
      <w:r w:rsidRPr="003F0D09">
        <w:rPr>
          <w:rFonts w:cs="Arial"/>
          <w:color w:val="000000" w:themeColor="text1"/>
          <w:sz w:val="22"/>
          <w:szCs w:val="22"/>
        </w:rPr>
        <w:t xml:space="preserve"> (</w:t>
      </w:r>
      <w:proofErr w:type="spellStart"/>
      <w:r w:rsidRPr="003F0D09">
        <w:rPr>
          <w:rFonts w:cs="Arial"/>
          <w:color w:val="000000" w:themeColor="text1"/>
          <w:sz w:val="22"/>
          <w:szCs w:val="22"/>
        </w:rPr>
        <w:t>EEINi</w:t>
      </w:r>
      <w:proofErr w:type="spellEnd"/>
      <w:r w:rsidRPr="003F0D09">
        <w:rPr>
          <w:rFonts w:cs="Arial"/>
          <w:color w:val="000000" w:themeColor="text1"/>
          <w:sz w:val="22"/>
          <w:szCs w:val="22"/>
        </w:rPr>
        <w:t xml:space="preserve"> x PIN)</w:t>
      </w:r>
    </w:p>
    <w:p w14:paraId="67F71C07" w14:textId="02206510" w:rsidR="00A67C5C" w:rsidRPr="00737662" w:rsidRDefault="00A67C5C" w:rsidP="002441C6">
      <w:pPr>
        <w:tabs>
          <w:tab w:val="left" w:pos="1985"/>
        </w:tabs>
        <w:spacing w:before="240"/>
        <w:ind w:left="2552" w:hanging="2410"/>
        <w:rPr>
          <w:rFonts w:cs="Arial"/>
          <w:color w:val="000000"/>
          <w:sz w:val="22"/>
          <w:szCs w:val="22"/>
        </w:rPr>
      </w:pPr>
      <w:proofErr w:type="spellStart"/>
      <w:r w:rsidRPr="00737662">
        <w:rPr>
          <w:rFonts w:cs="Arial"/>
          <w:color w:val="000000"/>
          <w:sz w:val="22"/>
          <w:szCs w:val="22"/>
        </w:rPr>
        <w:t>EEINi,b</w:t>
      </w:r>
      <w:proofErr w:type="spellEnd"/>
      <w:r w:rsidRPr="00737662">
        <w:rPr>
          <w:rFonts w:cs="Arial"/>
          <w:color w:val="000000"/>
          <w:sz w:val="22"/>
          <w:szCs w:val="22"/>
        </w:rPr>
        <w:t xml:space="preserve"> </w:t>
      </w:r>
      <w:r w:rsidR="002441C6">
        <w:rPr>
          <w:rFonts w:cs="Arial"/>
          <w:color w:val="000000"/>
          <w:sz w:val="22"/>
          <w:szCs w:val="22"/>
        </w:rPr>
        <w:tab/>
      </w:r>
      <w:r w:rsidRPr="00737662">
        <w:rPr>
          <w:rFonts w:cs="Arial"/>
          <w:color w:val="000000"/>
          <w:sz w:val="22"/>
          <w:szCs w:val="22"/>
        </w:rPr>
        <w:t xml:space="preserve">=  </w:t>
      </w:r>
      <w:r w:rsidR="002441C6">
        <w:rPr>
          <w:rFonts w:cs="Arial"/>
          <w:color w:val="000000"/>
          <w:sz w:val="22"/>
          <w:szCs w:val="22"/>
        </w:rPr>
        <w:tab/>
      </w:r>
      <w:r w:rsidRPr="00737662">
        <w:rPr>
          <w:rFonts w:cs="Arial"/>
          <w:color w:val="000000"/>
          <w:sz w:val="22"/>
          <w:szCs w:val="22"/>
        </w:rPr>
        <w:t xml:space="preserve">Energía de exportación correspondiente a un intercambio transfronterizo de energía de compensación de desvíos IN en la interconexión i. </w:t>
      </w:r>
    </w:p>
    <w:p w14:paraId="0DFB1994" w14:textId="773A8D0D" w:rsidR="00A67C5C" w:rsidRPr="00737662" w:rsidRDefault="58F279A8" w:rsidP="002441C6">
      <w:pPr>
        <w:tabs>
          <w:tab w:val="left" w:pos="1980"/>
        </w:tabs>
        <w:ind w:left="2552" w:hanging="2410"/>
        <w:rPr>
          <w:rFonts w:cs="Arial"/>
          <w:color w:val="000000"/>
          <w:sz w:val="22"/>
          <w:szCs w:val="22"/>
        </w:rPr>
      </w:pPr>
      <w:r w:rsidRPr="0DDC4F9F">
        <w:rPr>
          <w:rFonts w:cs="Arial"/>
          <w:color w:val="000000" w:themeColor="text1"/>
          <w:sz w:val="22"/>
          <w:szCs w:val="22"/>
        </w:rPr>
        <w:t xml:space="preserve">PIN  </w:t>
      </w:r>
      <w:r w:rsidR="002441C6">
        <w:rPr>
          <w:rFonts w:cs="Arial"/>
          <w:color w:val="000000" w:themeColor="text1"/>
          <w:sz w:val="22"/>
          <w:szCs w:val="22"/>
        </w:rPr>
        <w:tab/>
      </w:r>
      <w:r w:rsidRPr="0DDC4F9F">
        <w:rPr>
          <w:rFonts w:cs="Arial"/>
          <w:color w:val="000000" w:themeColor="text1"/>
          <w:sz w:val="22"/>
          <w:szCs w:val="22"/>
        </w:rPr>
        <w:t xml:space="preserve">=   </w:t>
      </w:r>
      <w:r w:rsidR="002441C6">
        <w:rPr>
          <w:rFonts w:cs="Arial"/>
          <w:color w:val="000000" w:themeColor="text1"/>
          <w:sz w:val="22"/>
          <w:szCs w:val="22"/>
        </w:rPr>
        <w:tab/>
      </w:r>
      <w:r w:rsidRPr="0DDC4F9F">
        <w:rPr>
          <w:rStyle w:val="Estilo11pto"/>
        </w:rPr>
        <w:t xml:space="preserve">Precio </w:t>
      </w:r>
      <w:r w:rsidRPr="0DDC4F9F">
        <w:rPr>
          <w:rFonts w:cs="Arial"/>
          <w:color w:val="000000" w:themeColor="text1"/>
          <w:sz w:val="22"/>
          <w:szCs w:val="22"/>
        </w:rPr>
        <w:t xml:space="preserve">medio ponderado a </w:t>
      </w:r>
      <w:r w:rsidR="7CA2BF58" w:rsidRPr="0DDC4F9F">
        <w:rPr>
          <w:rFonts w:cs="Arial"/>
          <w:color w:val="000000" w:themeColor="text1"/>
          <w:sz w:val="22"/>
          <w:szCs w:val="22"/>
        </w:rPr>
        <w:t xml:space="preserve">aplicar </w:t>
      </w:r>
      <w:r w:rsidRPr="0DDC4F9F">
        <w:rPr>
          <w:rFonts w:cs="Arial"/>
          <w:color w:val="000000" w:themeColor="text1"/>
          <w:sz w:val="22"/>
          <w:szCs w:val="22"/>
        </w:rPr>
        <w:t>del producto IN</w:t>
      </w:r>
      <w:r w:rsidR="78153D6F" w:rsidRPr="0DDC4F9F">
        <w:rPr>
          <w:rFonts w:cs="Arial"/>
          <w:color w:val="000000" w:themeColor="text1"/>
          <w:sz w:val="22"/>
          <w:szCs w:val="22"/>
        </w:rPr>
        <w:t xml:space="preserve">, </w:t>
      </w:r>
      <w:r w:rsidR="78153D6F" w:rsidRPr="0DDC4F9F">
        <w:rPr>
          <w:rFonts w:eastAsia="Arial" w:cs="Arial"/>
          <w:sz w:val="22"/>
          <w:szCs w:val="22"/>
        </w:rPr>
        <w:t xml:space="preserve">establecido en el apartado 5 del Anexo </w:t>
      </w:r>
      <w:del w:id="547" w:author="LIQ" w:date="2021-03-24T16:38:00Z">
        <w:r w:rsidR="78153D6F" w:rsidRPr="0DDC4F9F" w:rsidDel="006034BA">
          <w:rPr>
            <w:rFonts w:eastAsia="Arial" w:cs="Arial"/>
            <w:sz w:val="22"/>
            <w:szCs w:val="22"/>
          </w:rPr>
          <w:delText xml:space="preserve">V </w:delText>
        </w:r>
      </w:del>
      <w:ins w:id="548" w:author="LIQ" w:date="2021-03-24T16:38:00Z">
        <w:r w:rsidR="006034BA">
          <w:rPr>
            <w:rFonts w:eastAsia="Arial" w:cs="Arial"/>
            <w:sz w:val="22"/>
            <w:szCs w:val="22"/>
          </w:rPr>
          <w:t>III</w:t>
        </w:r>
        <w:r w:rsidR="006034BA" w:rsidRPr="0DDC4F9F">
          <w:rPr>
            <w:rFonts w:eastAsia="Arial" w:cs="Arial"/>
            <w:sz w:val="22"/>
            <w:szCs w:val="22"/>
          </w:rPr>
          <w:t xml:space="preserve"> </w:t>
        </w:r>
      </w:ins>
      <w:r w:rsidR="78153D6F" w:rsidRPr="0DDC4F9F">
        <w:rPr>
          <w:rFonts w:eastAsia="Arial" w:cs="Arial"/>
          <w:sz w:val="22"/>
          <w:szCs w:val="22"/>
        </w:rPr>
        <w:t>del procedimiento de operación 7.2</w:t>
      </w:r>
      <w:r w:rsidRPr="0DDC4F9F">
        <w:rPr>
          <w:rFonts w:cs="Arial"/>
          <w:color w:val="000000" w:themeColor="text1"/>
          <w:sz w:val="22"/>
          <w:szCs w:val="22"/>
        </w:rPr>
        <w:t xml:space="preserve">. </w:t>
      </w:r>
    </w:p>
    <w:p w14:paraId="7510FEDB" w14:textId="77777777" w:rsidR="00A67C5C" w:rsidRPr="00737662" w:rsidRDefault="00A67C5C" w:rsidP="00AA5703">
      <w:pPr>
        <w:spacing w:after="0"/>
        <w:rPr>
          <w:rFonts w:cs="Arial"/>
          <w:color w:val="000000"/>
          <w:sz w:val="22"/>
          <w:szCs w:val="22"/>
        </w:rPr>
      </w:pPr>
    </w:p>
    <w:p w14:paraId="20564CB1" w14:textId="4BC40425" w:rsidR="006405F5" w:rsidRPr="006A02B7" w:rsidRDefault="006405F5" w:rsidP="00F41688">
      <w:pPr>
        <w:autoSpaceDE w:val="0"/>
        <w:autoSpaceDN w:val="0"/>
        <w:adjustRightInd w:val="0"/>
        <w:spacing w:after="0"/>
        <w:ind w:left="142"/>
        <w:rPr>
          <w:rStyle w:val="Estilo11pto"/>
        </w:rPr>
      </w:pPr>
    </w:p>
    <w:p w14:paraId="45C4C49C" w14:textId="7D5D501C" w:rsidR="009B011A" w:rsidRDefault="006405F5">
      <w:pPr>
        <w:spacing w:after="0"/>
        <w:ind w:left="0"/>
        <w:jc w:val="left"/>
        <w:rPr>
          <w:rFonts w:asciiTheme="minorHAnsi" w:hAnsiTheme="minorHAnsi"/>
          <w:sz w:val="22"/>
          <w:szCs w:val="22"/>
        </w:rPr>
      </w:pPr>
      <w:r w:rsidRPr="00BD4586">
        <w:rPr>
          <w:rFonts w:asciiTheme="minorHAnsi" w:hAnsiTheme="minorHAnsi"/>
          <w:i/>
          <w:sz w:val="22"/>
          <w:szCs w:val="22"/>
        </w:rPr>
        <w:t xml:space="preserve"> </w:t>
      </w:r>
      <w:r w:rsidR="009B011A">
        <w:rPr>
          <w:rFonts w:asciiTheme="minorHAnsi" w:hAnsiTheme="minorHAnsi"/>
          <w:sz w:val="22"/>
          <w:szCs w:val="22"/>
        </w:rPr>
        <w:br w:type="page"/>
      </w:r>
    </w:p>
    <w:p w14:paraId="7C890F1D" w14:textId="2A83119B" w:rsidR="009B011A" w:rsidRDefault="19B0B7A9">
      <w:pPr>
        <w:spacing w:after="0" w:line="259" w:lineRule="auto"/>
        <w:jc w:val="center"/>
        <w:rPr>
          <w:rFonts w:eastAsia="Arial" w:cs="Arial"/>
          <w:sz w:val="22"/>
          <w:szCs w:val="22"/>
        </w:rPr>
      </w:pPr>
      <w:r w:rsidRPr="0C9AD51D">
        <w:rPr>
          <w:rFonts w:cs="Arial"/>
          <w:b/>
          <w:bCs/>
          <w:sz w:val="22"/>
          <w:szCs w:val="22"/>
        </w:rPr>
        <w:t xml:space="preserve">III. </w:t>
      </w:r>
      <w:r w:rsidR="35E60C7D" w:rsidRPr="0C9AD51D">
        <w:rPr>
          <w:rFonts w:cs="Arial"/>
          <w:b/>
          <w:bCs/>
          <w:sz w:val="22"/>
          <w:szCs w:val="22"/>
        </w:rPr>
        <w:t>LIQUIDACIÓN DE LOS DESVÍOS</w:t>
      </w:r>
    </w:p>
    <w:p w14:paraId="2043E159" w14:textId="77777777" w:rsidR="00663DC1" w:rsidRPr="004F5736" w:rsidRDefault="00663DC1" w:rsidP="00663DC1">
      <w:pPr>
        <w:numPr>
          <w:ilvl w:val="12"/>
          <w:numId w:val="0"/>
        </w:numPr>
        <w:tabs>
          <w:tab w:val="left" w:pos="1980"/>
        </w:tabs>
        <w:ind w:left="2520" w:hanging="2344"/>
        <w:rPr>
          <w:rFonts w:asciiTheme="minorHAnsi" w:hAnsiTheme="minorHAnsi" w:cs="Arial"/>
          <w:sz w:val="22"/>
          <w:szCs w:val="22"/>
        </w:rPr>
      </w:pPr>
    </w:p>
    <w:p w14:paraId="6728E05B" w14:textId="59161E4F" w:rsidR="00663DC1" w:rsidRPr="00880DD4" w:rsidRDefault="009C3D5C" w:rsidP="005C1708">
      <w:pPr>
        <w:pStyle w:val="BEGO"/>
        <w:numPr>
          <w:ilvl w:val="0"/>
          <w:numId w:val="21"/>
        </w:numPr>
        <w:ind w:left="426" w:hanging="284"/>
      </w:pPr>
      <w:r w:rsidRPr="00880DD4">
        <w:t>Liquidación</w:t>
      </w:r>
      <w:r w:rsidR="00956B97" w:rsidRPr="00880DD4">
        <w:t xml:space="preserve"> </w:t>
      </w:r>
      <w:r w:rsidRPr="00880DD4">
        <w:t xml:space="preserve">del desvío </w:t>
      </w:r>
      <w:r w:rsidR="00FA1B53" w:rsidRPr="00880DD4">
        <w:t>del BRP</w:t>
      </w:r>
      <w:r w:rsidR="00663DC1" w:rsidRPr="00880DD4">
        <w:t>.</w:t>
      </w:r>
    </w:p>
    <w:p w14:paraId="7806CF41" w14:textId="27E425F9" w:rsidR="00204429" w:rsidRPr="00880DD4" w:rsidRDefault="00204429" w:rsidP="00204429">
      <w:pPr>
        <w:spacing w:after="0"/>
        <w:rPr>
          <w:ins w:id="549" w:author="LIQ Elena" w:date="2021-02-18T17:26:00Z"/>
          <w:sz w:val="22"/>
          <w:szCs w:val="22"/>
          <w:lang w:eastAsia="en-US"/>
        </w:rPr>
      </w:pPr>
    </w:p>
    <w:p w14:paraId="2A78126D" w14:textId="6CDC1B67" w:rsidR="00956B97" w:rsidRPr="00880DD4" w:rsidRDefault="0070565B" w:rsidP="00204429">
      <w:pPr>
        <w:spacing w:after="0"/>
        <w:rPr>
          <w:ins w:id="550" w:author="LIQ" w:date="2021-03-16T10:45:00Z"/>
          <w:sz w:val="22"/>
          <w:szCs w:val="22"/>
          <w:lang w:eastAsia="en-US"/>
        </w:rPr>
      </w:pPr>
      <w:ins w:id="551" w:author="LIQ" w:date="2021-03-16T10:44:00Z">
        <w:r w:rsidRPr="00880DD4">
          <w:rPr>
            <w:sz w:val="22"/>
            <w:szCs w:val="22"/>
            <w:lang w:eastAsia="en-US"/>
          </w:rPr>
          <w:t>E</w:t>
        </w:r>
      </w:ins>
      <w:ins w:id="552" w:author="LIQ" w:date="2021-03-16T10:41:00Z">
        <w:r w:rsidR="00DB411E" w:rsidRPr="00880DD4">
          <w:rPr>
            <w:sz w:val="22"/>
            <w:szCs w:val="22"/>
            <w:lang w:eastAsia="en-US"/>
          </w:rPr>
          <w:t xml:space="preserve">l periodo de liquidación </w:t>
        </w:r>
        <w:r w:rsidR="0076209C" w:rsidRPr="00880DD4">
          <w:rPr>
            <w:sz w:val="22"/>
            <w:szCs w:val="22"/>
            <w:lang w:eastAsia="en-US"/>
          </w:rPr>
          <w:t>de</w:t>
        </w:r>
      </w:ins>
      <w:ins w:id="553" w:author="LIQ" w:date="2021-03-16T10:43:00Z">
        <w:r w:rsidR="00ED0C23" w:rsidRPr="00880DD4">
          <w:rPr>
            <w:sz w:val="22"/>
            <w:szCs w:val="22"/>
            <w:lang w:eastAsia="en-US"/>
          </w:rPr>
          <w:t xml:space="preserve"> </w:t>
        </w:r>
      </w:ins>
      <w:ins w:id="554" w:author="LIQ" w:date="2021-03-16T10:42:00Z">
        <w:r w:rsidR="0076209C" w:rsidRPr="00880DD4">
          <w:rPr>
            <w:sz w:val="22"/>
            <w:szCs w:val="22"/>
            <w:lang w:eastAsia="en-US"/>
          </w:rPr>
          <w:t>l</w:t>
        </w:r>
      </w:ins>
      <w:ins w:id="555" w:author="LIQ" w:date="2021-03-16T10:43:00Z">
        <w:r w:rsidR="00ED0C23" w:rsidRPr="00880DD4">
          <w:rPr>
            <w:sz w:val="22"/>
            <w:szCs w:val="22"/>
            <w:lang w:eastAsia="en-US"/>
          </w:rPr>
          <w:t xml:space="preserve">os </w:t>
        </w:r>
      </w:ins>
      <w:ins w:id="556" w:author="LIQ" w:date="2021-03-16T10:41:00Z">
        <w:r w:rsidR="0076209C" w:rsidRPr="00880DD4">
          <w:rPr>
            <w:sz w:val="22"/>
            <w:szCs w:val="22"/>
            <w:lang w:eastAsia="en-US"/>
          </w:rPr>
          <w:t>desvío</w:t>
        </w:r>
      </w:ins>
      <w:ins w:id="557" w:author="LIQ" w:date="2021-03-16T10:43:00Z">
        <w:r w:rsidR="00ED0C23" w:rsidRPr="00880DD4">
          <w:rPr>
            <w:sz w:val="22"/>
            <w:szCs w:val="22"/>
            <w:lang w:eastAsia="en-US"/>
          </w:rPr>
          <w:t>s</w:t>
        </w:r>
      </w:ins>
      <w:ins w:id="558" w:author="LIQ" w:date="2021-03-16T10:41:00Z">
        <w:r w:rsidR="0076209C" w:rsidRPr="00880DD4">
          <w:rPr>
            <w:sz w:val="22"/>
            <w:szCs w:val="22"/>
            <w:lang w:eastAsia="en-US"/>
          </w:rPr>
          <w:t xml:space="preserve"> </w:t>
        </w:r>
      </w:ins>
      <w:ins w:id="559" w:author="LIQ" w:date="2021-03-24T13:26:00Z">
        <w:r w:rsidR="003034B5">
          <w:rPr>
            <w:sz w:val="22"/>
            <w:szCs w:val="22"/>
            <w:lang w:eastAsia="en-US"/>
          </w:rPr>
          <w:t>es</w:t>
        </w:r>
      </w:ins>
      <w:ins w:id="560" w:author="LIQ" w:date="2021-03-16T10:44:00Z">
        <w:r w:rsidRPr="00880DD4">
          <w:rPr>
            <w:sz w:val="22"/>
            <w:szCs w:val="22"/>
            <w:lang w:eastAsia="en-US"/>
          </w:rPr>
          <w:t xml:space="preserve"> horario</w:t>
        </w:r>
      </w:ins>
      <w:ins w:id="561" w:author="LIQ" w:date="2021-03-16T10:50:00Z">
        <w:r w:rsidR="00A52E3C" w:rsidRPr="00880DD4">
          <w:rPr>
            <w:sz w:val="22"/>
            <w:szCs w:val="22"/>
            <w:lang w:eastAsia="en-US"/>
          </w:rPr>
          <w:t>.</w:t>
        </w:r>
      </w:ins>
      <w:ins w:id="562" w:author="LIQ" w:date="2021-03-24T13:26:00Z">
        <w:r w:rsidR="00654179">
          <w:rPr>
            <w:sz w:val="22"/>
            <w:szCs w:val="22"/>
            <w:lang w:eastAsia="en-US"/>
          </w:rPr>
          <w:t xml:space="preserve"> </w:t>
        </w:r>
      </w:ins>
      <w:ins w:id="563" w:author="LIQ" w:date="2021-03-24T13:27:00Z">
        <w:r w:rsidR="00654179">
          <w:rPr>
            <w:sz w:val="22"/>
            <w:szCs w:val="22"/>
            <w:lang w:eastAsia="en-US"/>
          </w:rPr>
          <w:t>Los</w:t>
        </w:r>
      </w:ins>
      <w:ins w:id="564" w:author="LIQ" w:date="2021-03-24T13:36:00Z">
        <w:r w:rsidR="00516DEF">
          <w:rPr>
            <w:sz w:val="22"/>
            <w:szCs w:val="22"/>
            <w:lang w:eastAsia="en-US"/>
          </w:rPr>
          <w:t xml:space="preserve"> </w:t>
        </w:r>
      </w:ins>
      <w:ins w:id="565" w:author="LIQ" w:date="2021-03-24T13:27:00Z">
        <w:r w:rsidR="00654179">
          <w:rPr>
            <w:sz w:val="22"/>
            <w:szCs w:val="22"/>
            <w:lang w:eastAsia="en-US"/>
          </w:rPr>
          <w:t xml:space="preserve">términos </w:t>
        </w:r>
        <w:r w:rsidR="008E1948">
          <w:rPr>
            <w:sz w:val="22"/>
            <w:szCs w:val="22"/>
            <w:lang w:eastAsia="en-US"/>
          </w:rPr>
          <w:t>de las fórmulas de este apartado se entenderá</w:t>
        </w:r>
      </w:ins>
      <w:ins w:id="566" w:author="LIQ" w:date="2021-03-24T13:36:00Z">
        <w:r w:rsidR="00516DEF">
          <w:rPr>
            <w:sz w:val="22"/>
            <w:szCs w:val="22"/>
            <w:lang w:eastAsia="en-US"/>
          </w:rPr>
          <w:t>n</w:t>
        </w:r>
      </w:ins>
      <w:ins w:id="567" w:author="LIQ" w:date="2021-03-24T13:27:00Z">
        <w:r w:rsidR="008E1948">
          <w:rPr>
            <w:sz w:val="22"/>
            <w:szCs w:val="22"/>
            <w:lang w:eastAsia="en-US"/>
          </w:rPr>
          <w:t xml:space="preserve"> referidos a valores de una hora.</w:t>
        </w:r>
      </w:ins>
      <w:ins w:id="568" w:author="LIQ" w:date="2021-03-24T13:26:00Z">
        <w:r w:rsidR="00654179">
          <w:rPr>
            <w:sz w:val="22"/>
            <w:szCs w:val="22"/>
            <w:lang w:eastAsia="en-US"/>
          </w:rPr>
          <w:t xml:space="preserve"> </w:t>
        </w:r>
      </w:ins>
    </w:p>
    <w:p w14:paraId="1BCDD762" w14:textId="77777777" w:rsidR="001827ED" w:rsidRPr="00880DD4" w:rsidRDefault="001827ED" w:rsidP="00204429">
      <w:pPr>
        <w:spacing w:after="0"/>
        <w:rPr>
          <w:sz w:val="22"/>
          <w:szCs w:val="22"/>
          <w:lang w:eastAsia="en-US"/>
        </w:rPr>
      </w:pPr>
    </w:p>
    <w:p w14:paraId="0D6488B8" w14:textId="55FC73D1" w:rsidR="00204429" w:rsidRPr="00880DD4" w:rsidRDefault="009C3D5C" w:rsidP="005C1708">
      <w:pPr>
        <w:pStyle w:val="BEGO"/>
        <w:numPr>
          <w:ilvl w:val="1"/>
          <w:numId w:val="21"/>
        </w:numPr>
        <w:tabs>
          <w:tab w:val="left" w:pos="993"/>
        </w:tabs>
        <w:ind w:hanging="650"/>
      </w:pPr>
      <w:r w:rsidRPr="00880DD4">
        <w:t>Derecho de cobro por el desvío a subir del BRP.</w:t>
      </w:r>
    </w:p>
    <w:p w14:paraId="3F66FF80" w14:textId="77777777" w:rsidR="00204429" w:rsidRPr="00880DD4" w:rsidRDefault="00204429" w:rsidP="00204429">
      <w:pPr>
        <w:spacing w:after="0"/>
        <w:rPr>
          <w:sz w:val="22"/>
          <w:szCs w:val="22"/>
          <w:lang w:eastAsia="en-US"/>
        </w:rPr>
      </w:pPr>
    </w:p>
    <w:p w14:paraId="2CBA8E6D" w14:textId="46A0DD5D" w:rsidR="00D01E68" w:rsidRPr="003C1C7E" w:rsidRDefault="00D01E68" w:rsidP="00D01E68">
      <w:pPr>
        <w:spacing w:after="0"/>
        <w:rPr>
          <w:rFonts w:cs="Arial"/>
          <w:sz w:val="22"/>
          <w:szCs w:val="22"/>
        </w:rPr>
      </w:pPr>
      <w:r w:rsidRPr="00880DD4">
        <w:rPr>
          <w:rFonts w:cs="Arial"/>
          <w:sz w:val="22"/>
          <w:szCs w:val="22"/>
        </w:rPr>
        <w:t xml:space="preserve">Si el desvío d calculado para el BRP es positivo, el precio a aplicar al desvío d será el precio del desvío a subir, PDESVS, calculado según lo establecido en el apartado </w:t>
      </w:r>
      <w:r w:rsidR="12414E08" w:rsidRPr="00880DD4">
        <w:rPr>
          <w:rFonts w:cs="Arial"/>
          <w:sz w:val="22"/>
          <w:szCs w:val="22"/>
        </w:rPr>
        <w:t>1</w:t>
      </w:r>
      <w:ins w:id="569" w:author="LIQ" w:date="2021-03-24T13:36:00Z">
        <w:r w:rsidR="00936364">
          <w:rPr>
            <w:rFonts w:cs="Arial"/>
            <w:sz w:val="22"/>
            <w:szCs w:val="22"/>
          </w:rPr>
          <w:t>3</w:t>
        </w:r>
      </w:ins>
      <w:del w:id="570" w:author="LIQ" w:date="2021-03-24T13:36:00Z">
        <w:r w:rsidR="12414E08" w:rsidRPr="00880DD4" w:rsidDel="00936364">
          <w:rPr>
            <w:rFonts w:cs="Arial"/>
            <w:sz w:val="22"/>
            <w:szCs w:val="22"/>
          </w:rPr>
          <w:delText>2</w:delText>
        </w:r>
      </w:del>
      <w:r w:rsidR="12414E08" w:rsidRPr="00880DD4">
        <w:rPr>
          <w:rFonts w:cs="Arial"/>
          <w:sz w:val="22"/>
          <w:szCs w:val="22"/>
        </w:rPr>
        <w:t>.1</w:t>
      </w:r>
      <w:r w:rsidRPr="00880DD4">
        <w:rPr>
          <w:rFonts w:cs="Arial"/>
          <w:sz w:val="22"/>
          <w:szCs w:val="22"/>
        </w:rPr>
        <w:t>. El derecho de cobro se calculará con la fórmula siguiente:</w:t>
      </w:r>
    </w:p>
    <w:p w14:paraId="0BF6B555" w14:textId="77777777" w:rsidR="00D01E68" w:rsidRPr="00880DD4" w:rsidRDefault="00D01E68" w:rsidP="00D01E68">
      <w:pPr>
        <w:spacing w:after="0"/>
        <w:rPr>
          <w:sz w:val="22"/>
          <w:szCs w:val="22"/>
          <w:lang w:eastAsia="en-US"/>
        </w:rPr>
      </w:pPr>
    </w:p>
    <w:p w14:paraId="1297272B" w14:textId="77777777" w:rsidR="00D01E68" w:rsidRPr="00880DD4" w:rsidRDefault="00D01E68" w:rsidP="0059513C">
      <w:pPr>
        <w:spacing w:after="0"/>
        <w:rPr>
          <w:sz w:val="22"/>
          <w:szCs w:val="22"/>
          <w:lang w:eastAsia="en-US"/>
        </w:rPr>
      </w:pPr>
      <w:proofErr w:type="spellStart"/>
      <w:r w:rsidRPr="00884B92">
        <w:rPr>
          <w:rStyle w:val="Estilo11pto"/>
          <w:szCs w:val="22"/>
        </w:rPr>
        <w:t>DCDESV</w:t>
      </w:r>
      <w:r w:rsidRPr="00880DD4">
        <w:rPr>
          <w:rFonts w:cs="Arial"/>
          <w:sz w:val="22"/>
          <w:szCs w:val="22"/>
          <w:vertAlign w:val="subscript"/>
        </w:rPr>
        <w:t>brp</w:t>
      </w:r>
      <w:proofErr w:type="spellEnd"/>
      <w:r w:rsidRPr="00884B92">
        <w:rPr>
          <w:rStyle w:val="Estilo11pto"/>
          <w:szCs w:val="22"/>
        </w:rPr>
        <w:t xml:space="preserve"> = </w:t>
      </w:r>
      <w:proofErr w:type="spellStart"/>
      <w:r w:rsidRPr="00884B92">
        <w:rPr>
          <w:rStyle w:val="Estilo11pto"/>
          <w:szCs w:val="22"/>
        </w:rPr>
        <w:t>DESV</w:t>
      </w:r>
      <w:r w:rsidRPr="00880DD4">
        <w:rPr>
          <w:rFonts w:cs="Arial"/>
          <w:sz w:val="22"/>
          <w:szCs w:val="22"/>
          <w:vertAlign w:val="subscript"/>
        </w:rPr>
        <w:t>brp</w:t>
      </w:r>
      <w:proofErr w:type="spellEnd"/>
      <w:r w:rsidRPr="00884B92">
        <w:rPr>
          <w:rStyle w:val="Estilo11pto"/>
          <w:szCs w:val="22"/>
        </w:rPr>
        <w:t xml:space="preserve"> x PDESVS</w:t>
      </w:r>
    </w:p>
    <w:p w14:paraId="2A5CD382" w14:textId="77777777" w:rsidR="0021341D" w:rsidRPr="00880DD4" w:rsidRDefault="0021341D" w:rsidP="000E3C8F">
      <w:pPr>
        <w:spacing w:after="0"/>
        <w:rPr>
          <w:sz w:val="22"/>
          <w:szCs w:val="22"/>
          <w:lang w:eastAsia="en-US"/>
        </w:rPr>
      </w:pPr>
    </w:p>
    <w:p w14:paraId="54296B54" w14:textId="3D866EE8" w:rsidR="0021341D" w:rsidRPr="00880DD4" w:rsidRDefault="0021341D" w:rsidP="005C1708">
      <w:pPr>
        <w:pStyle w:val="BEGO"/>
        <w:numPr>
          <w:ilvl w:val="1"/>
          <w:numId w:val="21"/>
        </w:numPr>
        <w:tabs>
          <w:tab w:val="left" w:pos="993"/>
        </w:tabs>
        <w:ind w:hanging="650"/>
      </w:pPr>
      <w:r w:rsidRPr="00880DD4">
        <w:t>Obligación de pago por el desvío a bajar del BRP.</w:t>
      </w:r>
    </w:p>
    <w:p w14:paraId="43640B65" w14:textId="1B162DD8" w:rsidR="00F945C8" w:rsidRPr="00880DD4" w:rsidRDefault="00F945C8" w:rsidP="005D78A5">
      <w:pPr>
        <w:spacing w:after="0"/>
        <w:rPr>
          <w:sz w:val="22"/>
          <w:szCs w:val="22"/>
          <w:lang w:eastAsia="en-US"/>
        </w:rPr>
      </w:pPr>
    </w:p>
    <w:p w14:paraId="46F96AA3" w14:textId="24590391" w:rsidR="00D01E68" w:rsidRPr="00853188" w:rsidRDefault="00D01E68" w:rsidP="00D01E68">
      <w:pPr>
        <w:spacing w:after="0"/>
        <w:rPr>
          <w:rStyle w:val="Estilo11pto"/>
          <w:szCs w:val="22"/>
        </w:rPr>
      </w:pPr>
      <w:r w:rsidRPr="00880DD4">
        <w:rPr>
          <w:rStyle w:val="Estilo11pto"/>
          <w:szCs w:val="22"/>
        </w:rPr>
        <w:t>Si el desvío d</w:t>
      </w:r>
      <w:r w:rsidR="00024F6C" w:rsidRPr="00880DD4">
        <w:rPr>
          <w:rStyle w:val="Estilo11pto"/>
          <w:szCs w:val="22"/>
        </w:rPr>
        <w:t xml:space="preserve"> horario</w:t>
      </w:r>
      <w:r w:rsidRPr="00880DD4">
        <w:rPr>
          <w:rStyle w:val="Estilo11pto"/>
          <w:szCs w:val="22"/>
        </w:rPr>
        <w:t xml:space="preserve"> calculado para el BRP es negativo, el precio </w:t>
      </w:r>
      <w:r w:rsidR="00024F6C" w:rsidRPr="00880DD4">
        <w:rPr>
          <w:rStyle w:val="Estilo11pto"/>
          <w:szCs w:val="22"/>
        </w:rPr>
        <w:t xml:space="preserve">horario </w:t>
      </w:r>
      <w:r w:rsidRPr="00880DD4">
        <w:rPr>
          <w:rStyle w:val="Estilo11pto"/>
          <w:szCs w:val="22"/>
        </w:rPr>
        <w:t>a aplicar al desvío d será el precio del desvío a bajar, PDESV</w:t>
      </w:r>
      <w:r w:rsidR="669B00C2" w:rsidRPr="003C1C7E">
        <w:rPr>
          <w:rStyle w:val="Estilo11pto"/>
          <w:szCs w:val="22"/>
        </w:rPr>
        <w:t>B</w:t>
      </w:r>
      <w:r w:rsidRPr="00884B92">
        <w:rPr>
          <w:rStyle w:val="Estilo11pto"/>
          <w:szCs w:val="22"/>
        </w:rPr>
        <w:t xml:space="preserve">, calculado según lo establecido en el apartado </w:t>
      </w:r>
      <w:r w:rsidR="56BF38AF" w:rsidRPr="00DE2B06">
        <w:rPr>
          <w:rStyle w:val="Estilo11pto"/>
          <w:szCs w:val="22"/>
        </w:rPr>
        <w:t>1</w:t>
      </w:r>
      <w:ins w:id="571" w:author="LIQ" w:date="2021-03-24T13:37:00Z">
        <w:r w:rsidR="00936364">
          <w:rPr>
            <w:rStyle w:val="Estilo11pto"/>
            <w:szCs w:val="22"/>
          </w:rPr>
          <w:t>3</w:t>
        </w:r>
      </w:ins>
      <w:del w:id="572" w:author="LIQ" w:date="2021-03-24T13:37:00Z">
        <w:r w:rsidR="56BF38AF" w:rsidRPr="00DE2B06" w:rsidDel="00936364">
          <w:rPr>
            <w:rStyle w:val="Estilo11pto"/>
            <w:szCs w:val="22"/>
          </w:rPr>
          <w:delText>2</w:delText>
        </w:r>
      </w:del>
      <w:r w:rsidR="56BF38AF" w:rsidRPr="00DE2B06">
        <w:rPr>
          <w:rStyle w:val="Estilo11pto"/>
          <w:szCs w:val="22"/>
        </w:rPr>
        <w:t>.2</w:t>
      </w:r>
      <w:r w:rsidRPr="00853188">
        <w:rPr>
          <w:rStyle w:val="Estilo11pto"/>
          <w:szCs w:val="22"/>
        </w:rPr>
        <w:t>. La obligación de pago se calculará con la fórmula siguiente:</w:t>
      </w:r>
    </w:p>
    <w:p w14:paraId="697CBCC3" w14:textId="77777777" w:rsidR="00D01E68" w:rsidRPr="00880DD4" w:rsidRDefault="00D01E68" w:rsidP="00D01E68">
      <w:pPr>
        <w:spacing w:after="0"/>
        <w:rPr>
          <w:sz w:val="22"/>
          <w:szCs w:val="22"/>
          <w:lang w:eastAsia="en-US"/>
        </w:rPr>
      </w:pPr>
    </w:p>
    <w:p w14:paraId="716284F7" w14:textId="77777777" w:rsidR="00D01E68" w:rsidRPr="00880DD4" w:rsidRDefault="00D01E68" w:rsidP="0059513C">
      <w:pPr>
        <w:spacing w:after="0"/>
        <w:rPr>
          <w:sz w:val="22"/>
          <w:szCs w:val="22"/>
          <w:lang w:eastAsia="en-US"/>
        </w:rPr>
      </w:pPr>
      <w:proofErr w:type="spellStart"/>
      <w:r w:rsidRPr="00880DD4">
        <w:rPr>
          <w:rStyle w:val="Estilo11pto"/>
          <w:szCs w:val="22"/>
        </w:rPr>
        <w:t>OPDESV</w:t>
      </w:r>
      <w:r w:rsidRPr="00880DD4">
        <w:rPr>
          <w:rFonts w:cs="Arial"/>
          <w:sz w:val="22"/>
          <w:szCs w:val="22"/>
          <w:vertAlign w:val="subscript"/>
        </w:rPr>
        <w:t>brp</w:t>
      </w:r>
      <w:proofErr w:type="spellEnd"/>
      <w:r w:rsidRPr="00880DD4">
        <w:rPr>
          <w:rStyle w:val="Estilo11pto"/>
          <w:szCs w:val="22"/>
        </w:rPr>
        <w:t xml:space="preserve"> = </w:t>
      </w:r>
      <w:proofErr w:type="spellStart"/>
      <w:r w:rsidRPr="00880DD4">
        <w:rPr>
          <w:rStyle w:val="Estilo11pto"/>
          <w:szCs w:val="22"/>
        </w:rPr>
        <w:t>DESV</w:t>
      </w:r>
      <w:bookmarkStart w:id="573" w:name="_Hlk39056440"/>
      <w:r w:rsidRPr="00880DD4">
        <w:rPr>
          <w:rFonts w:cs="Arial"/>
          <w:sz w:val="22"/>
          <w:szCs w:val="22"/>
          <w:vertAlign w:val="subscript"/>
        </w:rPr>
        <w:t>brp</w:t>
      </w:r>
      <w:bookmarkEnd w:id="573"/>
      <w:proofErr w:type="spellEnd"/>
      <w:r w:rsidRPr="00880DD4">
        <w:rPr>
          <w:rStyle w:val="Estilo11pto"/>
          <w:szCs w:val="22"/>
        </w:rPr>
        <w:t xml:space="preserve"> x PDESVB</w:t>
      </w:r>
    </w:p>
    <w:p w14:paraId="6301210D" w14:textId="77777777" w:rsidR="003F7998" w:rsidRPr="0059513C" w:rsidRDefault="003F7998" w:rsidP="003F7998">
      <w:pPr>
        <w:spacing w:after="0"/>
        <w:rPr>
          <w:lang w:eastAsia="en-US"/>
        </w:rPr>
      </w:pPr>
    </w:p>
    <w:p w14:paraId="0677CDF8" w14:textId="0A1202E0" w:rsidR="003F7998" w:rsidRPr="00880DD4" w:rsidRDefault="00E74AA5" w:rsidP="005C1708">
      <w:pPr>
        <w:pStyle w:val="BEGO"/>
        <w:numPr>
          <w:ilvl w:val="1"/>
          <w:numId w:val="21"/>
        </w:numPr>
        <w:tabs>
          <w:tab w:val="left" w:pos="993"/>
        </w:tabs>
        <w:ind w:hanging="650"/>
      </w:pPr>
      <w:r w:rsidRPr="00880DD4">
        <w:t>D</w:t>
      </w:r>
      <w:r w:rsidR="003F7998" w:rsidRPr="00880DD4">
        <w:t xml:space="preserve">esvío </w:t>
      </w:r>
      <w:r w:rsidRPr="00880DD4">
        <w:t>cero</w:t>
      </w:r>
      <w:r w:rsidR="003F7998" w:rsidRPr="00880DD4">
        <w:t xml:space="preserve"> del BRP.</w:t>
      </w:r>
    </w:p>
    <w:p w14:paraId="50AD3704" w14:textId="127BD997" w:rsidR="0021341D" w:rsidRPr="00880DD4" w:rsidRDefault="0021341D" w:rsidP="00856EB1">
      <w:pPr>
        <w:spacing w:after="0"/>
        <w:rPr>
          <w:sz w:val="22"/>
          <w:szCs w:val="22"/>
          <w:lang w:eastAsia="en-US"/>
        </w:rPr>
      </w:pPr>
    </w:p>
    <w:p w14:paraId="2F368034" w14:textId="446CE932" w:rsidR="00E74AA5" w:rsidRPr="00880DD4" w:rsidRDefault="00E74AA5" w:rsidP="00E74AA5">
      <w:pPr>
        <w:spacing w:after="0"/>
        <w:rPr>
          <w:sz w:val="22"/>
          <w:szCs w:val="22"/>
          <w:lang w:eastAsia="en-US"/>
        </w:rPr>
      </w:pPr>
      <w:r w:rsidRPr="00880DD4">
        <w:rPr>
          <w:rStyle w:val="Estilo11pto"/>
          <w:szCs w:val="22"/>
        </w:rPr>
        <w:t>Si el desvío d calculado para el BRP es cero, el importe económico será cero</w:t>
      </w:r>
      <w:r w:rsidRPr="00880DD4">
        <w:rPr>
          <w:rFonts w:cs="Arial"/>
          <w:sz w:val="22"/>
          <w:szCs w:val="22"/>
        </w:rPr>
        <w:t>.</w:t>
      </w:r>
    </w:p>
    <w:p w14:paraId="40E6E41A" w14:textId="77777777" w:rsidR="000222EE" w:rsidRPr="00880DD4" w:rsidRDefault="000222EE" w:rsidP="00E74AA5">
      <w:pPr>
        <w:spacing w:after="0"/>
        <w:rPr>
          <w:sz w:val="22"/>
          <w:szCs w:val="22"/>
          <w:lang w:eastAsia="en-US"/>
        </w:rPr>
      </w:pPr>
    </w:p>
    <w:p w14:paraId="39721A65" w14:textId="1F533D1D" w:rsidR="00FD7085" w:rsidRPr="00880DD4" w:rsidRDefault="00FD7085" w:rsidP="005C1708">
      <w:pPr>
        <w:pStyle w:val="BEGO"/>
        <w:numPr>
          <w:ilvl w:val="1"/>
          <w:numId w:val="21"/>
        </w:numPr>
        <w:tabs>
          <w:tab w:val="left" w:pos="993"/>
        </w:tabs>
        <w:ind w:hanging="650"/>
      </w:pPr>
      <w:r w:rsidRPr="00880DD4">
        <w:t>Liquidación opcional de los desvíos por unidades de programación y zonas de regulación</w:t>
      </w:r>
      <w:r w:rsidR="00B85730" w:rsidRPr="00880DD4">
        <w:t xml:space="preserve"> de cada BRP</w:t>
      </w:r>
      <w:r w:rsidRPr="00880DD4">
        <w:t>.</w:t>
      </w:r>
    </w:p>
    <w:p w14:paraId="47E25E4B" w14:textId="77777777" w:rsidR="00FD7085" w:rsidRPr="00880DD4" w:rsidRDefault="00FD7085" w:rsidP="0059513C">
      <w:pPr>
        <w:spacing w:after="0"/>
        <w:rPr>
          <w:sz w:val="22"/>
          <w:szCs w:val="22"/>
          <w:lang w:eastAsia="en-US"/>
        </w:rPr>
      </w:pPr>
    </w:p>
    <w:p w14:paraId="696B72CD" w14:textId="213AFB35" w:rsidR="00FD7085" w:rsidRPr="003C1C7E" w:rsidRDefault="00FD7085" w:rsidP="00FD7085">
      <w:pPr>
        <w:spacing w:after="0"/>
        <w:rPr>
          <w:sz w:val="22"/>
          <w:szCs w:val="22"/>
          <w:lang w:eastAsia="en-US"/>
        </w:rPr>
      </w:pPr>
      <w:r w:rsidRPr="00880DD4">
        <w:rPr>
          <w:sz w:val="22"/>
          <w:szCs w:val="22"/>
          <w:lang w:eastAsia="en-US"/>
        </w:rPr>
        <w:t>Opcionalmente, y previa solicitud del BRP al operador del sistema, se podrán calcular los derechos de cobro y obligaciones de pago</w:t>
      </w:r>
      <w:r w:rsidR="00B36AB3" w:rsidRPr="00880DD4">
        <w:rPr>
          <w:sz w:val="22"/>
          <w:szCs w:val="22"/>
          <w:lang w:eastAsia="en-US"/>
        </w:rPr>
        <w:t xml:space="preserve"> por el desvío</w:t>
      </w:r>
      <w:r w:rsidRPr="00880DD4">
        <w:rPr>
          <w:sz w:val="22"/>
          <w:szCs w:val="22"/>
          <w:lang w:eastAsia="en-US"/>
        </w:rPr>
        <w:t xml:space="preserve"> de cada una de las unidades de programación y zonas de regulación del BRP conforme a lo establecido en el Anexo II</w:t>
      </w:r>
    </w:p>
    <w:p w14:paraId="4EBFA4A6" w14:textId="77777777" w:rsidR="000E3B1D" w:rsidRDefault="000E3B1D" w:rsidP="000E3C8F">
      <w:pPr>
        <w:spacing w:after="0"/>
        <w:rPr>
          <w:lang w:eastAsia="en-US"/>
        </w:rPr>
      </w:pPr>
    </w:p>
    <w:p w14:paraId="46C0FBA8" w14:textId="77777777" w:rsidR="00881CC0" w:rsidRDefault="00881CC0" w:rsidP="000E3C8F">
      <w:pPr>
        <w:spacing w:after="0"/>
      </w:pPr>
    </w:p>
    <w:p w14:paraId="09368970" w14:textId="6EC3E423" w:rsidR="003C1400" w:rsidRDefault="00FA1B53" w:rsidP="005C1708">
      <w:pPr>
        <w:pStyle w:val="BEGO"/>
        <w:numPr>
          <w:ilvl w:val="0"/>
          <w:numId w:val="21"/>
        </w:numPr>
        <w:ind w:left="426" w:hanging="284"/>
      </w:pPr>
      <w:r>
        <w:t>Cálculo del d</w:t>
      </w:r>
      <w:r w:rsidR="003C1400">
        <w:t>esvío de cada BRP</w:t>
      </w:r>
      <w:r w:rsidR="003C1400" w:rsidRPr="008C363F">
        <w:t>.</w:t>
      </w:r>
    </w:p>
    <w:p w14:paraId="783FE4CE" w14:textId="4639B583" w:rsidR="00DA067E" w:rsidRPr="00DA067E" w:rsidRDefault="00DA067E" w:rsidP="00DA067E">
      <w:pPr>
        <w:spacing w:after="0"/>
        <w:rPr>
          <w:sz w:val="22"/>
          <w:szCs w:val="22"/>
          <w:lang w:eastAsia="en-US"/>
        </w:rPr>
      </w:pPr>
    </w:p>
    <w:p w14:paraId="219A837F" w14:textId="6C140248" w:rsidR="612B1215" w:rsidRDefault="612B1215" w:rsidP="4180549A">
      <w:pPr>
        <w:pStyle w:val="PlainText"/>
        <w:rPr>
          <w:rFonts w:ascii="Arial" w:hAnsi="Arial" w:cs="Times New Roman"/>
          <w:sz w:val="22"/>
          <w:szCs w:val="22"/>
          <w:lang w:eastAsia="en-US"/>
        </w:rPr>
      </w:pPr>
      <w:r w:rsidRPr="4180549A">
        <w:rPr>
          <w:rFonts w:ascii="Arial" w:hAnsi="Arial" w:cs="Times New Roman"/>
          <w:sz w:val="22"/>
          <w:szCs w:val="22"/>
          <w:lang w:eastAsia="en-US"/>
        </w:rPr>
        <w:t>Cada BRP tendrá dos posiciones finales para la determinación de la energía del desvío</w:t>
      </w:r>
      <w:r w:rsidR="27DD5B2D" w:rsidRPr="4180549A">
        <w:rPr>
          <w:rFonts w:ascii="Arial" w:hAnsi="Arial" w:cs="Times New Roman"/>
          <w:sz w:val="22"/>
          <w:szCs w:val="22"/>
          <w:lang w:eastAsia="en-US"/>
        </w:rPr>
        <w:t>: generación y consumo</w:t>
      </w:r>
      <w:r w:rsidRPr="4180549A">
        <w:rPr>
          <w:rFonts w:ascii="Arial" w:hAnsi="Arial" w:cs="Times New Roman"/>
          <w:sz w:val="22"/>
          <w:szCs w:val="22"/>
          <w:lang w:eastAsia="en-US"/>
        </w:rPr>
        <w:t>.</w:t>
      </w:r>
    </w:p>
    <w:p w14:paraId="70CE5E96" w14:textId="7D4C43BA" w:rsidR="00D92E1F" w:rsidRDefault="00DA067E" w:rsidP="00DA067E">
      <w:pPr>
        <w:pStyle w:val="PlainText"/>
        <w:rPr>
          <w:rFonts w:ascii="Arial" w:hAnsi="Arial" w:cs="Times New Roman"/>
          <w:sz w:val="22"/>
          <w:szCs w:val="22"/>
          <w:lang w:eastAsia="en-US"/>
        </w:rPr>
      </w:pPr>
      <w:r w:rsidRPr="0C9AD51D">
        <w:rPr>
          <w:rFonts w:ascii="Arial" w:hAnsi="Arial" w:cs="Times New Roman"/>
          <w:sz w:val="22"/>
          <w:szCs w:val="22"/>
          <w:lang w:eastAsia="en-US"/>
        </w:rPr>
        <w:t>El desvío de cada BRP</w:t>
      </w:r>
      <w:r w:rsidR="00D92E1F" w:rsidRPr="0C9AD51D">
        <w:rPr>
          <w:rFonts w:ascii="Arial" w:hAnsi="Arial" w:cs="Times New Roman"/>
          <w:sz w:val="22"/>
          <w:szCs w:val="22"/>
          <w:lang w:eastAsia="en-US"/>
        </w:rPr>
        <w:t xml:space="preserve"> por la posición de generación</w:t>
      </w:r>
      <w:r w:rsidRPr="0C9AD51D">
        <w:rPr>
          <w:rFonts w:ascii="Arial" w:hAnsi="Arial" w:cs="Times New Roman"/>
          <w:sz w:val="22"/>
          <w:szCs w:val="22"/>
          <w:lang w:eastAsia="en-US"/>
        </w:rPr>
        <w:t xml:space="preserve"> es la diferencia entre la medida </w:t>
      </w:r>
      <w:r w:rsidR="00C85275" w:rsidRPr="0C9AD51D">
        <w:rPr>
          <w:rFonts w:ascii="Arial" w:hAnsi="Arial" w:cs="Times New Roman"/>
          <w:sz w:val="22"/>
          <w:szCs w:val="22"/>
          <w:lang w:eastAsia="en-US"/>
        </w:rPr>
        <w:t>asignada a la posición final de</w:t>
      </w:r>
      <w:r w:rsidR="00D92E1F" w:rsidRPr="0C9AD51D">
        <w:rPr>
          <w:rFonts w:ascii="Arial" w:hAnsi="Arial" w:cs="Times New Roman"/>
          <w:sz w:val="22"/>
          <w:szCs w:val="22"/>
          <w:lang w:eastAsia="en-US"/>
        </w:rPr>
        <w:t xml:space="preserve"> generación del</w:t>
      </w:r>
      <w:r w:rsidR="00C85275" w:rsidRPr="0C9AD51D">
        <w:rPr>
          <w:rFonts w:ascii="Arial" w:hAnsi="Arial" w:cs="Times New Roman"/>
          <w:sz w:val="22"/>
          <w:szCs w:val="22"/>
          <w:lang w:eastAsia="en-US"/>
        </w:rPr>
        <w:t xml:space="preserve"> BRP </w:t>
      </w:r>
      <w:r w:rsidRPr="0C9AD51D">
        <w:rPr>
          <w:rFonts w:ascii="Arial" w:hAnsi="Arial" w:cs="Times New Roman"/>
          <w:sz w:val="22"/>
          <w:szCs w:val="22"/>
          <w:lang w:eastAsia="en-US"/>
        </w:rPr>
        <w:t xml:space="preserve">y la suma de la posición final </w:t>
      </w:r>
      <w:r w:rsidR="00D92E1F" w:rsidRPr="0C9AD51D">
        <w:rPr>
          <w:rFonts w:ascii="Arial" w:hAnsi="Arial" w:cs="Times New Roman"/>
          <w:sz w:val="22"/>
          <w:szCs w:val="22"/>
          <w:lang w:eastAsia="en-US"/>
        </w:rPr>
        <w:t xml:space="preserve">de generación </w:t>
      </w:r>
      <w:r w:rsidRPr="0C9AD51D">
        <w:rPr>
          <w:rFonts w:ascii="Arial" w:hAnsi="Arial" w:cs="Times New Roman"/>
          <w:sz w:val="22"/>
          <w:szCs w:val="22"/>
          <w:lang w:eastAsia="en-US"/>
        </w:rPr>
        <w:t>del BRP</w:t>
      </w:r>
      <w:r w:rsidR="00D92E1F" w:rsidRPr="0C9AD51D">
        <w:rPr>
          <w:rFonts w:ascii="Arial" w:hAnsi="Arial" w:cs="Times New Roman"/>
          <w:sz w:val="22"/>
          <w:szCs w:val="22"/>
          <w:lang w:eastAsia="en-US"/>
        </w:rPr>
        <w:t xml:space="preserve"> y </w:t>
      </w:r>
      <w:r w:rsidR="054CFCF8" w:rsidRPr="0C9AD51D">
        <w:rPr>
          <w:rFonts w:ascii="Arial" w:hAnsi="Arial" w:cs="Times New Roman"/>
          <w:sz w:val="22"/>
          <w:szCs w:val="22"/>
          <w:lang w:eastAsia="en-US"/>
        </w:rPr>
        <w:t>d</w:t>
      </w:r>
      <w:r w:rsidR="00D92E1F" w:rsidRPr="0C9AD51D">
        <w:rPr>
          <w:rFonts w:ascii="Arial" w:hAnsi="Arial" w:cs="Times New Roman"/>
          <w:sz w:val="22"/>
          <w:szCs w:val="22"/>
          <w:lang w:eastAsia="en-US"/>
        </w:rPr>
        <w:t xml:space="preserve">el ajuste del desvío de generación. </w:t>
      </w:r>
    </w:p>
    <w:p w14:paraId="386E4BB8" w14:textId="2DD50DA2" w:rsidR="00D92E1F" w:rsidRDefault="00D92E1F" w:rsidP="00DA067E">
      <w:pPr>
        <w:pStyle w:val="PlainText"/>
        <w:rPr>
          <w:rFonts w:ascii="Arial" w:hAnsi="Arial" w:cs="Times New Roman"/>
          <w:sz w:val="22"/>
          <w:szCs w:val="22"/>
          <w:lang w:eastAsia="en-US"/>
        </w:rPr>
      </w:pPr>
      <w:r w:rsidRPr="0C9AD51D">
        <w:rPr>
          <w:rFonts w:ascii="Arial" w:hAnsi="Arial" w:cs="Times New Roman"/>
          <w:sz w:val="22"/>
          <w:szCs w:val="22"/>
          <w:lang w:eastAsia="en-US"/>
        </w:rPr>
        <w:t xml:space="preserve">El desvío de cada BRP por la posición de consumo es la diferencia entre la medida asignada a la posición final de consumo del BRP y la suma de la posición final de consumo del BRP y </w:t>
      </w:r>
      <w:r w:rsidR="2C166CAA" w:rsidRPr="0C9AD51D">
        <w:rPr>
          <w:rFonts w:ascii="Arial" w:hAnsi="Arial" w:cs="Times New Roman"/>
          <w:sz w:val="22"/>
          <w:szCs w:val="22"/>
          <w:lang w:eastAsia="en-US"/>
        </w:rPr>
        <w:t>d</w:t>
      </w:r>
      <w:r w:rsidRPr="0C9AD51D">
        <w:rPr>
          <w:rFonts w:ascii="Arial" w:hAnsi="Arial" w:cs="Times New Roman"/>
          <w:sz w:val="22"/>
          <w:szCs w:val="22"/>
          <w:lang w:eastAsia="en-US"/>
        </w:rPr>
        <w:t>el ajuste del desvío de consumo.</w:t>
      </w:r>
    </w:p>
    <w:p w14:paraId="7A7D61A3" w14:textId="68CBC1F8" w:rsidR="00847888" w:rsidRPr="000E3C8F" w:rsidRDefault="00D01E68" w:rsidP="000E3C8F">
      <w:pPr>
        <w:pStyle w:val="PlainText"/>
        <w:rPr>
          <w:rFonts w:ascii="Arial" w:hAnsi="Arial" w:cs="Times New Roman"/>
          <w:sz w:val="22"/>
          <w:szCs w:val="22"/>
          <w:lang w:eastAsia="en-US"/>
        </w:rPr>
      </w:pPr>
      <w:r w:rsidRPr="4180549A">
        <w:rPr>
          <w:rFonts w:ascii="Arial" w:hAnsi="Arial" w:cs="Times New Roman"/>
          <w:sz w:val="22"/>
          <w:szCs w:val="22"/>
          <w:lang w:eastAsia="en-US"/>
        </w:rPr>
        <w:t xml:space="preserve">El desvío </w:t>
      </w:r>
      <w:proofErr w:type="spellStart"/>
      <w:r w:rsidR="00847888" w:rsidRPr="4180549A">
        <w:rPr>
          <w:rFonts w:ascii="Arial" w:hAnsi="Arial" w:cs="Times New Roman"/>
          <w:sz w:val="22"/>
          <w:szCs w:val="22"/>
          <w:lang w:eastAsia="en-US"/>
        </w:rPr>
        <w:t>DESV</w:t>
      </w:r>
      <w:r w:rsidR="00847888" w:rsidRPr="00A33683">
        <w:rPr>
          <w:rFonts w:ascii="Arial" w:hAnsi="Arial" w:cs="Times New Roman"/>
          <w:sz w:val="22"/>
          <w:szCs w:val="22"/>
          <w:vertAlign w:val="subscript"/>
          <w:lang w:eastAsia="en-US"/>
        </w:rPr>
        <w:t>brp</w:t>
      </w:r>
      <w:proofErr w:type="spellEnd"/>
      <w:r w:rsidR="00847888" w:rsidRPr="4180549A">
        <w:rPr>
          <w:rFonts w:ascii="Arial" w:hAnsi="Arial" w:cs="Times New Roman"/>
          <w:sz w:val="22"/>
          <w:szCs w:val="22"/>
          <w:lang w:eastAsia="en-US"/>
        </w:rPr>
        <w:t xml:space="preserve"> se calcula</w:t>
      </w:r>
      <w:r w:rsidR="00D92E1F" w:rsidRPr="4180549A">
        <w:rPr>
          <w:rFonts w:ascii="Arial" w:hAnsi="Arial" w:cs="Times New Roman"/>
          <w:sz w:val="22"/>
          <w:szCs w:val="22"/>
          <w:lang w:eastAsia="en-US"/>
        </w:rPr>
        <w:t>, de forma separada para la</w:t>
      </w:r>
      <w:r w:rsidR="00B60349" w:rsidRPr="4180549A">
        <w:rPr>
          <w:rFonts w:ascii="Arial" w:hAnsi="Arial" w:cs="Times New Roman"/>
          <w:sz w:val="22"/>
          <w:szCs w:val="22"/>
          <w:lang w:eastAsia="en-US"/>
        </w:rPr>
        <w:t xml:space="preserve"> </w:t>
      </w:r>
      <w:r w:rsidR="000E3C8F" w:rsidRPr="4180549A">
        <w:rPr>
          <w:rFonts w:ascii="Arial" w:hAnsi="Arial" w:cs="Times New Roman"/>
          <w:sz w:val="22"/>
          <w:szCs w:val="22"/>
          <w:lang w:eastAsia="en-US"/>
        </w:rPr>
        <w:t xml:space="preserve">posición de generación y </w:t>
      </w:r>
      <w:r w:rsidR="634F984E" w:rsidRPr="4180549A">
        <w:rPr>
          <w:rFonts w:ascii="Arial" w:hAnsi="Arial" w:cs="Times New Roman"/>
          <w:sz w:val="22"/>
          <w:szCs w:val="22"/>
          <w:lang w:eastAsia="en-US"/>
        </w:rPr>
        <w:t xml:space="preserve">para </w:t>
      </w:r>
      <w:r w:rsidR="000E3C8F" w:rsidRPr="4180549A">
        <w:rPr>
          <w:rFonts w:ascii="Arial" w:hAnsi="Arial" w:cs="Times New Roman"/>
          <w:sz w:val="22"/>
          <w:szCs w:val="22"/>
          <w:lang w:eastAsia="en-US"/>
        </w:rPr>
        <w:t>la posición de consumo</w:t>
      </w:r>
      <w:r w:rsidR="00D92E1F" w:rsidRPr="4180549A">
        <w:rPr>
          <w:rFonts w:ascii="Arial" w:hAnsi="Arial" w:cs="Times New Roman"/>
          <w:sz w:val="22"/>
          <w:szCs w:val="22"/>
          <w:lang w:eastAsia="en-US"/>
        </w:rPr>
        <w:t xml:space="preserve">, </w:t>
      </w:r>
      <w:r w:rsidR="00847888" w:rsidRPr="4180549A">
        <w:rPr>
          <w:rFonts w:ascii="Arial" w:hAnsi="Arial" w:cs="Times New Roman"/>
          <w:sz w:val="22"/>
          <w:szCs w:val="22"/>
          <w:lang w:eastAsia="en-US"/>
        </w:rPr>
        <w:t>según la fórmula siguiente:</w:t>
      </w:r>
    </w:p>
    <w:p w14:paraId="5A0EEA12" w14:textId="2F620794" w:rsidR="003C1400" w:rsidRPr="006A02B7" w:rsidRDefault="00D01E68" w:rsidP="00E15311">
      <w:pPr>
        <w:ind w:hanging="34"/>
        <w:rPr>
          <w:rStyle w:val="Estilo11pto"/>
        </w:rPr>
      </w:pPr>
      <w:proofErr w:type="spellStart"/>
      <w:r w:rsidRPr="0C9AD51D">
        <w:rPr>
          <w:rStyle w:val="Estilo11pto"/>
        </w:rPr>
        <w:t>DESV</w:t>
      </w:r>
      <w:r w:rsidRPr="0C9AD51D">
        <w:rPr>
          <w:sz w:val="22"/>
          <w:szCs w:val="22"/>
          <w:vertAlign w:val="subscript"/>
        </w:rPr>
        <w:t>brp</w:t>
      </w:r>
      <w:proofErr w:type="spellEnd"/>
      <w:r w:rsidR="00847888" w:rsidRPr="0C9AD51D">
        <w:rPr>
          <w:sz w:val="22"/>
          <w:szCs w:val="22"/>
          <w:vertAlign w:val="subscript"/>
        </w:rPr>
        <w:t xml:space="preserve"> </w:t>
      </w:r>
      <w:r w:rsidR="00847888" w:rsidRPr="0C9AD51D">
        <w:rPr>
          <w:rStyle w:val="Estilo11pto"/>
        </w:rPr>
        <w:t xml:space="preserve">= </w:t>
      </w:r>
      <w:proofErr w:type="spellStart"/>
      <w:r w:rsidR="00847888" w:rsidRPr="0C9AD51D">
        <w:rPr>
          <w:rStyle w:val="Estilo11pto"/>
        </w:rPr>
        <w:t>MEDBC</w:t>
      </w:r>
      <w:r w:rsidR="00847888" w:rsidRPr="0C9AD51D">
        <w:rPr>
          <w:sz w:val="22"/>
          <w:szCs w:val="22"/>
          <w:vertAlign w:val="subscript"/>
        </w:rPr>
        <w:t>brp</w:t>
      </w:r>
      <w:proofErr w:type="spellEnd"/>
      <w:r w:rsidR="00847888" w:rsidRPr="0C9AD51D">
        <w:rPr>
          <w:rStyle w:val="Estilo11pto"/>
        </w:rPr>
        <w:t xml:space="preserve"> – (</w:t>
      </w:r>
      <w:proofErr w:type="spellStart"/>
      <w:r w:rsidR="00847888" w:rsidRPr="0C9AD51D">
        <w:rPr>
          <w:rStyle w:val="Estilo11pto"/>
        </w:rPr>
        <w:t>POSFIN</w:t>
      </w:r>
      <w:r w:rsidR="00847888" w:rsidRPr="005C1708">
        <w:rPr>
          <w:szCs w:val="22"/>
          <w:vertAlign w:val="subscript"/>
        </w:rPr>
        <w:t>brp</w:t>
      </w:r>
      <w:proofErr w:type="spellEnd"/>
      <w:r w:rsidR="00847888" w:rsidRPr="0C9AD51D">
        <w:rPr>
          <w:rStyle w:val="Estilo11pto"/>
        </w:rPr>
        <w:t xml:space="preserve"> + </w:t>
      </w:r>
      <w:proofErr w:type="spellStart"/>
      <w:r w:rsidR="00847888" w:rsidRPr="0C9AD51D">
        <w:rPr>
          <w:rStyle w:val="Estilo11pto"/>
        </w:rPr>
        <w:t>AJUDSV</w:t>
      </w:r>
      <w:r w:rsidR="00847888" w:rsidRPr="0C9AD51D">
        <w:rPr>
          <w:sz w:val="22"/>
          <w:szCs w:val="22"/>
          <w:vertAlign w:val="subscript"/>
        </w:rPr>
        <w:t>brp</w:t>
      </w:r>
      <w:proofErr w:type="spellEnd"/>
      <w:r w:rsidR="00847888" w:rsidRPr="0C9AD51D">
        <w:rPr>
          <w:rStyle w:val="Estilo11pto"/>
        </w:rPr>
        <w:t>)</w:t>
      </w:r>
    </w:p>
    <w:p w14:paraId="120FE86F" w14:textId="2E698A86" w:rsidR="428B3379" w:rsidRDefault="00A33683" w:rsidP="4180549A">
      <w:pPr>
        <w:spacing w:after="0"/>
        <w:rPr>
          <w:rStyle w:val="Estilo11pto"/>
        </w:rPr>
      </w:pPr>
      <w:r>
        <w:rPr>
          <w:rStyle w:val="Estilo11pto"/>
        </w:rPr>
        <w:t>d</w:t>
      </w:r>
      <w:r w:rsidR="428B3379" w:rsidRPr="4180549A">
        <w:rPr>
          <w:rStyle w:val="Estilo11pto"/>
        </w:rPr>
        <w:t>onde:</w:t>
      </w:r>
    </w:p>
    <w:p w14:paraId="3D40F9EC" w14:textId="755CFBE3" w:rsidR="4180549A" w:rsidRDefault="4180549A" w:rsidP="4180549A">
      <w:pPr>
        <w:spacing w:after="0"/>
        <w:rPr>
          <w:rStyle w:val="Estilo11pto"/>
        </w:rPr>
      </w:pPr>
    </w:p>
    <w:p w14:paraId="12BF8C0F" w14:textId="6BDD457F" w:rsidR="428B3379" w:rsidRDefault="428B3379" w:rsidP="007948A5">
      <w:pPr>
        <w:tabs>
          <w:tab w:val="left" w:pos="1985"/>
        </w:tabs>
        <w:spacing w:after="0"/>
        <w:ind w:left="2552" w:hanging="2376"/>
        <w:rPr>
          <w:sz w:val="22"/>
          <w:szCs w:val="22"/>
        </w:rPr>
      </w:pPr>
      <w:proofErr w:type="spellStart"/>
      <w:r w:rsidRPr="4180549A">
        <w:rPr>
          <w:rStyle w:val="Estilo11pto"/>
        </w:rPr>
        <w:t>MEDBC</w:t>
      </w:r>
      <w:r w:rsidRPr="4180549A">
        <w:rPr>
          <w:sz w:val="22"/>
          <w:szCs w:val="22"/>
          <w:vertAlign w:val="subscript"/>
        </w:rPr>
        <w:t>brp</w:t>
      </w:r>
      <w:proofErr w:type="spellEnd"/>
      <w:r w:rsidR="00A33683">
        <w:rPr>
          <w:sz w:val="22"/>
          <w:szCs w:val="22"/>
          <w:vertAlign w:val="subscript"/>
        </w:rPr>
        <w:tab/>
      </w:r>
      <w:r w:rsidRPr="005C1708">
        <w:rPr>
          <w:sz w:val="22"/>
          <w:szCs w:val="22"/>
        </w:rPr>
        <w:t>=</w:t>
      </w:r>
      <w:r w:rsidRPr="4180549A">
        <w:rPr>
          <w:sz w:val="22"/>
          <w:szCs w:val="22"/>
        </w:rPr>
        <w:t xml:space="preserve"> </w:t>
      </w:r>
      <w:r w:rsidR="007948A5">
        <w:rPr>
          <w:sz w:val="22"/>
          <w:szCs w:val="22"/>
        </w:rPr>
        <w:tab/>
      </w:r>
      <w:r w:rsidRPr="4180549A">
        <w:rPr>
          <w:sz w:val="22"/>
          <w:szCs w:val="22"/>
        </w:rPr>
        <w:t>Medida en barras de central del BRP</w:t>
      </w:r>
    </w:p>
    <w:p w14:paraId="01A3925D" w14:textId="22C00363" w:rsidR="428B3379" w:rsidRDefault="428B3379" w:rsidP="007948A5">
      <w:pPr>
        <w:tabs>
          <w:tab w:val="left" w:pos="1985"/>
        </w:tabs>
        <w:spacing w:after="0"/>
        <w:ind w:left="2552" w:hanging="2376"/>
        <w:rPr>
          <w:sz w:val="22"/>
          <w:szCs w:val="22"/>
        </w:rPr>
      </w:pPr>
      <w:proofErr w:type="spellStart"/>
      <w:r w:rsidRPr="007948A5">
        <w:rPr>
          <w:rFonts w:eastAsia="Arial" w:cs="Arial"/>
          <w:sz w:val="22"/>
          <w:szCs w:val="22"/>
        </w:rPr>
        <w:t>POSFIN</w:t>
      </w:r>
      <w:r w:rsidRPr="005C1708">
        <w:rPr>
          <w:sz w:val="22"/>
          <w:szCs w:val="22"/>
          <w:vertAlign w:val="subscript"/>
        </w:rPr>
        <w:t>brp</w:t>
      </w:r>
      <w:proofErr w:type="spellEnd"/>
      <w:r w:rsidRPr="0C9AD51D">
        <w:rPr>
          <w:sz w:val="22"/>
          <w:szCs w:val="22"/>
        </w:rPr>
        <w:t xml:space="preserve"> </w:t>
      </w:r>
      <w:r w:rsidR="00A33683">
        <w:rPr>
          <w:sz w:val="22"/>
          <w:szCs w:val="22"/>
        </w:rPr>
        <w:tab/>
      </w:r>
      <w:r w:rsidRPr="0C9AD51D">
        <w:rPr>
          <w:sz w:val="22"/>
          <w:szCs w:val="22"/>
        </w:rPr>
        <w:t xml:space="preserve">= </w:t>
      </w:r>
      <w:r w:rsidR="007948A5">
        <w:rPr>
          <w:sz w:val="22"/>
          <w:szCs w:val="22"/>
        </w:rPr>
        <w:tab/>
      </w:r>
      <w:r w:rsidRPr="0C9AD51D">
        <w:rPr>
          <w:sz w:val="22"/>
          <w:szCs w:val="22"/>
        </w:rPr>
        <w:t>Posición final del BRP</w:t>
      </w:r>
    </w:p>
    <w:p w14:paraId="4D021379" w14:textId="3B4EB652" w:rsidR="428B3379" w:rsidRDefault="428B3379" w:rsidP="007948A5">
      <w:pPr>
        <w:tabs>
          <w:tab w:val="left" w:pos="1985"/>
        </w:tabs>
        <w:spacing w:after="0"/>
        <w:ind w:left="2552" w:hanging="2376"/>
        <w:rPr>
          <w:sz w:val="22"/>
          <w:szCs w:val="22"/>
        </w:rPr>
      </w:pPr>
      <w:proofErr w:type="spellStart"/>
      <w:r w:rsidRPr="4180549A">
        <w:rPr>
          <w:rStyle w:val="Estilo11pto"/>
        </w:rPr>
        <w:t>AJUDSV</w:t>
      </w:r>
      <w:r w:rsidRPr="4180549A">
        <w:rPr>
          <w:sz w:val="22"/>
          <w:szCs w:val="22"/>
          <w:vertAlign w:val="subscript"/>
        </w:rPr>
        <w:t>brp</w:t>
      </w:r>
      <w:proofErr w:type="spellEnd"/>
      <w:r w:rsidRPr="4180549A">
        <w:rPr>
          <w:sz w:val="22"/>
          <w:szCs w:val="22"/>
        </w:rPr>
        <w:t xml:space="preserve"> </w:t>
      </w:r>
      <w:r w:rsidR="00A33683">
        <w:rPr>
          <w:sz w:val="22"/>
          <w:szCs w:val="22"/>
        </w:rPr>
        <w:tab/>
      </w:r>
      <w:r w:rsidRPr="4180549A">
        <w:rPr>
          <w:sz w:val="22"/>
          <w:szCs w:val="22"/>
        </w:rPr>
        <w:t xml:space="preserve">= </w:t>
      </w:r>
      <w:r w:rsidR="007948A5">
        <w:rPr>
          <w:sz w:val="22"/>
          <w:szCs w:val="22"/>
        </w:rPr>
        <w:tab/>
      </w:r>
      <w:r w:rsidRPr="4180549A">
        <w:rPr>
          <w:sz w:val="22"/>
          <w:szCs w:val="22"/>
        </w:rPr>
        <w:t>Ajuste de</w:t>
      </w:r>
      <w:r w:rsidR="0010420F">
        <w:rPr>
          <w:sz w:val="22"/>
          <w:szCs w:val="22"/>
        </w:rPr>
        <w:t>l</w:t>
      </w:r>
      <w:r w:rsidRPr="4180549A">
        <w:rPr>
          <w:sz w:val="22"/>
          <w:szCs w:val="22"/>
        </w:rPr>
        <w:t xml:space="preserve"> desvío del BRP</w:t>
      </w:r>
    </w:p>
    <w:p w14:paraId="36FE3FD1" w14:textId="7A43B7EF" w:rsidR="4180549A" w:rsidRDefault="4180549A" w:rsidP="4180549A">
      <w:pPr>
        <w:spacing w:after="0"/>
        <w:rPr>
          <w:rFonts w:eastAsia="Arial" w:cs="Arial"/>
          <w:color w:val="0078D4"/>
          <w:sz w:val="22"/>
          <w:szCs w:val="22"/>
          <w:u w:val="single"/>
        </w:rPr>
      </w:pPr>
    </w:p>
    <w:p w14:paraId="69D4B046" w14:textId="55B53AF5" w:rsidR="00C85275" w:rsidRPr="00D92E1F" w:rsidRDefault="00C85275" w:rsidP="005C1708">
      <w:pPr>
        <w:pStyle w:val="BEGO"/>
        <w:numPr>
          <w:ilvl w:val="1"/>
          <w:numId w:val="21"/>
        </w:numPr>
        <w:tabs>
          <w:tab w:val="left" w:pos="993"/>
        </w:tabs>
        <w:ind w:hanging="650"/>
      </w:pPr>
      <w:r w:rsidRPr="00D92E1F">
        <w:t>M</w:t>
      </w:r>
      <w:r w:rsidR="00E72C6F" w:rsidRPr="00D92E1F">
        <w:t xml:space="preserve">edida en barras de central de </w:t>
      </w:r>
      <w:r w:rsidR="00D92E1F" w:rsidRPr="00D92E1F">
        <w:t xml:space="preserve">cada posición de generación y </w:t>
      </w:r>
      <w:r w:rsidR="00D92E1F">
        <w:t>consumo</w:t>
      </w:r>
      <w:r w:rsidR="00D92E1F" w:rsidRPr="00D92E1F">
        <w:t xml:space="preserve"> de </w:t>
      </w:r>
      <w:r w:rsidR="00E72C6F" w:rsidRPr="00D92E1F">
        <w:t>un BRP</w:t>
      </w:r>
      <w:r w:rsidR="0069344A">
        <w:t>.</w:t>
      </w:r>
    </w:p>
    <w:p w14:paraId="7C4F15E1" w14:textId="77777777" w:rsidR="00C85275" w:rsidRPr="000F11DA" w:rsidRDefault="00C85275" w:rsidP="00C85275">
      <w:pPr>
        <w:spacing w:after="0"/>
        <w:rPr>
          <w:sz w:val="22"/>
          <w:szCs w:val="22"/>
          <w:lang w:eastAsia="en-US"/>
        </w:rPr>
      </w:pPr>
    </w:p>
    <w:p w14:paraId="25F76D78" w14:textId="24A3BAAC" w:rsidR="00D92E1F" w:rsidRPr="00D92E1F" w:rsidRDefault="00C85275" w:rsidP="00C85275">
      <w:pPr>
        <w:pStyle w:val="PlainText"/>
        <w:rPr>
          <w:rFonts w:ascii="Arial" w:hAnsi="Arial" w:cs="Times New Roman"/>
          <w:sz w:val="22"/>
          <w:szCs w:val="22"/>
          <w:lang w:eastAsia="en-US"/>
        </w:rPr>
      </w:pPr>
      <w:r w:rsidRPr="4180549A">
        <w:rPr>
          <w:rFonts w:ascii="Arial" w:hAnsi="Arial" w:cs="Times New Roman"/>
          <w:sz w:val="22"/>
          <w:szCs w:val="22"/>
          <w:lang w:eastAsia="en-US"/>
        </w:rPr>
        <w:t xml:space="preserve">La medida </w:t>
      </w:r>
      <w:proofErr w:type="spellStart"/>
      <w:r w:rsidRPr="4180549A">
        <w:rPr>
          <w:rFonts w:ascii="Arial" w:hAnsi="Arial" w:cs="Times New Roman"/>
          <w:sz w:val="22"/>
          <w:szCs w:val="22"/>
          <w:lang w:eastAsia="en-US"/>
        </w:rPr>
        <w:t>MEDBC</w:t>
      </w:r>
      <w:r w:rsidRPr="4180549A">
        <w:rPr>
          <w:rFonts w:ascii="Arial" w:hAnsi="Arial" w:cs="Times New Roman"/>
          <w:sz w:val="22"/>
          <w:szCs w:val="22"/>
          <w:vertAlign w:val="subscript"/>
          <w:lang w:eastAsia="en-US"/>
        </w:rPr>
        <w:t>brp</w:t>
      </w:r>
      <w:proofErr w:type="spellEnd"/>
      <w:r w:rsidRPr="4180549A">
        <w:rPr>
          <w:rFonts w:ascii="Arial" w:hAnsi="Arial" w:cs="Times New Roman"/>
          <w:sz w:val="22"/>
          <w:szCs w:val="22"/>
          <w:lang w:eastAsia="en-US"/>
        </w:rPr>
        <w:t xml:space="preserve"> en barras de central de </w:t>
      </w:r>
      <w:r w:rsidR="000E3C8F" w:rsidRPr="4180549A">
        <w:rPr>
          <w:rFonts w:ascii="Arial" w:hAnsi="Arial" w:cs="Times New Roman"/>
          <w:sz w:val="22"/>
          <w:szCs w:val="22"/>
          <w:lang w:eastAsia="en-US"/>
        </w:rPr>
        <w:t>cada posición de un</w:t>
      </w:r>
      <w:r w:rsidRPr="4180549A">
        <w:rPr>
          <w:rFonts w:ascii="Arial" w:hAnsi="Arial" w:cs="Times New Roman"/>
          <w:sz w:val="22"/>
          <w:szCs w:val="22"/>
          <w:lang w:eastAsia="en-US"/>
        </w:rPr>
        <w:t xml:space="preserve"> BRP</w:t>
      </w:r>
      <w:r w:rsidR="00E72C6F" w:rsidRPr="4180549A">
        <w:rPr>
          <w:rFonts w:ascii="Arial" w:hAnsi="Arial" w:cs="Times New Roman"/>
          <w:sz w:val="22"/>
          <w:szCs w:val="22"/>
          <w:lang w:eastAsia="en-US"/>
        </w:rPr>
        <w:t xml:space="preserve"> es la suma de las medidas </w:t>
      </w:r>
      <w:r w:rsidR="00D92E1F" w:rsidRPr="4180549A">
        <w:rPr>
          <w:rFonts w:ascii="Arial" w:hAnsi="Arial" w:cs="Times New Roman"/>
          <w:sz w:val="22"/>
          <w:szCs w:val="22"/>
          <w:lang w:eastAsia="en-US"/>
        </w:rPr>
        <w:t xml:space="preserve">horarias </w:t>
      </w:r>
      <w:r w:rsidR="7CF30349" w:rsidRPr="4180549A">
        <w:rPr>
          <w:rFonts w:ascii="Arial" w:hAnsi="Arial" w:cs="Times New Roman"/>
          <w:sz w:val="22"/>
          <w:szCs w:val="22"/>
          <w:lang w:eastAsia="en-US"/>
        </w:rPr>
        <w:t xml:space="preserve">en barras de central </w:t>
      </w:r>
      <w:r w:rsidR="00D92E1F" w:rsidRPr="4180549A">
        <w:rPr>
          <w:rFonts w:ascii="Arial" w:hAnsi="Arial" w:cs="Times New Roman"/>
          <w:sz w:val="22"/>
          <w:szCs w:val="22"/>
          <w:lang w:eastAsia="en-US"/>
        </w:rPr>
        <w:t xml:space="preserve">de cada unidad de programación de generación o </w:t>
      </w:r>
      <w:r w:rsidR="000E3C8F" w:rsidRPr="4180549A">
        <w:rPr>
          <w:rFonts w:ascii="Arial" w:hAnsi="Arial" w:cs="Times New Roman"/>
          <w:sz w:val="22"/>
          <w:szCs w:val="22"/>
          <w:lang w:eastAsia="en-US"/>
        </w:rPr>
        <w:t xml:space="preserve">de </w:t>
      </w:r>
      <w:r w:rsidR="00D92E1F" w:rsidRPr="4180549A">
        <w:rPr>
          <w:rFonts w:ascii="Arial" w:hAnsi="Arial" w:cs="Times New Roman"/>
          <w:sz w:val="22"/>
          <w:szCs w:val="22"/>
          <w:lang w:eastAsia="en-US"/>
        </w:rPr>
        <w:t>consumo del BRP.</w:t>
      </w:r>
    </w:p>
    <w:p w14:paraId="1D5D5899" w14:textId="373FDA14" w:rsidR="000E3C8F" w:rsidRDefault="000E3C8F" w:rsidP="0059513C">
      <w:pPr>
        <w:pStyle w:val="PlainText"/>
        <w:spacing w:after="120"/>
        <w:rPr>
          <w:rFonts w:ascii="Arial" w:hAnsi="Arial" w:cs="Times New Roman"/>
          <w:sz w:val="22"/>
          <w:szCs w:val="22"/>
          <w:lang w:eastAsia="en-US"/>
        </w:rPr>
      </w:pPr>
      <w:r>
        <w:rPr>
          <w:rFonts w:ascii="Arial" w:hAnsi="Arial" w:cs="Times New Roman"/>
          <w:sz w:val="22"/>
          <w:szCs w:val="22"/>
          <w:lang w:eastAsia="en-US"/>
        </w:rPr>
        <w:t xml:space="preserve">La medida de cada unidad de programación </w:t>
      </w:r>
      <w:r w:rsidR="00AB02AE">
        <w:rPr>
          <w:rFonts w:ascii="Arial" w:hAnsi="Arial" w:cs="Times New Roman"/>
          <w:sz w:val="22"/>
          <w:szCs w:val="22"/>
          <w:lang w:eastAsia="en-US"/>
        </w:rPr>
        <w:t>y la elevación a barras de central de las med</w:t>
      </w:r>
      <w:r w:rsidR="002A3E17">
        <w:rPr>
          <w:rFonts w:ascii="Arial" w:hAnsi="Arial" w:cs="Times New Roman"/>
          <w:sz w:val="22"/>
          <w:szCs w:val="22"/>
          <w:lang w:eastAsia="en-US"/>
        </w:rPr>
        <w:t>id</w:t>
      </w:r>
      <w:r w:rsidR="00AB02AE">
        <w:rPr>
          <w:rFonts w:ascii="Arial" w:hAnsi="Arial" w:cs="Times New Roman"/>
          <w:sz w:val="22"/>
          <w:szCs w:val="22"/>
          <w:lang w:eastAsia="en-US"/>
        </w:rPr>
        <w:t xml:space="preserve">as en punto frontera </w:t>
      </w:r>
      <w:r>
        <w:rPr>
          <w:rFonts w:ascii="Arial" w:hAnsi="Arial" w:cs="Times New Roman"/>
          <w:sz w:val="22"/>
          <w:szCs w:val="22"/>
          <w:lang w:eastAsia="en-US"/>
        </w:rPr>
        <w:t xml:space="preserve">se determinará según los criterios </w:t>
      </w:r>
      <w:r w:rsidRPr="00C85275">
        <w:rPr>
          <w:rFonts w:ascii="Arial" w:hAnsi="Arial" w:cs="Times New Roman"/>
          <w:sz w:val="22"/>
          <w:szCs w:val="22"/>
          <w:lang w:eastAsia="en-US"/>
        </w:rPr>
        <w:t xml:space="preserve">y fórmulas del Anexo </w:t>
      </w:r>
      <w:r w:rsidR="00687F9C">
        <w:rPr>
          <w:rFonts w:ascii="Arial" w:hAnsi="Arial" w:cs="Times New Roman"/>
          <w:sz w:val="22"/>
          <w:szCs w:val="22"/>
          <w:lang w:eastAsia="en-US"/>
        </w:rPr>
        <w:t>II</w:t>
      </w:r>
      <w:r w:rsidRPr="00C85275">
        <w:rPr>
          <w:rFonts w:ascii="Arial" w:hAnsi="Arial" w:cs="Times New Roman"/>
          <w:sz w:val="22"/>
          <w:szCs w:val="22"/>
          <w:lang w:eastAsia="en-US"/>
        </w:rPr>
        <w:t>I</w:t>
      </w:r>
      <w:r>
        <w:rPr>
          <w:rFonts w:ascii="Arial" w:hAnsi="Arial" w:cs="Times New Roman"/>
          <w:sz w:val="22"/>
          <w:szCs w:val="22"/>
          <w:lang w:eastAsia="en-US"/>
        </w:rPr>
        <w:t>.</w:t>
      </w:r>
    </w:p>
    <w:p w14:paraId="2F33EDCE" w14:textId="10DF938A" w:rsidR="00847888" w:rsidRPr="0059513C" w:rsidRDefault="00847888" w:rsidP="0059513C">
      <w:pPr>
        <w:spacing w:after="0"/>
        <w:rPr>
          <w:sz w:val="22"/>
          <w:szCs w:val="22"/>
          <w:lang w:eastAsia="en-US"/>
        </w:rPr>
      </w:pPr>
    </w:p>
    <w:p w14:paraId="6759F33B" w14:textId="700397F3" w:rsidR="00C85275" w:rsidRDefault="00C85275" w:rsidP="005C1708">
      <w:pPr>
        <w:pStyle w:val="BEGO"/>
        <w:numPr>
          <w:ilvl w:val="1"/>
          <w:numId w:val="21"/>
        </w:numPr>
        <w:tabs>
          <w:tab w:val="left" w:pos="993"/>
        </w:tabs>
        <w:ind w:hanging="650"/>
      </w:pPr>
      <w:r>
        <w:t>Posición final</w:t>
      </w:r>
      <w:r w:rsidRPr="00E72C6F">
        <w:t xml:space="preserve"> de un BRP</w:t>
      </w:r>
      <w:r w:rsidR="0069344A">
        <w:t>.</w:t>
      </w:r>
    </w:p>
    <w:p w14:paraId="00D4FB6C" w14:textId="77777777" w:rsidR="00C85275" w:rsidRDefault="00C85275" w:rsidP="00C85275">
      <w:pPr>
        <w:spacing w:after="0"/>
        <w:rPr>
          <w:sz w:val="22"/>
          <w:szCs w:val="22"/>
          <w:lang w:eastAsia="en-US"/>
        </w:rPr>
      </w:pPr>
    </w:p>
    <w:p w14:paraId="4588056A" w14:textId="556BCA4C" w:rsidR="00F16392" w:rsidRDefault="00C85275" w:rsidP="00C85275">
      <w:pPr>
        <w:pStyle w:val="PlainText"/>
        <w:rPr>
          <w:rFonts w:ascii="Arial" w:hAnsi="Arial" w:cs="Times New Roman"/>
          <w:sz w:val="22"/>
          <w:szCs w:val="22"/>
          <w:lang w:eastAsia="en-US"/>
        </w:rPr>
      </w:pPr>
      <w:r w:rsidRPr="4180549A">
        <w:rPr>
          <w:rFonts w:ascii="Arial" w:hAnsi="Arial" w:cs="Times New Roman"/>
          <w:sz w:val="22"/>
          <w:szCs w:val="22"/>
          <w:lang w:eastAsia="en-US"/>
        </w:rPr>
        <w:t>Cada BRP tendrá dos posiciones finales para la determinación de la energía del desvío</w:t>
      </w:r>
      <w:r w:rsidR="22368210" w:rsidRPr="4180549A">
        <w:rPr>
          <w:rFonts w:ascii="Arial" w:hAnsi="Arial" w:cs="Times New Roman"/>
          <w:sz w:val="22"/>
          <w:szCs w:val="22"/>
          <w:lang w:eastAsia="en-US"/>
        </w:rPr>
        <w:t>: generación y consumo</w:t>
      </w:r>
      <w:r w:rsidR="5A90EFBF" w:rsidRPr="4180549A">
        <w:rPr>
          <w:rFonts w:ascii="Arial" w:hAnsi="Arial" w:cs="Times New Roman"/>
          <w:sz w:val="22"/>
          <w:szCs w:val="22"/>
          <w:lang w:eastAsia="en-US"/>
        </w:rPr>
        <w:t>.</w:t>
      </w:r>
    </w:p>
    <w:p w14:paraId="78371242" w14:textId="4BDBC862" w:rsidR="00F16392" w:rsidRDefault="00C85275" w:rsidP="00C85275">
      <w:pPr>
        <w:pStyle w:val="PlainText"/>
        <w:rPr>
          <w:rFonts w:ascii="Arial" w:hAnsi="Arial" w:cs="Times New Roman"/>
          <w:sz w:val="22"/>
          <w:szCs w:val="22"/>
          <w:lang w:eastAsia="en-US"/>
        </w:rPr>
      </w:pPr>
      <w:r>
        <w:rPr>
          <w:rFonts w:ascii="Arial" w:hAnsi="Arial" w:cs="Times New Roman"/>
          <w:sz w:val="22"/>
          <w:szCs w:val="22"/>
          <w:lang w:eastAsia="en-US"/>
        </w:rPr>
        <w:t xml:space="preserve">La posición final </w:t>
      </w:r>
      <w:proofErr w:type="spellStart"/>
      <w:r>
        <w:rPr>
          <w:rFonts w:ascii="Arial" w:hAnsi="Arial" w:cs="Times New Roman"/>
          <w:sz w:val="22"/>
          <w:szCs w:val="22"/>
          <w:lang w:eastAsia="en-US"/>
        </w:rPr>
        <w:t>POSFIN</w:t>
      </w:r>
      <w:r w:rsidRPr="000F11DA">
        <w:rPr>
          <w:rFonts w:ascii="Arial" w:hAnsi="Arial" w:cs="Times New Roman"/>
          <w:sz w:val="22"/>
          <w:szCs w:val="22"/>
          <w:vertAlign w:val="subscript"/>
          <w:lang w:eastAsia="en-US"/>
        </w:rPr>
        <w:t>brp</w:t>
      </w:r>
      <w:proofErr w:type="spellEnd"/>
      <w:r>
        <w:rPr>
          <w:rFonts w:ascii="Arial" w:hAnsi="Arial" w:cs="Times New Roman"/>
          <w:sz w:val="22"/>
          <w:szCs w:val="22"/>
          <w:lang w:eastAsia="en-US"/>
        </w:rPr>
        <w:t xml:space="preserve"> de un BRP </w:t>
      </w:r>
      <w:r w:rsidR="00F16392">
        <w:rPr>
          <w:rFonts w:ascii="Arial" w:hAnsi="Arial" w:cs="Times New Roman"/>
          <w:sz w:val="22"/>
          <w:szCs w:val="22"/>
          <w:lang w:eastAsia="en-US"/>
        </w:rPr>
        <w:t xml:space="preserve">es la suma de la energía programada </w:t>
      </w:r>
      <w:ins w:id="574" w:author="LIQ Elena" w:date="2021-02-18T17:48:00Z">
        <w:r w:rsidR="00E147A2">
          <w:rPr>
            <w:rFonts w:ascii="Arial" w:hAnsi="Arial" w:cs="Times New Roman"/>
            <w:sz w:val="22"/>
            <w:szCs w:val="22"/>
            <w:lang w:eastAsia="en-US"/>
          </w:rPr>
          <w:t xml:space="preserve">en </w:t>
        </w:r>
      </w:ins>
      <w:ins w:id="575" w:author="LIQ" w:date="2021-03-16T20:22:00Z">
        <w:r w:rsidR="009436BF">
          <w:rPr>
            <w:rFonts w:ascii="Arial" w:hAnsi="Arial" w:cs="Times New Roman"/>
            <w:sz w:val="22"/>
            <w:szCs w:val="22"/>
            <w:lang w:eastAsia="en-US"/>
          </w:rPr>
          <w:t>todos</w:t>
        </w:r>
      </w:ins>
      <w:ins w:id="576" w:author="LIQ Elena" w:date="2021-02-18T17:48:00Z">
        <w:r w:rsidR="00E147A2">
          <w:rPr>
            <w:rFonts w:ascii="Arial" w:hAnsi="Arial" w:cs="Times New Roman"/>
            <w:sz w:val="22"/>
            <w:szCs w:val="22"/>
            <w:lang w:eastAsia="en-US"/>
          </w:rPr>
          <w:t xml:space="preserve"> los periodos de programación</w:t>
        </w:r>
      </w:ins>
      <w:ins w:id="577" w:author="LIQ Elena" w:date="2021-02-18T17:52:00Z">
        <w:r w:rsidR="00EA70A1">
          <w:rPr>
            <w:rFonts w:ascii="Arial" w:hAnsi="Arial" w:cs="Times New Roman"/>
            <w:sz w:val="22"/>
            <w:szCs w:val="22"/>
            <w:lang w:eastAsia="en-US"/>
          </w:rPr>
          <w:t xml:space="preserve"> de</w:t>
        </w:r>
      </w:ins>
      <w:ins w:id="578" w:author="LIQ Elena" w:date="2021-02-18T17:54:00Z">
        <w:r w:rsidR="00736B03">
          <w:rPr>
            <w:rFonts w:ascii="Arial" w:hAnsi="Arial" w:cs="Times New Roman"/>
            <w:sz w:val="22"/>
            <w:szCs w:val="22"/>
            <w:lang w:eastAsia="en-US"/>
          </w:rPr>
          <w:t>ntro de</w:t>
        </w:r>
      </w:ins>
      <w:ins w:id="579" w:author="LIQ Elena" w:date="2021-02-18T17:52:00Z">
        <w:r w:rsidR="00EA70A1">
          <w:rPr>
            <w:rFonts w:ascii="Arial" w:hAnsi="Arial" w:cs="Times New Roman"/>
            <w:sz w:val="22"/>
            <w:szCs w:val="22"/>
            <w:lang w:eastAsia="en-US"/>
          </w:rPr>
          <w:t xml:space="preserve"> la hora</w:t>
        </w:r>
      </w:ins>
      <w:ins w:id="580" w:author="LIQ Elena" w:date="2021-02-18T17:48:00Z">
        <w:r w:rsidR="00E147A2">
          <w:rPr>
            <w:rFonts w:ascii="Arial" w:hAnsi="Arial" w:cs="Times New Roman"/>
            <w:sz w:val="22"/>
            <w:szCs w:val="22"/>
            <w:lang w:eastAsia="en-US"/>
          </w:rPr>
          <w:t xml:space="preserve"> </w:t>
        </w:r>
      </w:ins>
      <w:r w:rsidR="00F16392">
        <w:rPr>
          <w:rFonts w:ascii="Arial" w:hAnsi="Arial" w:cs="Times New Roman"/>
          <w:sz w:val="22"/>
          <w:szCs w:val="22"/>
          <w:lang w:eastAsia="en-US"/>
        </w:rPr>
        <w:t xml:space="preserve">de cada una de las unidades de programación que forman parte de la posición </w:t>
      </w:r>
      <w:r w:rsidR="00F16392" w:rsidRPr="00931E5B">
        <w:rPr>
          <w:rFonts w:ascii="Arial" w:hAnsi="Arial" w:cs="Times New Roman"/>
          <w:sz w:val="22"/>
          <w:szCs w:val="22"/>
          <w:lang w:eastAsia="en-US"/>
        </w:rPr>
        <w:t xml:space="preserve">final de generación </w:t>
      </w:r>
      <w:r w:rsidR="00F16392">
        <w:rPr>
          <w:rFonts w:ascii="Arial" w:hAnsi="Arial" w:cs="Times New Roman"/>
          <w:sz w:val="22"/>
          <w:szCs w:val="22"/>
          <w:lang w:eastAsia="en-US"/>
        </w:rPr>
        <w:t>o</w:t>
      </w:r>
      <w:r w:rsidR="00F16392" w:rsidRPr="00D92E1F">
        <w:rPr>
          <w:rFonts w:ascii="Arial" w:hAnsi="Arial" w:cs="Times New Roman"/>
          <w:sz w:val="22"/>
          <w:szCs w:val="22"/>
          <w:lang w:eastAsia="en-US"/>
        </w:rPr>
        <w:t xml:space="preserve"> </w:t>
      </w:r>
      <w:r w:rsidR="002A3E17">
        <w:rPr>
          <w:rFonts w:ascii="Arial" w:hAnsi="Arial" w:cs="Times New Roman"/>
          <w:sz w:val="22"/>
          <w:szCs w:val="22"/>
          <w:lang w:eastAsia="en-US"/>
        </w:rPr>
        <w:t xml:space="preserve">de </w:t>
      </w:r>
      <w:r w:rsidR="00F16392">
        <w:rPr>
          <w:rFonts w:ascii="Arial" w:hAnsi="Arial" w:cs="Times New Roman"/>
          <w:sz w:val="22"/>
          <w:szCs w:val="22"/>
          <w:lang w:eastAsia="en-US"/>
        </w:rPr>
        <w:t xml:space="preserve">consumo del BRP, en el Programa </w:t>
      </w:r>
      <w:del w:id="581" w:author="LIQ Elena" w:date="2021-02-18T17:50:00Z">
        <w:r w:rsidR="00F16392" w:rsidDel="004F48DD">
          <w:rPr>
            <w:rFonts w:ascii="Arial" w:hAnsi="Arial" w:cs="Times New Roman"/>
            <w:sz w:val="22"/>
            <w:szCs w:val="22"/>
            <w:lang w:eastAsia="en-US"/>
          </w:rPr>
          <w:delText xml:space="preserve">Horario </w:delText>
        </w:r>
      </w:del>
      <w:r w:rsidR="00F16392">
        <w:rPr>
          <w:rFonts w:ascii="Arial" w:hAnsi="Arial" w:cs="Times New Roman"/>
          <w:sz w:val="22"/>
          <w:szCs w:val="22"/>
          <w:lang w:eastAsia="en-US"/>
        </w:rPr>
        <w:t xml:space="preserve">Final </w:t>
      </w:r>
      <w:ins w:id="582" w:author="LIQ Elena" w:date="2021-02-18T17:50:00Z">
        <w:r w:rsidR="004F48DD">
          <w:rPr>
            <w:rFonts w:ascii="Arial" w:hAnsi="Arial" w:cs="Times New Roman"/>
            <w:sz w:val="22"/>
            <w:szCs w:val="22"/>
            <w:lang w:eastAsia="en-US"/>
          </w:rPr>
          <w:t xml:space="preserve">PHFC </w:t>
        </w:r>
      </w:ins>
      <w:r w:rsidR="00F16392">
        <w:rPr>
          <w:rFonts w:ascii="Arial" w:hAnsi="Arial" w:cs="Times New Roman"/>
          <w:sz w:val="22"/>
          <w:szCs w:val="22"/>
          <w:lang w:eastAsia="en-US"/>
        </w:rPr>
        <w:t>definido en el PO</w:t>
      </w:r>
      <w:r w:rsidR="007C2B74">
        <w:rPr>
          <w:rFonts w:ascii="Arial" w:hAnsi="Arial" w:cs="Times New Roman"/>
          <w:sz w:val="22"/>
          <w:szCs w:val="22"/>
          <w:lang w:eastAsia="en-US"/>
        </w:rPr>
        <w:t xml:space="preserve"> </w:t>
      </w:r>
      <w:r w:rsidR="00F16392">
        <w:rPr>
          <w:rFonts w:ascii="Arial" w:hAnsi="Arial" w:cs="Times New Roman"/>
          <w:sz w:val="22"/>
          <w:szCs w:val="22"/>
          <w:lang w:eastAsia="en-US"/>
        </w:rPr>
        <w:t>3.1</w:t>
      </w:r>
      <w:r w:rsidR="000F11DA">
        <w:rPr>
          <w:rFonts w:ascii="Arial" w:hAnsi="Arial" w:cs="Times New Roman"/>
          <w:sz w:val="22"/>
          <w:szCs w:val="22"/>
          <w:lang w:eastAsia="en-US"/>
        </w:rPr>
        <w:t>.</w:t>
      </w:r>
    </w:p>
    <w:p w14:paraId="764885D6" w14:textId="7B3DEEB5" w:rsidR="000F11DA" w:rsidRPr="006A02B7" w:rsidRDefault="000F11DA" w:rsidP="003D0106">
      <w:pPr>
        <w:tabs>
          <w:tab w:val="left" w:pos="284"/>
        </w:tabs>
        <w:spacing w:after="0"/>
        <w:jc w:val="left"/>
        <w:rPr>
          <w:rStyle w:val="Estilo11pto"/>
        </w:rPr>
      </w:pPr>
      <w:proofErr w:type="spellStart"/>
      <w:r w:rsidRPr="006A02B7">
        <w:rPr>
          <w:rStyle w:val="Estilo11pto"/>
        </w:rPr>
        <w:t>POSFIN</w:t>
      </w:r>
      <w:r w:rsidRPr="000F11DA">
        <w:rPr>
          <w:rFonts w:cs="Arial"/>
          <w:sz w:val="22"/>
          <w:szCs w:val="22"/>
          <w:vertAlign w:val="subscript"/>
        </w:rPr>
        <w:t>brp</w:t>
      </w:r>
      <w:proofErr w:type="spellEnd"/>
      <w:r w:rsidRPr="000F11DA">
        <w:rPr>
          <w:rFonts w:cs="Arial"/>
          <w:sz w:val="22"/>
          <w:szCs w:val="22"/>
          <w:vertAlign w:val="subscript"/>
        </w:rPr>
        <w:t xml:space="preserve"> </w:t>
      </w:r>
      <w:r w:rsidR="003D0106">
        <w:rPr>
          <w:rFonts w:cs="Arial"/>
          <w:sz w:val="22"/>
          <w:szCs w:val="22"/>
          <w:vertAlign w:val="subscript"/>
        </w:rPr>
        <w:tab/>
      </w:r>
      <w:r w:rsidRPr="006A02B7">
        <w:rPr>
          <w:rStyle w:val="Estilo11pto"/>
        </w:rPr>
        <w:t>= ∑</w:t>
      </w:r>
      <w:r w:rsidRPr="000F11DA">
        <w:rPr>
          <w:rFonts w:cs="Arial"/>
          <w:sz w:val="22"/>
          <w:szCs w:val="22"/>
          <w:vertAlign w:val="subscript"/>
        </w:rPr>
        <w:t>u</w:t>
      </w:r>
      <w:ins w:id="583" w:author="LIQ Elena" w:date="2021-02-18T17:53:00Z">
        <w:r w:rsidR="00423093">
          <w:rPr>
            <w:rFonts w:cs="Arial"/>
            <w:sz w:val="22"/>
            <w:szCs w:val="22"/>
            <w:vertAlign w:val="subscript"/>
          </w:rPr>
          <w:t>, q</w:t>
        </w:r>
      </w:ins>
      <w:r w:rsidRPr="006A02B7">
        <w:rPr>
          <w:rStyle w:val="Estilo11pto"/>
        </w:rPr>
        <w:t xml:space="preserve"> PHF</w:t>
      </w:r>
      <w:r w:rsidR="005B3A78" w:rsidRPr="006A02B7">
        <w:rPr>
          <w:rStyle w:val="Estilo11pto"/>
        </w:rPr>
        <w:t>C</w:t>
      </w:r>
      <w:r w:rsidRPr="006A02B7">
        <w:rPr>
          <w:rStyle w:val="Estilo11pto"/>
        </w:rPr>
        <w:t>(</w:t>
      </w:r>
      <w:proofErr w:type="spellStart"/>
      <w:r w:rsidRPr="006A02B7">
        <w:rPr>
          <w:rStyle w:val="Estilo11pto"/>
        </w:rPr>
        <w:t>u,</w:t>
      </w:r>
      <w:ins w:id="584" w:author="LIQ" w:date="2021-03-16T20:26:00Z">
        <w:r w:rsidR="00AC3CFF">
          <w:rPr>
            <w:rStyle w:val="Estilo11pto"/>
          </w:rPr>
          <w:t>q</w:t>
        </w:r>
      </w:ins>
      <w:ins w:id="585" w:author="LIQ" w:date="2021-03-16T20:25:00Z">
        <w:r w:rsidR="00AC3CFF">
          <w:rPr>
            <w:rStyle w:val="Estilo11pto"/>
          </w:rPr>
          <w:t>,</w:t>
        </w:r>
      </w:ins>
      <w:r w:rsidRPr="006A02B7">
        <w:rPr>
          <w:rStyle w:val="Estilo11pto"/>
        </w:rPr>
        <w:t>brp</w:t>
      </w:r>
      <w:proofErr w:type="spellEnd"/>
      <w:r w:rsidRPr="006A02B7">
        <w:rPr>
          <w:rStyle w:val="Estilo11pto"/>
        </w:rPr>
        <w:t>)</w:t>
      </w:r>
    </w:p>
    <w:p w14:paraId="4ECF83FA" w14:textId="7C0FC9DB" w:rsidR="00325538" w:rsidRDefault="00325538">
      <w:pPr>
        <w:spacing w:after="0"/>
        <w:ind w:left="0"/>
        <w:jc w:val="left"/>
        <w:rPr>
          <w:sz w:val="22"/>
          <w:szCs w:val="22"/>
          <w:lang w:eastAsia="en-US"/>
        </w:rPr>
      </w:pPr>
      <w:r>
        <w:rPr>
          <w:sz w:val="22"/>
          <w:szCs w:val="22"/>
          <w:lang w:eastAsia="en-US"/>
        </w:rPr>
        <w:br w:type="page"/>
      </w:r>
    </w:p>
    <w:p w14:paraId="04BFE0CE" w14:textId="77777777" w:rsidR="00881CC0" w:rsidRDefault="00881CC0" w:rsidP="00C85275">
      <w:pPr>
        <w:pStyle w:val="PlainText"/>
        <w:rPr>
          <w:rFonts w:ascii="Arial" w:hAnsi="Arial" w:cs="Times New Roman"/>
          <w:sz w:val="22"/>
          <w:szCs w:val="22"/>
          <w:lang w:eastAsia="en-US"/>
        </w:rPr>
      </w:pPr>
    </w:p>
    <w:p w14:paraId="5E5ED7F1" w14:textId="752E119B" w:rsidR="000F11DA" w:rsidRDefault="000F11DA" w:rsidP="005C1708">
      <w:pPr>
        <w:pStyle w:val="BEGO"/>
        <w:numPr>
          <w:ilvl w:val="1"/>
          <w:numId w:val="21"/>
        </w:numPr>
        <w:tabs>
          <w:tab w:val="left" w:pos="993"/>
        </w:tabs>
        <w:ind w:hanging="650"/>
      </w:pPr>
      <w:r>
        <w:t>Ajuste de</w:t>
      </w:r>
      <w:r w:rsidR="00C959B2">
        <w:t>l</w:t>
      </w:r>
      <w:r>
        <w:t xml:space="preserve"> desvío </w:t>
      </w:r>
      <w:r w:rsidR="1E0AD26F">
        <w:t xml:space="preserve">de un </w:t>
      </w:r>
      <w:r>
        <w:t>BRP</w:t>
      </w:r>
      <w:r w:rsidR="0069344A">
        <w:t>.</w:t>
      </w:r>
    </w:p>
    <w:p w14:paraId="0938AD59" w14:textId="77777777" w:rsidR="000F11DA" w:rsidRDefault="000F11DA" w:rsidP="00882F4A">
      <w:pPr>
        <w:spacing w:after="0"/>
        <w:rPr>
          <w:sz w:val="22"/>
          <w:szCs w:val="22"/>
          <w:lang w:eastAsia="en-US"/>
        </w:rPr>
      </w:pPr>
    </w:p>
    <w:p w14:paraId="13447389" w14:textId="214A3C51" w:rsidR="000F11DA" w:rsidRDefault="000F11DA" w:rsidP="00C85275">
      <w:pPr>
        <w:pStyle w:val="PlainText"/>
        <w:rPr>
          <w:rFonts w:ascii="Arial" w:hAnsi="Arial" w:cs="Times New Roman"/>
          <w:sz w:val="22"/>
          <w:szCs w:val="22"/>
          <w:lang w:eastAsia="en-US"/>
        </w:rPr>
      </w:pPr>
      <w:r w:rsidRPr="4180549A">
        <w:rPr>
          <w:rFonts w:ascii="Arial" w:hAnsi="Arial" w:cs="Times New Roman"/>
          <w:sz w:val="22"/>
          <w:szCs w:val="22"/>
          <w:lang w:eastAsia="en-US"/>
        </w:rPr>
        <w:t>El ajuste de</w:t>
      </w:r>
      <w:r w:rsidR="00C959B2">
        <w:rPr>
          <w:rFonts w:ascii="Arial" w:hAnsi="Arial" w:cs="Times New Roman"/>
          <w:sz w:val="22"/>
          <w:szCs w:val="22"/>
          <w:lang w:eastAsia="en-US"/>
        </w:rPr>
        <w:t>l</w:t>
      </w:r>
      <w:r w:rsidRPr="4180549A">
        <w:rPr>
          <w:rFonts w:ascii="Arial" w:hAnsi="Arial" w:cs="Times New Roman"/>
          <w:sz w:val="22"/>
          <w:szCs w:val="22"/>
          <w:lang w:eastAsia="en-US"/>
        </w:rPr>
        <w:t xml:space="preserve"> desvío </w:t>
      </w:r>
      <w:proofErr w:type="spellStart"/>
      <w:r w:rsidRPr="4180549A">
        <w:rPr>
          <w:rFonts w:ascii="Arial" w:hAnsi="Arial" w:cs="Arial"/>
          <w:sz w:val="22"/>
          <w:szCs w:val="22"/>
        </w:rPr>
        <w:t>AJUDSV</w:t>
      </w:r>
      <w:r w:rsidRPr="4180549A">
        <w:rPr>
          <w:rFonts w:ascii="Arial" w:hAnsi="Arial" w:cs="Arial"/>
          <w:sz w:val="22"/>
          <w:szCs w:val="22"/>
          <w:vertAlign w:val="subscript"/>
        </w:rPr>
        <w:t>brp</w:t>
      </w:r>
      <w:proofErr w:type="spellEnd"/>
      <w:r w:rsidRPr="4180549A">
        <w:rPr>
          <w:rFonts w:ascii="Arial" w:hAnsi="Arial" w:cs="Arial"/>
          <w:sz w:val="22"/>
          <w:szCs w:val="22"/>
          <w:lang w:eastAsia="en-US"/>
        </w:rPr>
        <w:t xml:space="preserve"> es la suma de las energías de balance</w:t>
      </w:r>
      <w:r w:rsidR="002A3E17" w:rsidRPr="4180549A">
        <w:rPr>
          <w:rFonts w:ascii="Arial" w:hAnsi="Arial" w:cs="Arial"/>
          <w:sz w:val="22"/>
          <w:szCs w:val="22"/>
          <w:lang w:eastAsia="en-US"/>
        </w:rPr>
        <w:t xml:space="preserve"> (EB) </w:t>
      </w:r>
      <w:r w:rsidRPr="4180549A">
        <w:rPr>
          <w:rFonts w:ascii="Arial" w:hAnsi="Arial" w:cs="Arial"/>
          <w:sz w:val="22"/>
          <w:szCs w:val="22"/>
          <w:lang w:eastAsia="en-US"/>
        </w:rPr>
        <w:t xml:space="preserve">de las unidades de programación </w:t>
      </w:r>
      <w:r w:rsidR="00185CF3" w:rsidRPr="4180549A">
        <w:rPr>
          <w:rFonts w:ascii="Arial" w:hAnsi="Arial" w:cs="Arial"/>
          <w:sz w:val="22"/>
          <w:szCs w:val="22"/>
          <w:lang w:eastAsia="en-US"/>
        </w:rPr>
        <w:t xml:space="preserve">y zonas de regulación </w:t>
      </w:r>
      <w:r w:rsidRPr="4180549A">
        <w:rPr>
          <w:rFonts w:ascii="Arial" w:hAnsi="Arial" w:cs="Arial"/>
          <w:sz w:val="22"/>
          <w:szCs w:val="22"/>
          <w:lang w:eastAsia="en-US"/>
        </w:rPr>
        <w:t xml:space="preserve">asignadas </w:t>
      </w:r>
      <w:ins w:id="586" w:author="LIQ Elena" w:date="2021-02-18T17:57:00Z">
        <w:r w:rsidR="00D161B9">
          <w:rPr>
            <w:rFonts w:ascii="Arial" w:hAnsi="Arial" w:cs="Times New Roman"/>
            <w:sz w:val="22"/>
            <w:szCs w:val="22"/>
            <w:lang w:eastAsia="en-US"/>
          </w:rPr>
          <w:t xml:space="preserve">en </w:t>
        </w:r>
      </w:ins>
      <w:ins w:id="587" w:author="LIQ" w:date="2021-03-16T20:24:00Z">
        <w:r w:rsidR="008B5F0C">
          <w:rPr>
            <w:rFonts w:ascii="Arial" w:hAnsi="Arial" w:cs="Times New Roman"/>
            <w:sz w:val="22"/>
            <w:szCs w:val="22"/>
            <w:lang w:eastAsia="en-US"/>
          </w:rPr>
          <w:t xml:space="preserve">todos </w:t>
        </w:r>
      </w:ins>
      <w:ins w:id="588" w:author="LIQ Elena" w:date="2021-02-18T17:57:00Z">
        <w:r w:rsidR="00D161B9">
          <w:rPr>
            <w:rFonts w:ascii="Arial" w:hAnsi="Arial" w:cs="Times New Roman"/>
            <w:sz w:val="22"/>
            <w:szCs w:val="22"/>
            <w:lang w:eastAsia="en-US"/>
          </w:rPr>
          <w:t xml:space="preserve">los periodos de programación dentro de la hora </w:t>
        </w:r>
      </w:ins>
      <w:r w:rsidRPr="4180549A">
        <w:rPr>
          <w:rFonts w:ascii="Arial" w:hAnsi="Arial" w:cs="Arial"/>
          <w:sz w:val="22"/>
          <w:szCs w:val="22"/>
          <w:lang w:eastAsia="en-US"/>
        </w:rPr>
        <w:t>a la posición final de generación o consumo de cada</w:t>
      </w:r>
      <w:r w:rsidR="00C85275" w:rsidRPr="4180549A">
        <w:rPr>
          <w:rFonts w:ascii="Arial" w:hAnsi="Arial" w:cs="Times New Roman"/>
          <w:sz w:val="22"/>
          <w:szCs w:val="22"/>
          <w:lang w:eastAsia="en-US"/>
        </w:rPr>
        <w:t xml:space="preserve"> BRP</w:t>
      </w:r>
      <w:r w:rsidR="00E80E25" w:rsidRPr="4180549A">
        <w:rPr>
          <w:rFonts w:ascii="Arial" w:hAnsi="Arial" w:cs="Times New Roman"/>
          <w:sz w:val="22"/>
          <w:szCs w:val="22"/>
          <w:lang w:eastAsia="en-US"/>
        </w:rPr>
        <w:t xml:space="preserve"> y de la suma </w:t>
      </w:r>
      <w:r w:rsidR="002A3E17" w:rsidRPr="4180549A">
        <w:rPr>
          <w:rFonts w:ascii="Arial" w:hAnsi="Arial" w:cs="Times New Roman"/>
          <w:sz w:val="22"/>
          <w:szCs w:val="22"/>
          <w:lang w:eastAsia="en-US"/>
        </w:rPr>
        <w:t xml:space="preserve">de la energía </w:t>
      </w:r>
      <w:r w:rsidR="00E80E25" w:rsidRPr="4180549A">
        <w:rPr>
          <w:rFonts w:ascii="Arial" w:hAnsi="Arial" w:cs="Times New Roman"/>
          <w:sz w:val="22"/>
          <w:szCs w:val="22"/>
          <w:lang w:eastAsia="en-US"/>
        </w:rPr>
        <w:t xml:space="preserve">asignada </w:t>
      </w:r>
      <w:ins w:id="589" w:author="LIQ Elena" w:date="2021-02-18T18:01:00Z">
        <w:r w:rsidR="00C36D8B">
          <w:rPr>
            <w:rFonts w:ascii="Arial" w:hAnsi="Arial" w:cs="Times New Roman"/>
            <w:sz w:val="22"/>
            <w:szCs w:val="22"/>
            <w:lang w:eastAsia="en-US"/>
          </w:rPr>
          <w:t xml:space="preserve">en </w:t>
        </w:r>
      </w:ins>
      <w:ins w:id="590" w:author="LIQ" w:date="2021-03-16T20:24:00Z">
        <w:r w:rsidR="00014383">
          <w:rPr>
            <w:rFonts w:ascii="Arial" w:hAnsi="Arial" w:cs="Times New Roman"/>
            <w:sz w:val="22"/>
            <w:szCs w:val="22"/>
            <w:lang w:eastAsia="en-US"/>
          </w:rPr>
          <w:t>todos</w:t>
        </w:r>
      </w:ins>
      <w:ins w:id="591" w:author="LIQ Elena" w:date="2021-02-18T18:01:00Z">
        <w:r w:rsidR="00C36D8B">
          <w:rPr>
            <w:rFonts w:ascii="Arial" w:hAnsi="Arial" w:cs="Times New Roman"/>
            <w:sz w:val="22"/>
            <w:szCs w:val="22"/>
            <w:lang w:eastAsia="en-US"/>
          </w:rPr>
          <w:t xml:space="preserve"> los periodos de programación dentro de la hora </w:t>
        </w:r>
      </w:ins>
      <w:r w:rsidR="00E80E25" w:rsidRPr="4180549A">
        <w:rPr>
          <w:rFonts w:ascii="Arial" w:hAnsi="Arial" w:cs="Times New Roman"/>
          <w:sz w:val="22"/>
          <w:szCs w:val="22"/>
          <w:lang w:eastAsia="en-US"/>
        </w:rPr>
        <w:t>por el operador del sistema a las unidades de programación del BRP por restricciones técnicas en tiempo real</w:t>
      </w:r>
      <w:r w:rsidR="002A3E17" w:rsidRPr="4180549A">
        <w:rPr>
          <w:rFonts w:ascii="Arial" w:hAnsi="Arial" w:cs="Times New Roman"/>
          <w:sz w:val="22"/>
          <w:szCs w:val="22"/>
          <w:lang w:eastAsia="en-US"/>
        </w:rPr>
        <w:t xml:space="preserve"> (ERTR)</w:t>
      </w:r>
      <w:r w:rsidR="6FBBA150" w:rsidRPr="4180549A">
        <w:rPr>
          <w:rFonts w:ascii="Arial" w:hAnsi="Arial" w:cs="Times New Roman"/>
          <w:sz w:val="22"/>
          <w:szCs w:val="22"/>
          <w:lang w:eastAsia="en-US"/>
        </w:rPr>
        <w:t xml:space="preserve"> </w:t>
      </w:r>
      <w:r w:rsidR="6FBBA150" w:rsidRPr="4180549A">
        <w:rPr>
          <w:rFonts w:ascii="Arial" w:hAnsi="Arial" w:cs="Arial"/>
          <w:sz w:val="22"/>
          <w:szCs w:val="22"/>
          <w:lang w:eastAsia="en-US"/>
        </w:rPr>
        <w:t>asignadas a la posición final de generación o consumo de cada</w:t>
      </w:r>
      <w:r w:rsidR="6FBBA150" w:rsidRPr="4180549A">
        <w:rPr>
          <w:rFonts w:ascii="Arial" w:hAnsi="Arial" w:cs="Times New Roman"/>
          <w:sz w:val="22"/>
          <w:szCs w:val="22"/>
          <w:lang w:eastAsia="en-US"/>
        </w:rPr>
        <w:t xml:space="preserve"> BRP</w:t>
      </w:r>
      <w:r w:rsidR="00E80E25" w:rsidRPr="4180549A">
        <w:rPr>
          <w:rFonts w:ascii="Arial" w:hAnsi="Arial" w:cs="Times New Roman"/>
          <w:sz w:val="22"/>
          <w:szCs w:val="22"/>
          <w:lang w:eastAsia="en-US"/>
        </w:rPr>
        <w:t>.</w:t>
      </w:r>
      <w:r w:rsidRPr="4180549A">
        <w:rPr>
          <w:rFonts w:ascii="Arial" w:hAnsi="Arial" w:cs="Times New Roman"/>
          <w:sz w:val="22"/>
          <w:szCs w:val="22"/>
          <w:lang w:eastAsia="en-US"/>
        </w:rPr>
        <w:t xml:space="preserve">  La energía reducida a unidades de programación de consumidores por órdenes de interrumpibilidad </w:t>
      </w:r>
      <w:r w:rsidR="002A3E17" w:rsidRPr="4180549A">
        <w:rPr>
          <w:rFonts w:ascii="Arial" w:hAnsi="Arial" w:cs="Times New Roman"/>
          <w:sz w:val="22"/>
          <w:szCs w:val="22"/>
          <w:lang w:eastAsia="en-US"/>
        </w:rPr>
        <w:t xml:space="preserve">(ERSINT) </w:t>
      </w:r>
      <w:r w:rsidRPr="4180549A">
        <w:rPr>
          <w:rFonts w:ascii="Arial" w:hAnsi="Arial" w:cs="Times New Roman"/>
          <w:sz w:val="22"/>
          <w:szCs w:val="22"/>
          <w:lang w:eastAsia="en-US"/>
        </w:rPr>
        <w:t>será también considerada en el cálculo del ajuste del desvío.</w:t>
      </w:r>
    </w:p>
    <w:p w14:paraId="24584C28" w14:textId="0D0F3937" w:rsidR="00E80E25" w:rsidRPr="006A02B7" w:rsidRDefault="00E80E25" w:rsidP="003D0106">
      <w:pPr>
        <w:tabs>
          <w:tab w:val="left" w:pos="176"/>
        </w:tabs>
        <w:spacing w:after="0"/>
        <w:rPr>
          <w:rStyle w:val="Estilo11pto"/>
        </w:rPr>
      </w:pPr>
      <w:proofErr w:type="spellStart"/>
      <w:r w:rsidRPr="006A02B7">
        <w:rPr>
          <w:rStyle w:val="Estilo11pto"/>
        </w:rPr>
        <w:t>AJUDSV</w:t>
      </w:r>
      <w:r w:rsidRPr="005B3A78">
        <w:rPr>
          <w:rFonts w:cs="Arial"/>
          <w:sz w:val="22"/>
          <w:szCs w:val="22"/>
          <w:vertAlign w:val="subscript"/>
        </w:rPr>
        <w:t>brp</w:t>
      </w:r>
      <w:proofErr w:type="spellEnd"/>
      <w:r w:rsidRPr="005B3A78">
        <w:rPr>
          <w:rFonts w:cs="Arial"/>
          <w:sz w:val="22"/>
          <w:szCs w:val="22"/>
          <w:vertAlign w:val="subscript"/>
        </w:rPr>
        <w:t xml:space="preserve"> </w:t>
      </w:r>
      <w:r w:rsidRPr="006A02B7">
        <w:rPr>
          <w:rStyle w:val="Estilo11pto"/>
        </w:rPr>
        <w:t>= ∑</w:t>
      </w:r>
      <w:proofErr w:type="spellStart"/>
      <w:r w:rsidRPr="005B3A78">
        <w:rPr>
          <w:rFonts w:cs="Arial"/>
          <w:sz w:val="22"/>
          <w:szCs w:val="22"/>
          <w:vertAlign w:val="subscript"/>
        </w:rPr>
        <w:t>u</w:t>
      </w:r>
      <w:ins w:id="592" w:author="LIQ" w:date="2021-03-16T20:25:00Z">
        <w:r w:rsidR="00800557">
          <w:rPr>
            <w:rFonts w:cs="Arial"/>
            <w:sz w:val="22"/>
            <w:szCs w:val="22"/>
            <w:vertAlign w:val="subscript"/>
          </w:rPr>
          <w:t>,q</w:t>
        </w:r>
      </w:ins>
      <w:proofErr w:type="spellEnd"/>
      <w:r w:rsidRPr="006A02B7">
        <w:rPr>
          <w:rStyle w:val="Estilo11pto"/>
        </w:rPr>
        <w:t xml:space="preserve"> EB(</w:t>
      </w:r>
      <w:proofErr w:type="spellStart"/>
      <w:r w:rsidRPr="006A02B7">
        <w:rPr>
          <w:rStyle w:val="Estilo11pto"/>
        </w:rPr>
        <w:t>u,</w:t>
      </w:r>
      <w:ins w:id="593" w:author="LIQ" w:date="2021-03-16T20:25:00Z">
        <w:r w:rsidR="00800557">
          <w:rPr>
            <w:rStyle w:val="Estilo11pto"/>
          </w:rPr>
          <w:t>q</w:t>
        </w:r>
        <w:proofErr w:type="spellEnd"/>
        <w:r w:rsidR="00800557">
          <w:rPr>
            <w:rStyle w:val="Estilo11pto"/>
          </w:rPr>
          <w:t xml:space="preserve">, </w:t>
        </w:r>
      </w:ins>
      <w:proofErr w:type="spellStart"/>
      <w:r w:rsidRPr="006A02B7">
        <w:rPr>
          <w:rStyle w:val="Estilo11pto"/>
        </w:rPr>
        <w:t>brp</w:t>
      </w:r>
      <w:proofErr w:type="spellEnd"/>
      <w:r w:rsidRPr="006A02B7">
        <w:rPr>
          <w:rStyle w:val="Estilo11pto"/>
        </w:rPr>
        <w:t>) + ∑</w:t>
      </w:r>
      <w:proofErr w:type="spellStart"/>
      <w:r w:rsidRPr="005B3A78">
        <w:rPr>
          <w:rFonts w:cs="Arial"/>
          <w:sz w:val="22"/>
          <w:szCs w:val="22"/>
          <w:vertAlign w:val="subscript"/>
        </w:rPr>
        <w:t>z</w:t>
      </w:r>
      <w:ins w:id="594" w:author="LIQ" w:date="2021-03-16T20:25:00Z">
        <w:r w:rsidR="00800557">
          <w:rPr>
            <w:rFonts w:cs="Arial"/>
            <w:sz w:val="22"/>
            <w:szCs w:val="22"/>
            <w:vertAlign w:val="subscript"/>
          </w:rPr>
          <w:t>,q</w:t>
        </w:r>
      </w:ins>
      <w:proofErr w:type="spellEnd"/>
      <w:r w:rsidRPr="006A02B7">
        <w:rPr>
          <w:rStyle w:val="Estilo11pto"/>
        </w:rPr>
        <w:t xml:space="preserve"> EB(</w:t>
      </w:r>
      <w:proofErr w:type="spellStart"/>
      <w:r w:rsidRPr="006A02B7">
        <w:rPr>
          <w:rStyle w:val="Estilo11pto"/>
        </w:rPr>
        <w:t>z,</w:t>
      </w:r>
      <w:ins w:id="595" w:author="LIQ" w:date="2021-03-16T20:25:00Z">
        <w:r w:rsidR="00800557">
          <w:rPr>
            <w:rStyle w:val="Estilo11pto"/>
          </w:rPr>
          <w:t>q</w:t>
        </w:r>
        <w:proofErr w:type="spellEnd"/>
        <w:r w:rsidR="00800557">
          <w:rPr>
            <w:rStyle w:val="Estilo11pto"/>
          </w:rPr>
          <w:t xml:space="preserve">, </w:t>
        </w:r>
      </w:ins>
      <w:proofErr w:type="spellStart"/>
      <w:r w:rsidRPr="006A02B7">
        <w:rPr>
          <w:rStyle w:val="Estilo11pto"/>
        </w:rPr>
        <w:t>brp</w:t>
      </w:r>
      <w:proofErr w:type="spellEnd"/>
      <w:r w:rsidRPr="006A02B7">
        <w:rPr>
          <w:rStyle w:val="Estilo11pto"/>
        </w:rPr>
        <w:t>) + ∑</w:t>
      </w:r>
      <w:proofErr w:type="spellStart"/>
      <w:r w:rsidRPr="005B3A78">
        <w:rPr>
          <w:rFonts w:cs="Arial"/>
          <w:sz w:val="22"/>
          <w:szCs w:val="22"/>
          <w:vertAlign w:val="subscript"/>
        </w:rPr>
        <w:t>u</w:t>
      </w:r>
      <w:ins w:id="596" w:author="LIQ" w:date="2021-03-16T20:25:00Z">
        <w:r w:rsidR="00800557">
          <w:rPr>
            <w:rFonts w:cs="Arial"/>
            <w:sz w:val="22"/>
            <w:szCs w:val="22"/>
            <w:vertAlign w:val="subscript"/>
          </w:rPr>
          <w:t>,q</w:t>
        </w:r>
      </w:ins>
      <w:proofErr w:type="spellEnd"/>
      <w:r w:rsidRPr="006A02B7">
        <w:rPr>
          <w:rStyle w:val="Estilo11pto"/>
        </w:rPr>
        <w:t xml:space="preserve"> ERTR(</w:t>
      </w:r>
      <w:proofErr w:type="spellStart"/>
      <w:r w:rsidRPr="006A02B7">
        <w:rPr>
          <w:rStyle w:val="Estilo11pto"/>
        </w:rPr>
        <w:t>u,</w:t>
      </w:r>
      <w:ins w:id="597" w:author="LIQ" w:date="2021-03-16T20:25:00Z">
        <w:r w:rsidR="00800557">
          <w:rPr>
            <w:rStyle w:val="Estilo11pto"/>
          </w:rPr>
          <w:t>q</w:t>
        </w:r>
        <w:proofErr w:type="spellEnd"/>
        <w:r w:rsidR="00800557">
          <w:rPr>
            <w:rStyle w:val="Estilo11pto"/>
          </w:rPr>
          <w:t xml:space="preserve">, </w:t>
        </w:r>
      </w:ins>
      <w:proofErr w:type="spellStart"/>
      <w:r w:rsidRPr="006A02B7">
        <w:rPr>
          <w:rStyle w:val="Estilo11pto"/>
        </w:rPr>
        <w:t>brp</w:t>
      </w:r>
      <w:proofErr w:type="spellEnd"/>
      <w:r w:rsidRPr="006A02B7">
        <w:rPr>
          <w:rStyle w:val="Estilo11pto"/>
        </w:rPr>
        <w:t>) + ∑</w:t>
      </w:r>
      <w:r w:rsidRPr="005B3A78">
        <w:rPr>
          <w:rFonts w:cs="Arial"/>
          <w:sz w:val="22"/>
          <w:szCs w:val="22"/>
          <w:vertAlign w:val="subscript"/>
        </w:rPr>
        <w:t>u</w:t>
      </w:r>
      <w:r w:rsidRPr="006A02B7">
        <w:rPr>
          <w:rStyle w:val="Estilo11pto"/>
        </w:rPr>
        <w:t xml:space="preserve"> ERSINT(</w:t>
      </w:r>
      <w:proofErr w:type="spellStart"/>
      <w:r w:rsidRPr="006A02B7">
        <w:rPr>
          <w:rStyle w:val="Estilo11pto"/>
        </w:rPr>
        <w:t>u,brp</w:t>
      </w:r>
      <w:proofErr w:type="spellEnd"/>
      <w:r w:rsidRPr="006A02B7">
        <w:rPr>
          <w:rStyle w:val="Estilo11pto"/>
        </w:rPr>
        <w:t>)</w:t>
      </w:r>
    </w:p>
    <w:p w14:paraId="5C64DBFC" w14:textId="77777777" w:rsidR="00E80E25" w:rsidRDefault="00E80E25" w:rsidP="00C85275">
      <w:pPr>
        <w:pStyle w:val="PlainText"/>
        <w:rPr>
          <w:rFonts w:ascii="Arial" w:hAnsi="Arial" w:cs="Times New Roman"/>
          <w:sz w:val="22"/>
          <w:szCs w:val="22"/>
          <w:lang w:eastAsia="en-US"/>
        </w:rPr>
      </w:pPr>
    </w:p>
    <w:p w14:paraId="7F259462" w14:textId="6988BCE3" w:rsidR="00593CC6" w:rsidRDefault="00690C10" w:rsidP="005C1708">
      <w:pPr>
        <w:pStyle w:val="BEGO"/>
        <w:numPr>
          <w:ilvl w:val="0"/>
          <w:numId w:val="21"/>
        </w:numPr>
        <w:ind w:left="426" w:hanging="284"/>
      </w:pPr>
      <w:r w:rsidRPr="00690C10">
        <w:t>Precios de los desvíos</w:t>
      </w:r>
      <w:r w:rsidR="0069344A">
        <w:t>.</w:t>
      </w:r>
    </w:p>
    <w:p w14:paraId="3FED9426" w14:textId="340ED9A1" w:rsidR="00593CC6" w:rsidRPr="00593CC6" w:rsidRDefault="00706E2F" w:rsidP="4180549A">
      <w:pPr>
        <w:suppressAutoHyphens/>
        <w:spacing w:before="240" w:after="120"/>
        <w:rPr>
          <w:rFonts w:cs="Arial"/>
          <w:sz w:val="22"/>
          <w:szCs w:val="22"/>
        </w:rPr>
      </w:pPr>
      <w:r w:rsidRPr="0C9AD51D">
        <w:rPr>
          <w:rFonts w:cs="Arial"/>
          <w:sz w:val="22"/>
          <w:szCs w:val="22"/>
        </w:rPr>
        <w:t xml:space="preserve">El precio del desvío será un precio dual. </w:t>
      </w:r>
      <w:r w:rsidR="00593CC6" w:rsidRPr="0C9AD51D">
        <w:rPr>
          <w:rFonts w:cs="Arial"/>
          <w:sz w:val="22"/>
          <w:szCs w:val="22"/>
        </w:rPr>
        <w:t xml:space="preserve">A efectos de </w:t>
      </w:r>
      <w:r w:rsidRPr="0C9AD51D">
        <w:rPr>
          <w:rFonts w:cs="Arial"/>
          <w:sz w:val="22"/>
          <w:szCs w:val="22"/>
        </w:rPr>
        <w:t xml:space="preserve">determinar el precio del desvío </w:t>
      </w:r>
      <w:r w:rsidR="00593CC6" w:rsidRPr="0C9AD51D">
        <w:rPr>
          <w:rFonts w:cs="Arial"/>
          <w:sz w:val="22"/>
          <w:szCs w:val="22"/>
        </w:rPr>
        <w:t>se calculará el saldo neto horario SNSB de las energías a subir y a bajar asignadas</w:t>
      </w:r>
      <w:r w:rsidR="0EA1E090" w:rsidRPr="0C9AD51D">
        <w:rPr>
          <w:rFonts w:cs="Arial"/>
          <w:sz w:val="22"/>
          <w:szCs w:val="22"/>
        </w:rPr>
        <w:t xml:space="preserve"> </w:t>
      </w:r>
      <w:r w:rsidR="0EA1E090" w:rsidRPr="001F3547">
        <w:rPr>
          <w:rFonts w:eastAsia="Arial" w:cs="Arial"/>
          <w:sz w:val="22"/>
          <w:szCs w:val="22"/>
        </w:rPr>
        <w:t>descontando la energía de balance activada para necesidades de balance de otros TSO:</w:t>
      </w:r>
    </w:p>
    <w:p w14:paraId="1859465B" w14:textId="77777777" w:rsidR="00593CC6" w:rsidRPr="00593CC6" w:rsidRDefault="00593CC6" w:rsidP="00593CC6">
      <w:pPr>
        <w:pStyle w:val="ListParagraph"/>
        <w:numPr>
          <w:ilvl w:val="0"/>
          <w:numId w:val="16"/>
        </w:numPr>
        <w:suppressAutoHyphens/>
        <w:spacing w:before="240"/>
        <w:rPr>
          <w:rFonts w:cs="Arial"/>
          <w:szCs w:val="22"/>
        </w:rPr>
      </w:pPr>
      <w:r w:rsidRPr="00593CC6">
        <w:rPr>
          <w:rFonts w:cs="Arial"/>
          <w:szCs w:val="22"/>
        </w:rPr>
        <w:t xml:space="preserve">por la activación de ofertas a BSP internos de energía de balance RR. </w:t>
      </w:r>
    </w:p>
    <w:p w14:paraId="33ECCEA7" w14:textId="77777777" w:rsidR="00593CC6" w:rsidRPr="00593CC6" w:rsidRDefault="00593CC6" w:rsidP="00593CC6">
      <w:pPr>
        <w:pStyle w:val="ListParagraph"/>
        <w:numPr>
          <w:ilvl w:val="0"/>
          <w:numId w:val="16"/>
        </w:numPr>
        <w:suppressAutoHyphens/>
        <w:spacing w:before="240"/>
        <w:rPr>
          <w:rFonts w:cs="Arial"/>
          <w:szCs w:val="22"/>
        </w:rPr>
      </w:pPr>
      <w:r w:rsidRPr="00593CC6">
        <w:rPr>
          <w:rFonts w:cs="Arial"/>
          <w:szCs w:val="22"/>
        </w:rPr>
        <w:t xml:space="preserve">por regulación terciaria.  </w:t>
      </w:r>
    </w:p>
    <w:p w14:paraId="1EC09BFC" w14:textId="77777777" w:rsidR="00593CC6" w:rsidRPr="00593CC6" w:rsidRDefault="00593CC6" w:rsidP="00593CC6">
      <w:pPr>
        <w:pStyle w:val="ListParagraph"/>
        <w:numPr>
          <w:ilvl w:val="0"/>
          <w:numId w:val="16"/>
        </w:numPr>
        <w:suppressAutoHyphens/>
        <w:spacing w:before="240"/>
        <w:rPr>
          <w:rFonts w:cs="Arial"/>
          <w:szCs w:val="22"/>
        </w:rPr>
      </w:pPr>
      <w:r w:rsidRPr="00593CC6">
        <w:rPr>
          <w:rFonts w:cs="Arial"/>
          <w:szCs w:val="22"/>
        </w:rPr>
        <w:t xml:space="preserve">por regulación secundaria. </w:t>
      </w:r>
    </w:p>
    <w:p w14:paraId="4A774336" w14:textId="5681C89F" w:rsidR="00593CC6" w:rsidRDefault="00593CC6" w:rsidP="4180549A">
      <w:pPr>
        <w:pStyle w:val="ListParagraph"/>
        <w:numPr>
          <w:ilvl w:val="0"/>
          <w:numId w:val="16"/>
        </w:numPr>
        <w:spacing w:before="240"/>
        <w:rPr>
          <w:rFonts w:cs="Arial"/>
        </w:rPr>
      </w:pPr>
      <w:r w:rsidRPr="4180549A">
        <w:rPr>
          <w:rFonts w:cs="Arial"/>
        </w:rPr>
        <w:t>por intercambios transfronterizos por energía RR</w:t>
      </w:r>
      <w:r w:rsidR="001F3547">
        <w:rPr>
          <w:rFonts w:cs="Arial"/>
        </w:rPr>
        <w:t>.</w:t>
      </w:r>
    </w:p>
    <w:p w14:paraId="798165A5" w14:textId="0F82E101" w:rsidR="00593CC6" w:rsidRDefault="770A01EA" w:rsidP="001F3547">
      <w:pPr>
        <w:pStyle w:val="ListParagraph"/>
        <w:numPr>
          <w:ilvl w:val="0"/>
          <w:numId w:val="16"/>
        </w:numPr>
        <w:spacing w:before="240"/>
        <w:rPr>
          <w:rFonts w:cs="Arial"/>
          <w:szCs w:val="22"/>
        </w:rPr>
      </w:pPr>
      <w:r w:rsidRPr="4180549A">
        <w:rPr>
          <w:rFonts w:cs="Arial"/>
        </w:rPr>
        <w:t>por</w:t>
      </w:r>
      <w:r w:rsidR="00593CC6" w:rsidRPr="4180549A">
        <w:rPr>
          <w:rFonts w:cs="Arial"/>
        </w:rPr>
        <w:t xml:space="preserve"> </w:t>
      </w:r>
      <w:r w:rsidRPr="4180549A">
        <w:rPr>
          <w:rFonts w:cs="Arial"/>
        </w:rPr>
        <w:t xml:space="preserve">intercambios transfronterizos </w:t>
      </w:r>
      <w:r w:rsidR="00593CC6" w:rsidRPr="4180549A">
        <w:rPr>
          <w:rFonts w:cs="Arial"/>
        </w:rPr>
        <w:t>del proceso de compensación de desequilibrios (IN).</w:t>
      </w:r>
      <w:r w:rsidR="00593CC6" w:rsidRPr="001F3547">
        <w:rPr>
          <w:rFonts w:cs="Arial"/>
        </w:rPr>
        <w:t xml:space="preserve"> </w:t>
      </w:r>
    </w:p>
    <w:p w14:paraId="1CCAD936" w14:textId="77777777" w:rsidR="00332BF7" w:rsidRPr="00593CC6" w:rsidRDefault="00332BF7" w:rsidP="00593CC6">
      <w:pPr>
        <w:pStyle w:val="ListParagraph"/>
        <w:suppressAutoHyphens/>
        <w:spacing w:before="240"/>
        <w:ind w:left="862"/>
        <w:rPr>
          <w:rFonts w:cs="Arial"/>
          <w:szCs w:val="22"/>
        </w:rPr>
      </w:pPr>
    </w:p>
    <w:p w14:paraId="7425745B" w14:textId="7303ED5C" w:rsidR="00593CC6" w:rsidRPr="006A02B7" w:rsidRDefault="00593CC6" w:rsidP="003D0106">
      <w:pPr>
        <w:ind w:left="993" w:hanging="851"/>
        <w:rPr>
          <w:rStyle w:val="Estilo11pto"/>
        </w:rPr>
      </w:pPr>
      <w:r w:rsidRPr="0C9AD51D">
        <w:rPr>
          <w:rStyle w:val="Estilo11pto"/>
        </w:rPr>
        <w:t>SNSB</w:t>
      </w:r>
      <w:r w:rsidR="003D0106">
        <w:rPr>
          <w:rStyle w:val="Estilo11pto"/>
        </w:rPr>
        <w:t xml:space="preserve"> </w:t>
      </w:r>
      <w:r w:rsidRPr="0C9AD51D">
        <w:rPr>
          <w:rStyle w:val="Estilo11pto"/>
        </w:rPr>
        <w:t>= ∑</w:t>
      </w:r>
      <w:r w:rsidRPr="0C9AD51D">
        <w:rPr>
          <w:rFonts w:cs="Arial"/>
          <w:sz w:val="22"/>
          <w:szCs w:val="22"/>
          <w:vertAlign w:val="subscript"/>
        </w:rPr>
        <w:t xml:space="preserve">u, </w:t>
      </w:r>
      <w:r w:rsidRPr="0C9AD51D">
        <w:rPr>
          <w:rStyle w:val="Estilo11pto"/>
        </w:rPr>
        <w:t>(∑</w:t>
      </w:r>
      <w:r w:rsidRPr="0C9AD51D">
        <w:rPr>
          <w:rFonts w:cs="Arial"/>
          <w:sz w:val="22"/>
          <w:szCs w:val="22"/>
          <w:vertAlign w:val="subscript"/>
        </w:rPr>
        <w:t>q</w:t>
      </w:r>
      <w:ins w:id="598" w:author="LIQ" w:date="2021-03-24T16:55:00Z">
        <w:r w:rsidR="000E518C">
          <w:rPr>
            <w:rFonts w:cs="Arial"/>
            <w:sz w:val="22"/>
            <w:szCs w:val="22"/>
            <w:vertAlign w:val="subscript"/>
          </w:rPr>
          <w:t xml:space="preserve"> </w:t>
        </w:r>
      </w:ins>
      <w:proofErr w:type="spellStart"/>
      <w:r w:rsidRPr="0C9AD51D">
        <w:rPr>
          <w:rStyle w:val="Estilo11pto"/>
        </w:rPr>
        <w:t>ERRS</w:t>
      </w:r>
      <w:r w:rsidRPr="0C9AD51D">
        <w:rPr>
          <w:rStyle w:val="EstilosubindicePARAPROCEDCar"/>
          <w:rFonts w:cs="Arial"/>
          <w:sz w:val="22"/>
          <w:szCs w:val="22"/>
        </w:rPr>
        <w:t>u</w:t>
      </w:r>
      <w:proofErr w:type="spellEnd"/>
      <w:r w:rsidRPr="0C9AD51D">
        <w:rPr>
          <w:rStyle w:val="Estilo11pto"/>
        </w:rPr>
        <w:t xml:space="preserve"> + ∑</w:t>
      </w:r>
      <w:r w:rsidRPr="0C9AD51D">
        <w:rPr>
          <w:rFonts w:cs="Arial"/>
          <w:sz w:val="22"/>
          <w:szCs w:val="22"/>
          <w:vertAlign w:val="subscript"/>
        </w:rPr>
        <w:t>q</w:t>
      </w:r>
      <w:ins w:id="599" w:author="LIQ" w:date="2021-03-24T16:55:00Z">
        <w:r w:rsidR="000E518C">
          <w:rPr>
            <w:rFonts w:cs="Arial"/>
            <w:sz w:val="22"/>
            <w:szCs w:val="22"/>
            <w:vertAlign w:val="subscript"/>
          </w:rPr>
          <w:t xml:space="preserve"> </w:t>
        </w:r>
      </w:ins>
      <w:proofErr w:type="spellStart"/>
      <w:r w:rsidRPr="0C9AD51D">
        <w:rPr>
          <w:rStyle w:val="Estilo11pto"/>
        </w:rPr>
        <w:t>ERRB</w:t>
      </w:r>
      <w:r w:rsidRPr="0C9AD51D">
        <w:rPr>
          <w:rStyle w:val="EstilosubindicePARAPROCEDCar"/>
          <w:rFonts w:cs="Arial"/>
          <w:sz w:val="22"/>
          <w:szCs w:val="22"/>
        </w:rPr>
        <w:t>u</w:t>
      </w:r>
      <w:proofErr w:type="spellEnd"/>
      <w:r w:rsidRPr="0C9AD51D">
        <w:rPr>
          <w:rStyle w:val="Estilo11pto"/>
        </w:rPr>
        <w:t xml:space="preserve">) </w:t>
      </w:r>
      <w:r w:rsidR="6B7CD9BF" w:rsidRPr="0C9AD51D">
        <w:rPr>
          <w:rStyle w:val="Estilo11pto"/>
        </w:rPr>
        <w:t>+ (∑</w:t>
      </w:r>
      <w:r w:rsidR="6B7CD9BF" w:rsidRPr="0C9AD51D">
        <w:rPr>
          <w:rFonts w:cs="Arial"/>
          <w:sz w:val="22"/>
          <w:szCs w:val="22"/>
          <w:vertAlign w:val="subscript"/>
        </w:rPr>
        <w:t>q</w:t>
      </w:r>
      <w:ins w:id="600" w:author="LIQ" w:date="2021-03-24T16:55:00Z">
        <w:r w:rsidR="000E518C">
          <w:rPr>
            <w:rFonts w:cs="Arial"/>
            <w:sz w:val="22"/>
            <w:szCs w:val="22"/>
            <w:vertAlign w:val="subscript"/>
          </w:rPr>
          <w:t xml:space="preserve"> </w:t>
        </w:r>
      </w:ins>
      <w:proofErr w:type="spellStart"/>
      <w:r w:rsidR="6B7CD9BF" w:rsidRPr="0C9AD51D">
        <w:rPr>
          <w:rStyle w:val="Estilo11pto"/>
        </w:rPr>
        <w:t>ERRSCF</w:t>
      </w:r>
      <w:r w:rsidR="6B7CD9BF" w:rsidRPr="0C9AD51D">
        <w:rPr>
          <w:rStyle w:val="EstilosubindicePARAPROCEDCar"/>
          <w:rFonts w:cs="Arial"/>
          <w:sz w:val="22"/>
          <w:szCs w:val="22"/>
        </w:rPr>
        <w:t>u</w:t>
      </w:r>
      <w:proofErr w:type="spellEnd"/>
      <w:r w:rsidR="6B7CD9BF" w:rsidRPr="0C9AD51D">
        <w:rPr>
          <w:rStyle w:val="Estilo11pto"/>
        </w:rPr>
        <w:t xml:space="preserve"> + ∑</w:t>
      </w:r>
      <w:r w:rsidR="6B7CD9BF" w:rsidRPr="0C9AD51D">
        <w:rPr>
          <w:rFonts w:cs="Arial"/>
          <w:sz w:val="22"/>
          <w:szCs w:val="22"/>
          <w:vertAlign w:val="subscript"/>
        </w:rPr>
        <w:t>q</w:t>
      </w:r>
      <w:ins w:id="601" w:author="LIQ" w:date="2021-03-24T16:55:00Z">
        <w:r w:rsidR="000E518C">
          <w:rPr>
            <w:rFonts w:cs="Arial"/>
            <w:sz w:val="22"/>
            <w:szCs w:val="22"/>
            <w:vertAlign w:val="subscript"/>
          </w:rPr>
          <w:t xml:space="preserve"> </w:t>
        </w:r>
      </w:ins>
      <w:proofErr w:type="spellStart"/>
      <w:r w:rsidR="6B7CD9BF" w:rsidRPr="0C9AD51D">
        <w:rPr>
          <w:rStyle w:val="Estilo11pto"/>
        </w:rPr>
        <w:t>ERRBCF</w:t>
      </w:r>
      <w:r w:rsidR="6B7CD9BF" w:rsidRPr="0C9AD51D">
        <w:rPr>
          <w:rStyle w:val="EstilosubindicePARAPROCEDCar"/>
          <w:rFonts w:cs="Arial"/>
          <w:sz w:val="22"/>
          <w:szCs w:val="22"/>
        </w:rPr>
        <w:t>u</w:t>
      </w:r>
      <w:proofErr w:type="spellEnd"/>
      <w:r w:rsidR="6B7CD9BF" w:rsidRPr="0C9AD51D">
        <w:rPr>
          <w:rStyle w:val="Estilo11pto"/>
        </w:rPr>
        <w:t xml:space="preserve">) </w:t>
      </w:r>
      <w:r w:rsidRPr="0C9AD51D">
        <w:rPr>
          <w:rStyle w:val="Estilo11pto"/>
        </w:rPr>
        <w:t>+ ∑</w:t>
      </w:r>
      <w:r w:rsidRPr="0C9AD51D">
        <w:rPr>
          <w:rFonts w:cs="Arial"/>
          <w:sz w:val="22"/>
          <w:szCs w:val="22"/>
          <w:vertAlign w:val="subscript"/>
        </w:rPr>
        <w:t>u</w:t>
      </w:r>
      <w:r w:rsidRPr="0C9AD51D">
        <w:rPr>
          <w:rStyle w:val="Estilo11pto"/>
        </w:rPr>
        <w:t>(</w:t>
      </w:r>
      <w:ins w:id="602" w:author="LIQ Elena" w:date="2021-02-18T18:03:00Z">
        <w:r w:rsidR="00B877F7" w:rsidRPr="0C9AD51D">
          <w:rPr>
            <w:rStyle w:val="Estilo11pto"/>
          </w:rPr>
          <w:t>∑</w:t>
        </w:r>
        <w:r w:rsidR="00B877F7" w:rsidRPr="0C9AD51D">
          <w:rPr>
            <w:rFonts w:cs="Arial"/>
            <w:sz w:val="22"/>
            <w:szCs w:val="22"/>
            <w:vertAlign w:val="subscript"/>
          </w:rPr>
          <w:t>q</w:t>
        </w:r>
        <w:r w:rsidR="00B877F7" w:rsidRPr="0C9AD51D">
          <w:rPr>
            <w:rStyle w:val="Estilo11pto"/>
          </w:rPr>
          <w:t xml:space="preserve"> </w:t>
        </w:r>
      </w:ins>
      <w:proofErr w:type="spellStart"/>
      <w:r w:rsidRPr="0C9AD51D">
        <w:rPr>
          <w:rStyle w:val="Estilo11pto"/>
        </w:rPr>
        <w:t>ETER</w:t>
      </w:r>
      <w:ins w:id="603" w:author="LIQ Elena" w:date="2021-02-18T18:04:00Z">
        <w:r w:rsidR="001062C3">
          <w:rPr>
            <w:rStyle w:val="Estilo11pto"/>
          </w:rPr>
          <w:t>D</w:t>
        </w:r>
      </w:ins>
      <w:r w:rsidRPr="0C9AD51D">
        <w:rPr>
          <w:rStyle w:val="Estilo11pto"/>
        </w:rPr>
        <w:t>S</w:t>
      </w:r>
      <w:r w:rsidRPr="0C9AD51D">
        <w:rPr>
          <w:rStyle w:val="EstilosubindicePARAPROCEDCar"/>
          <w:rFonts w:cs="Arial"/>
          <w:sz w:val="22"/>
          <w:szCs w:val="22"/>
        </w:rPr>
        <w:t>u</w:t>
      </w:r>
      <w:proofErr w:type="spellEnd"/>
      <w:ins w:id="604" w:author="LIQ" w:date="2021-03-16T10:57:00Z">
        <w:r w:rsidR="002559D2">
          <w:rPr>
            <w:rStyle w:val="EstilosubindicePARAPROCEDCar"/>
            <w:rFonts w:cs="Arial"/>
            <w:sz w:val="22"/>
            <w:szCs w:val="22"/>
          </w:rPr>
          <w:t xml:space="preserve"> </w:t>
        </w:r>
      </w:ins>
      <w:r w:rsidRPr="0C9AD51D">
        <w:rPr>
          <w:rStyle w:val="Estilo11pto"/>
        </w:rPr>
        <w:t>+</w:t>
      </w:r>
      <w:ins w:id="605" w:author="LIQ" w:date="2021-03-16T10:57:00Z">
        <w:r w:rsidR="002559D2">
          <w:rPr>
            <w:rStyle w:val="Estilo11pto"/>
          </w:rPr>
          <w:t xml:space="preserve"> </w:t>
        </w:r>
      </w:ins>
      <w:ins w:id="606" w:author="LIQ Elena" w:date="2021-02-18T18:03:00Z">
        <w:r w:rsidR="00B877F7" w:rsidRPr="0C9AD51D">
          <w:rPr>
            <w:rStyle w:val="Estilo11pto"/>
          </w:rPr>
          <w:t>∑</w:t>
        </w:r>
        <w:r w:rsidR="00B877F7" w:rsidRPr="0C9AD51D">
          <w:rPr>
            <w:rFonts w:cs="Arial"/>
            <w:sz w:val="22"/>
            <w:szCs w:val="22"/>
            <w:vertAlign w:val="subscript"/>
          </w:rPr>
          <w:t>q</w:t>
        </w:r>
        <w:r w:rsidR="00B877F7" w:rsidRPr="0C9AD51D">
          <w:rPr>
            <w:rStyle w:val="Estilo11pto"/>
          </w:rPr>
          <w:t xml:space="preserve"> </w:t>
        </w:r>
      </w:ins>
      <w:proofErr w:type="spellStart"/>
      <w:r w:rsidRPr="0C9AD51D">
        <w:rPr>
          <w:rStyle w:val="Estilo11pto"/>
        </w:rPr>
        <w:t>ETER</w:t>
      </w:r>
      <w:ins w:id="607" w:author="LIQ Elena" w:date="2021-02-18T18:04:00Z">
        <w:r w:rsidR="001062C3">
          <w:rPr>
            <w:rStyle w:val="Estilo11pto"/>
          </w:rPr>
          <w:t>D</w:t>
        </w:r>
      </w:ins>
      <w:r w:rsidRPr="0C9AD51D">
        <w:rPr>
          <w:rStyle w:val="Estilo11pto"/>
        </w:rPr>
        <w:t>B</w:t>
      </w:r>
      <w:r w:rsidRPr="0C9AD51D">
        <w:rPr>
          <w:rStyle w:val="EstilosubindicePARAPROCEDCar"/>
          <w:rFonts w:cs="Arial"/>
          <w:sz w:val="22"/>
          <w:szCs w:val="22"/>
        </w:rPr>
        <w:t>u</w:t>
      </w:r>
      <w:proofErr w:type="spellEnd"/>
      <w:r w:rsidRPr="0C9AD51D">
        <w:rPr>
          <w:rStyle w:val="Estilo11pto"/>
        </w:rPr>
        <w:t xml:space="preserve">) </w:t>
      </w:r>
      <w:ins w:id="608" w:author="LIQ Elena" w:date="2021-02-18T18:04:00Z">
        <w:r w:rsidR="001062C3" w:rsidRPr="0C9AD51D">
          <w:rPr>
            <w:rStyle w:val="Estilo11pto"/>
          </w:rPr>
          <w:t>+ ∑</w:t>
        </w:r>
        <w:r w:rsidR="001062C3" w:rsidRPr="0C9AD51D">
          <w:rPr>
            <w:rFonts w:cs="Arial"/>
            <w:sz w:val="22"/>
            <w:szCs w:val="22"/>
            <w:vertAlign w:val="subscript"/>
          </w:rPr>
          <w:t>u</w:t>
        </w:r>
        <w:r w:rsidR="001062C3" w:rsidRPr="0C9AD51D">
          <w:rPr>
            <w:rStyle w:val="Estilo11pto"/>
          </w:rPr>
          <w:t>(∑</w:t>
        </w:r>
        <w:r w:rsidR="001062C3" w:rsidRPr="0C9AD51D">
          <w:rPr>
            <w:rFonts w:cs="Arial"/>
            <w:sz w:val="22"/>
            <w:szCs w:val="22"/>
            <w:vertAlign w:val="subscript"/>
          </w:rPr>
          <w:t>q</w:t>
        </w:r>
        <w:r w:rsidR="001062C3" w:rsidRPr="0C9AD51D">
          <w:rPr>
            <w:rStyle w:val="Estilo11pto"/>
          </w:rPr>
          <w:t xml:space="preserve"> </w:t>
        </w:r>
        <w:proofErr w:type="spellStart"/>
        <w:r w:rsidR="001062C3" w:rsidRPr="0C9AD51D">
          <w:rPr>
            <w:rStyle w:val="Estilo11pto"/>
          </w:rPr>
          <w:t>ETER</w:t>
        </w:r>
      </w:ins>
      <w:ins w:id="609" w:author="LIQ Elena" w:date="2021-02-18T18:05:00Z">
        <w:r w:rsidR="001062C3">
          <w:rPr>
            <w:rStyle w:val="Estilo11pto"/>
          </w:rPr>
          <w:t>P</w:t>
        </w:r>
      </w:ins>
      <w:ins w:id="610" w:author="LIQ Elena" w:date="2021-02-18T18:04:00Z">
        <w:r w:rsidR="001062C3" w:rsidRPr="0C9AD51D">
          <w:rPr>
            <w:rStyle w:val="Estilo11pto"/>
          </w:rPr>
          <w:t>S</w:t>
        </w:r>
        <w:r w:rsidR="001062C3" w:rsidRPr="0C9AD51D">
          <w:rPr>
            <w:rStyle w:val="EstilosubindicePARAPROCEDCar"/>
            <w:rFonts w:cs="Arial"/>
            <w:sz w:val="22"/>
            <w:szCs w:val="22"/>
          </w:rPr>
          <w:t>u</w:t>
        </w:r>
      </w:ins>
      <w:proofErr w:type="spellEnd"/>
      <w:ins w:id="611" w:author="LIQ" w:date="2021-03-16T10:57:00Z">
        <w:r w:rsidR="002559D2">
          <w:rPr>
            <w:rStyle w:val="EstilosubindicePARAPROCEDCar"/>
            <w:rFonts w:cs="Arial"/>
            <w:sz w:val="22"/>
            <w:szCs w:val="22"/>
          </w:rPr>
          <w:t xml:space="preserve"> </w:t>
        </w:r>
      </w:ins>
      <w:ins w:id="612" w:author="LIQ Elena" w:date="2021-02-18T18:04:00Z">
        <w:r w:rsidR="001062C3" w:rsidRPr="0C9AD51D">
          <w:rPr>
            <w:rStyle w:val="Estilo11pto"/>
          </w:rPr>
          <w:t>+</w:t>
        </w:r>
      </w:ins>
      <w:ins w:id="613" w:author="LIQ" w:date="2021-03-16T10:57:00Z">
        <w:r w:rsidR="002559D2">
          <w:rPr>
            <w:rStyle w:val="Estilo11pto"/>
          </w:rPr>
          <w:t xml:space="preserve"> </w:t>
        </w:r>
      </w:ins>
      <w:ins w:id="614" w:author="LIQ Elena" w:date="2021-02-18T18:04:00Z">
        <w:r w:rsidR="001062C3" w:rsidRPr="0C9AD51D">
          <w:rPr>
            <w:rStyle w:val="Estilo11pto"/>
          </w:rPr>
          <w:t>∑</w:t>
        </w:r>
        <w:r w:rsidR="001062C3" w:rsidRPr="0C9AD51D">
          <w:rPr>
            <w:rFonts w:cs="Arial"/>
            <w:sz w:val="22"/>
            <w:szCs w:val="22"/>
            <w:vertAlign w:val="subscript"/>
          </w:rPr>
          <w:t>q</w:t>
        </w:r>
        <w:r w:rsidR="001062C3" w:rsidRPr="0C9AD51D">
          <w:rPr>
            <w:rStyle w:val="Estilo11pto"/>
          </w:rPr>
          <w:t xml:space="preserve"> </w:t>
        </w:r>
        <w:proofErr w:type="spellStart"/>
        <w:r w:rsidR="001062C3" w:rsidRPr="0C9AD51D">
          <w:rPr>
            <w:rStyle w:val="Estilo11pto"/>
          </w:rPr>
          <w:t>ETER</w:t>
        </w:r>
      </w:ins>
      <w:ins w:id="615" w:author="LIQ Elena" w:date="2021-02-18T18:05:00Z">
        <w:r w:rsidR="001062C3">
          <w:rPr>
            <w:rStyle w:val="Estilo11pto"/>
          </w:rPr>
          <w:t>P</w:t>
        </w:r>
      </w:ins>
      <w:ins w:id="616" w:author="LIQ Elena" w:date="2021-02-18T18:04:00Z">
        <w:r w:rsidR="001062C3" w:rsidRPr="0C9AD51D">
          <w:rPr>
            <w:rStyle w:val="Estilo11pto"/>
          </w:rPr>
          <w:t>B</w:t>
        </w:r>
        <w:r w:rsidR="001062C3" w:rsidRPr="0C9AD51D">
          <w:rPr>
            <w:rStyle w:val="EstilosubindicePARAPROCEDCar"/>
            <w:rFonts w:cs="Arial"/>
            <w:sz w:val="22"/>
            <w:szCs w:val="22"/>
          </w:rPr>
          <w:t>u</w:t>
        </w:r>
        <w:proofErr w:type="spellEnd"/>
        <w:r w:rsidR="001062C3" w:rsidRPr="0C9AD51D">
          <w:rPr>
            <w:rStyle w:val="Estilo11pto"/>
          </w:rPr>
          <w:t xml:space="preserve">) </w:t>
        </w:r>
      </w:ins>
      <w:ins w:id="617" w:author="LIQ" w:date="2021-03-16T10:55:00Z">
        <w:r w:rsidR="009D609D" w:rsidRPr="0C9AD51D">
          <w:rPr>
            <w:rStyle w:val="Estilo11pto"/>
          </w:rPr>
          <w:t>+ ∑</w:t>
        </w:r>
        <w:r w:rsidR="009D609D" w:rsidRPr="0C9AD51D">
          <w:rPr>
            <w:rFonts w:cs="Arial"/>
            <w:sz w:val="22"/>
            <w:szCs w:val="22"/>
            <w:vertAlign w:val="subscript"/>
          </w:rPr>
          <w:t>u</w:t>
        </w:r>
        <w:r w:rsidR="009D609D" w:rsidRPr="0C9AD51D">
          <w:rPr>
            <w:rStyle w:val="Estilo11pto"/>
          </w:rPr>
          <w:t>(∑</w:t>
        </w:r>
        <w:r w:rsidR="009D609D" w:rsidRPr="0C9AD51D">
          <w:rPr>
            <w:rFonts w:cs="Arial"/>
            <w:sz w:val="22"/>
            <w:szCs w:val="22"/>
            <w:vertAlign w:val="subscript"/>
          </w:rPr>
          <w:t>q</w:t>
        </w:r>
        <w:r w:rsidR="009D609D" w:rsidRPr="0C9AD51D">
          <w:rPr>
            <w:rStyle w:val="Estilo11pto"/>
          </w:rPr>
          <w:t xml:space="preserve"> </w:t>
        </w:r>
        <w:proofErr w:type="spellStart"/>
        <w:r w:rsidR="009D609D" w:rsidRPr="00F95F87">
          <w:rPr>
            <w:rStyle w:val="Estilo11pto"/>
          </w:rPr>
          <w:t>ETERMERS</w:t>
        </w:r>
        <w:r w:rsidR="009D609D" w:rsidRPr="00F95F87">
          <w:rPr>
            <w:rStyle w:val="EstilosubindicePARAPROCEDCar"/>
            <w:rFonts w:cs="Arial"/>
            <w:sz w:val="22"/>
            <w:szCs w:val="22"/>
          </w:rPr>
          <w:t>u</w:t>
        </w:r>
        <w:proofErr w:type="spellEnd"/>
        <w:r w:rsidR="009D609D" w:rsidRPr="0C9AD51D">
          <w:rPr>
            <w:rStyle w:val="Estilo11pto"/>
          </w:rPr>
          <w:t xml:space="preserve"> +</w:t>
        </w:r>
      </w:ins>
      <w:ins w:id="618" w:author="LIQ" w:date="2021-03-16T10:57:00Z">
        <w:r w:rsidR="002559D2">
          <w:rPr>
            <w:rStyle w:val="Estilo11pto"/>
          </w:rPr>
          <w:t xml:space="preserve"> </w:t>
        </w:r>
      </w:ins>
      <w:ins w:id="619" w:author="LIQ" w:date="2021-03-16T10:55:00Z">
        <w:r w:rsidR="009D609D" w:rsidRPr="0C9AD51D">
          <w:rPr>
            <w:rStyle w:val="Estilo11pto"/>
          </w:rPr>
          <w:t>∑</w:t>
        </w:r>
        <w:r w:rsidR="009D609D" w:rsidRPr="0C9AD51D">
          <w:rPr>
            <w:rFonts w:cs="Arial"/>
            <w:sz w:val="22"/>
            <w:szCs w:val="22"/>
            <w:vertAlign w:val="subscript"/>
          </w:rPr>
          <w:t>q</w:t>
        </w:r>
        <w:r w:rsidR="009D609D" w:rsidRPr="0C9AD51D">
          <w:rPr>
            <w:rStyle w:val="Estilo11pto"/>
          </w:rPr>
          <w:t xml:space="preserve"> </w:t>
        </w:r>
      </w:ins>
      <w:proofErr w:type="spellStart"/>
      <w:ins w:id="620" w:author="LIQ" w:date="2021-03-16T10:56:00Z">
        <w:r w:rsidR="008E518D" w:rsidRPr="00F95F87">
          <w:rPr>
            <w:rStyle w:val="Estilo11pto"/>
          </w:rPr>
          <w:t>ETERMER</w:t>
        </w:r>
        <w:r w:rsidR="008E518D">
          <w:rPr>
            <w:rStyle w:val="Estilo11pto"/>
          </w:rPr>
          <w:t>B</w:t>
        </w:r>
        <w:r w:rsidR="008E518D" w:rsidRPr="00F95F87">
          <w:rPr>
            <w:rStyle w:val="EstilosubindicePARAPROCEDCar"/>
            <w:rFonts w:cs="Arial"/>
            <w:sz w:val="22"/>
            <w:szCs w:val="22"/>
          </w:rPr>
          <w:t>u</w:t>
        </w:r>
      </w:ins>
      <w:proofErr w:type="spellEnd"/>
      <w:ins w:id="621" w:author="LIQ" w:date="2021-03-16T10:55:00Z">
        <w:r w:rsidR="009D609D" w:rsidRPr="0C9AD51D">
          <w:rPr>
            <w:rStyle w:val="Estilo11pto"/>
          </w:rPr>
          <w:t xml:space="preserve">) </w:t>
        </w:r>
      </w:ins>
      <w:r w:rsidRPr="0C9AD51D">
        <w:rPr>
          <w:rStyle w:val="Estilo11pto"/>
        </w:rPr>
        <w:t>+∑</w:t>
      </w:r>
      <w:r w:rsidRPr="0C9AD51D">
        <w:rPr>
          <w:rFonts w:cs="Arial"/>
          <w:sz w:val="22"/>
          <w:szCs w:val="22"/>
          <w:vertAlign w:val="subscript"/>
        </w:rPr>
        <w:t>z</w:t>
      </w:r>
      <w:r w:rsidRPr="0C9AD51D">
        <w:rPr>
          <w:rStyle w:val="Estilo11pto"/>
        </w:rPr>
        <w:t xml:space="preserve"> (</w:t>
      </w:r>
      <w:ins w:id="622" w:author="LIQ Elena" w:date="2021-02-18T18:03:00Z">
        <w:r w:rsidR="00B6430F" w:rsidRPr="0C9AD51D">
          <w:rPr>
            <w:rStyle w:val="Estilo11pto"/>
          </w:rPr>
          <w:t>∑</w:t>
        </w:r>
        <w:r w:rsidR="00B6430F" w:rsidRPr="0C9AD51D">
          <w:rPr>
            <w:rFonts w:cs="Arial"/>
            <w:sz w:val="22"/>
            <w:szCs w:val="22"/>
            <w:vertAlign w:val="subscript"/>
          </w:rPr>
          <w:t>q</w:t>
        </w:r>
        <w:r w:rsidR="00B6430F" w:rsidRPr="0C9AD51D">
          <w:rPr>
            <w:rStyle w:val="Estilo11pto"/>
          </w:rPr>
          <w:t xml:space="preserve"> </w:t>
        </w:r>
      </w:ins>
      <w:proofErr w:type="spellStart"/>
      <w:r w:rsidRPr="0C9AD51D">
        <w:rPr>
          <w:rStyle w:val="Estilo11pto"/>
        </w:rPr>
        <w:t>ESECS</w:t>
      </w:r>
      <w:r w:rsidRPr="0C9AD51D">
        <w:rPr>
          <w:rStyle w:val="EstilosubindicePARAPROCEDCar"/>
          <w:rFonts w:cs="Arial"/>
          <w:sz w:val="22"/>
          <w:szCs w:val="22"/>
        </w:rPr>
        <w:t>z</w:t>
      </w:r>
      <w:proofErr w:type="spellEnd"/>
      <w:r w:rsidRPr="0C9AD51D">
        <w:rPr>
          <w:rStyle w:val="Estilo11pto"/>
        </w:rPr>
        <w:t>+</w:t>
      </w:r>
      <w:ins w:id="623" w:author="LIQ Elena" w:date="2021-02-18T18:03:00Z">
        <w:r w:rsidR="00B6430F" w:rsidRPr="0C9AD51D">
          <w:rPr>
            <w:rStyle w:val="Estilo11pto"/>
          </w:rPr>
          <w:t>∑</w:t>
        </w:r>
        <w:r w:rsidR="00B6430F" w:rsidRPr="0C9AD51D">
          <w:rPr>
            <w:rFonts w:cs="Arial"/>
            <w:sz w:val="22"/>
            <w:szCs w:val="22"/>
            <w:vertAlign w:val="subscript"/>
          </w:rPr>
          <w:t>q</w:t>
        </w:r>
        <w:r w:rsidR="00B6430F" w:rsidRPr="0C9AD51D">
          <w:rPr>
            <w:rStyle w:val="Estilo11pto"/>
          </w:rPr>
          <w:t xml:space="preserve"> </w:t>
        </w:r>
      </w:ins>
      <w:proofErr w:type="spellStart"/>
      <w:r w:rsidRPr="0C9AD51D">
        <w:rPr>
          <w:rStyle w:val="Estilo11pto"/>
        </w:rPr>
        <w:t>ESECB</w:t>
      </w:r>
      <w:r w:rsidRPr="0C9AD51D">
        <w:rPr>
          <w:rStyle w:val="EstilosubindicePARAPROCEDCar"/>
          <w:rFonts w:cs="Arial"/>
          <w:sz w:val="22"/>
          <w:szCs w:val="22"/>
        </w:rPr>
        <w:t>z</w:t>
      </w:r>
      <w:proofErr w:type="spellEnd"/>
      <w:r w:rsidRPr="0C9AD51D">
        <w:rPr>
          <w:rStyle w:val="Estilo11pto"/>
        </w:rPr>
        <w:t>)</w:t>
      </w:r>
      <w:r w:rsidR="003D0106">
        <w:rPr>
          <w:rStyle w:val="Estilo11pto"/>
        </w:rPr>
        <w:t xml:space="preserve"> </w:t>
      </w:r>
      <w:r w:rsidRPr="0C9AD51D">
        <w:rPr>
          <w:rStyle w:val="Estilo11pto"/>
        </w:rPr>
        <w:t>+</w:t>
      </w:r>
      <w:r w:rsidR="003D0106">
        <w:rPr>
          <w:rStyle w:val="Estilo11pto"/>
        </w:rPr>
        <w:t xml:space="preserve"> </w:t>
      </w:r>
      <w:r w:rsidRPr="0C9AD51D">
        <w:rPr>
          <w:rStyle w:val="Estilo11pto"/>
        </w:rPr>
        <w:t>∑</w:t>
      </w:r>
      <w:r w:rsidRPr="0C9AD51D">
        <w:rPr>
          <w:rFonts w:cs="Arial"/>
          <w:sz w:val="22"/>
          <w:szCs w:val="22"/>
          <w:vertAlign w:val="subscript"/>
        </w:rPr>
        <w:t xml:space="preserve">i </w:t>
      </w:r>
      <w:r w:rsidRPr="0C9AD51D">
        <w:rPr>
          <w:rStyle w:val="Estilo11pto"/>
        </w:rPr>
        <w:t>(</w:t>
      </w:r>
      <w:ins w:id="624" w:author="LIQ Elena" w:date="2021-02-18T18:03:00Z">
        <w:r w:rsidR="00B6430F" w:rsidRPr="0C9AD51D">
          <w:rPr>
            <w:rStyle w:val="Estilo11pto"/>
          </w:rPr>
          <w:t>∑</w:t>
        </w:r>
        <w:r w:rsidR="00B6430F" w:rsidRPr="0C9AD51D">
          <w:rPr>
            <w:rFonts w:cs="Arial"/>
            <w:sz w:val="22"/>
            <w:szCs w:val="22"/>
            <w:vertAlign w:val="subscript"/>
          </w:rPr>
          <w:t>q</w:t>
        </w:r>
        <w:r w:rsidR="00B6430F" w:rsidRPr="0C9AD51D">
          <w:rPr>
            <w:rStyle w:val="Estilo11pto"/>
          </w:rPr>
          <w:t xml:space="preserve"> </w:t>
        </w:r>
      </w:ins>
      <w:proofErr w:type="spellStart"/>
      <w:r w:rsidRPr="0C9AD51D">
        <w:rPr>
          <w:rStyle w:val="Estilo11pto"/>
        </w:rPr>
        <w:t>EIITBi</w:t>
      </w:r>
      <w:proofErr w:type="spellEnd"/>
      <w:r w:rsidRPr="0C9AD51D">
        <w:rPr>
          <w:rStyle w:val="Estilo11pto"/>
        </w:rPr>
        <w:t xml:space="preserve"> + </w:t>
      </w:r>
      <w:ins w:id="625" w:author="LIQ Elena" w:date="2021-02-18T18:03:00Z">
        <w:r w:rsidR="00B6430F" w:rsidRPr="0C9AD51D">
          <w:rPr>
            <w:rStyle w:val="Estilo11pto"/>
          </w:rPr>
          <w:t>∑</w:t>
        </w:r>
        <w:r w:rsidR="00B6430F" w:rsidRPr="0C9AD51D">
          <w:rPr>
            <w:rFonts w:cs="Arial"/>
            <w:sz w:val="22"/>
            <w:szCs w:val="22"/>
            <w:vertAlign w:val="subscript"/>
          </w:rPr>
          <w:t>q</w:t>
        </w:r>
        <w:r w:rsidR="00B6430F" w:rsidRPr="0C9AD51D">
          <w:rPr>
            <w:rStyle w:val="Estilo11pto"/>
          </w:rPr>
          <w:t xml:space="preserve"> </w:t>
        </w:r>
      </w:ins>
      <w:proofErr w:type="spellStart"/>
      <w:r w:rsidRPr="0C9AD51D">
        <w:rPr>
          <w:rStyle w:val="Estilo11pto"/>
        </w:rPr>
        <w:t>EEITBi</w:t>
      </w:r>
      <w:proofErr w:type="spellEnd"/>
      <w:r w:rsidRPr="0C9AD51D">
        <w:rPr>
          <w:rStyle w:val="Estilo11pto"/>
        </w:rPr>
        <w:t>) +</w:t>
      </w:r>
      <w:r w:rsidR="003D0106">
        <w:rPr>
          <w:rStyle w:val="Estilo11pto"/>
        </w:rPr>
        <w:t xml:space="preserve"> </w:t>
      </w:r>
      <w:r w:rsidRPr="0C9AD51D">
        <w:rPr>
          <w:rStyle w:val="Estilo11pto"/>
        </w:rPr>
        <w:t>∑</w:t>
      </w:r>
      <w:r w:rsidRPr="0C9AD51D">
        <w:rPr>
          <w:rFonts w:cs="Arial"/>
          <w:sz w:val="22"/>
          <w:szCs w:val="22"/>
          <w:vertAlign w:val="subscript"/>
        </w:rPr>
        <w:t>i</w:t>
      </w:r>
      <w:r w:rsidRPr="0C9AD51D">
        <w:rPr>
          <w:rStyle w:val="Estilo11pto"/>
        </w:rPr>
        <w:t>(</w:t>
      </w:r>
      <w:ins w:id="626" w:author="LIQ Elena" w:date="2021-02-18T18:03:00Z">
        <w:r w:rsidR="00B6430F" w:rsidRPr="0C9AD51D">
          <w:rPr>
            <w:rStyle w:val="Estilo11pto"/>
          </w:rPr>
          <w:t>∑</w:t>
        </w:r>
        <w:r w:rsidR="00B6430F" w:rsidRPr="0C9AD51D">
          <w:rPr>
            <w:rFonts w:cs="Arial"/>
            <w:sz w:val="22"/>
            <w:szCs w:val="22"/>
            <w:vertAlign w:val="subscript"/>
          </w:rPr>
          <w:t>q</w:t>
        </w:r>
        <w:r w:rsidR="00B6430F" w:rsidRPr="0C9AD51D">
          <w:rPr>
            <w:rStyle w:val="Estilo11pto"/>
          </w:rPr>
          <w:t xml:space="preserve"> </w:t>
        </w:r>
      </w:ins>
      <w:proofErr w:type="spellStart"/>
      <w:r w:rsidRPr="0C9AD51D">
        <w:rPr>
          <w:rStyle w:val="Estilo11pto"/>
        </w:rPr>
        <w:t>EIINi</w:t>
      </w:r>
      <w:proofErr w:type="spellEnd"/>
      <w:r w:rsidRPr="0C9AD51D">
        <w:rPr>
          <w:rStyle w:val="Estilo11pto"/>
        </w:rPr>
        <w:t xml:space="preserve"> + </w:t>
      </w:r>
      <w:ins w:id="627" w:author="LIQ Elena" w:date="2021-02-18T18:03:00Z">
        <w:r w:rsidR="00B6430F" w:rsidRPr="0C9AD51D">
          <w:rPr>
            <w:rStyle w:val="Estilo11pto"/>
          </w:rPr>
          <w:t>∑</w:t>
        </w:r>
        <w:r w:rsidR="00B6430F" w:rsidRPr="0C9AD51D">
          <w:rPr>
            <w:rFonts w:cs="Arial"/>
            <w:sz w:val="22"/>
            <w:szCs w:val="22"/>
            <w:vertAlign w:val="subscript"/>
          </w:rPr>
          <w:t>q</w:t>
        </w:r>
        <w:r w:rsidR="00B6430F" w:rsidRPr="0C9AD51D">
          <w:rPr>
            <w:rStyle w:val="Estilo11pto"/>
          </w:rPr>
          <w:t xml:space="preserve"> </w:t>
        </w:r>
      </w:ins>
      <w:proofErr w:type="spellStart"/>
      <w:r w:rsidRPr="0C9AD51D">
        <w:rPr>
          <w:rStyle w:val="Estilo11pto"/>
        </w:rPr>
        <w:t>EEINi</w:t>
      </w:r>
      <w:proofErr w:type="spellEnd"/>
      <w:r w:rsidRPr="0C9AD51D">
        <w:rPr>
          <w:rStyle w:val="Estilo11pto"/>
        </w:rPr>
        <w:t xml:space="preserve">)    </w:t>
      </w:r>
    </w:p>
    <w:p w14:paraId="5648F749" w14:textId="211D54C6" w:rsidR="00882F4A" w:rsidRPr="00882F4A" w:rsidRDefault="00882F4A" w:rsidP="007D0BE1">
      <w:pPr>
        <w:pStyle w:val="ListParagraph"/>
        <w:tabs>
          <w:tab w:val="left" w:pos="0"/>
        </w:tabs>
        <w:suppressAutoHyphens/>
        <w:rPr>
          <w:rFonts w:cs="Arial"/>
        </w:rPr>
      </w:pPr>
    </w:p>
    <w:p w14:paraId="512B297A" w14:textId="77777777" w:rsidR="00882F4A" w:rsidRPr="00882F4A" w:rsidRDefault="00882F4A" w:rsidP="00882F4A">
      <w:pPr>
        <w:spacing w:after="0"/>
        <w:rPr>
          <w:sz w:val="22"/>
          <w:szCs w:val="22"/>
          <w:lang w:eastAsia="en-US"/>
        </w:rPr>
      </w:pPr>
    </w:p>
    <w:p w14:paraId="5BEDCC5B" w14:textId="043C34BF" w:rsidR="00593CC6" w:rsidRDefault="00593CC6" w:rsidP="005C1708">
      <w:pPr>
        <w:pStyle w:val="BEGO"/>
        <w:numPr>
          <w:ilvl w:val="1"/>
          <w:numId w:val="21"/>
        </w:numPr>
        <w:tabs>
          <w:tab w:val="left" w:pos="993"/>
        </w:tabs>
        <w:ind w:hanging="650"/>
      </w:pPr>
      <w:r w:rsidRPr="00593CC6">
        <w:t>Precio de desvíos a subir.</w:t>
      </w:r>
    </w:p>
    <w:p w14:paraId="04968BF7" w14:textId="77777777" w:rsidR="00706E2F" w:rsidRPr="00706E2F" w:rsidRDefault="00706E2F" w:rsidP="00706E2F">
      <w:pPr>
        <w:spacing w:after="0"/>
        <w:rPr>
          <w:sz w:val="22"/>
          <w:szCs w:val="22"/>
          <w:lang w:eastAsia="en-US"/>
        </w:rPr>
      </w:pPr>
    </w:p>
    <w:p w14:paraId="3D5564D2" w14:textId="78A14C13" w:rsidR="00C44DB9" w:rsidRDefault="00593CC6" w:rsidP="0059513C">
      <w:pPr>
        <w:ind w:left="142"/>
        <w:rPr>
          <w:rFonts w:cs="Arial"/>
          <w:sz w:val="22"/>
          <w:szCs w:val="22"/>
        </w:rPr>
      </w:pPr>
      <w:r w:rsidRPr="4180549A">
        <w:rPr>
          <w:rFonts w:cs="Arial"/>
          <w:sz w:val="22"/>
          <w:szCs w:val="22"/>
        </w:rPr>
        <w:t>Se definen como desvíos a subir los desvíos en sentido de mayor generación y los desvíos en sentido de menor consumo.</w:t>
      </w:r>
      <w:r w:rsidR="744A9861" w:rsidRPr="4180549A">
        <w:rPr>
          <w:rFonts w:cs="Arial"/>
          <w:sz w:val="22"/>
          <w:szCs w:val="22"/>
        </w:rPr>
        <w:t xml:space="preserve"> El precio del desvío a subir de un BRP</w:t>
      </w:r>
      <w:r w:rsidR="2D61A00B" w:rsidRPr="4180549A">
        <w:rPr>
          <w:rFonts w:cs="Arial"/>
          <w:sz w:val="22"/>
          <w:szCs w:val="22"/>
        </w:rPr>
        <w:t xml:space="preserve">, </w:t>
      </w:r>
      <w:proofErr w:type="spellStart"/>
      <w:r w:rsidR="2D61A00B" w:rsidRPr="4180549A">
        <w:rPr>
          <w:rFonts w:cs="Arial"/>
          <w:sz w:val="22"/>
          <w:szCs w:val="22"/>
        </w:rPr>
        <w:t>PDESVS</w:t>
      </w:r>
      <w:r w:rsidR="2D61A00B" w:rsidRPr="4180549A">
        <w:rPr>
          <w:rFonts w:cs="Arial"/>
          <w:vertAlign w:val="subscript"/>
        </w:rPr>
        <w:t>brp</w:t>
      </w:r>
      <w:proofErr w:type="spellEnd"/>
      <w:r w:rsidR="2D61A00B" w:rsidRPr="005C1708">
        <w:rPr>
          <w:rFonts w:cs="Arial"/>
        </w:rPr>
        <w:t>,</w:t>
      </w:r>
      <w:r w:rsidR="744A9861" w:rsidRPr="4180549A">
        <w:rPr>
          <w:rFonts w:cs="Arial"/>
          <w:sz w:val="22"/>
          <w:szCs w:val="22"/>
        </w:rPr>
        <w:t xml:space="preserve"> se calculará con los siguientes criterios.</w:t>
      </w:r>
    </w:p>
    <w:p w14:paraId="41A9B9FF" w14:textId="65BDF751" w:rsidR="00756A8C" w:rsidRPr="00756A8C" w:rsidRDefault="00756A8C" w:rsidP="005C1708">
      <w:pPr>
        <w:pStyle w:val="ListParagraph"/>
        <w:numPr>
          <w:ilvl w:val="0"/>
          <w:numId w:val="24"/>
        </w:numPr>
        <w:tabs>
          <w:tab w:val="left" w:pos="0"/>
        </w:tabs>
        <w:ind w:left="709"/>
        <w:rPr>
          <w:rFonts w:cs="Arial"/>
        </w:rPr>
      </w:pPr>
      <w:r w:rsidRPr="0C9AD51D">
        <w:rPr>
          <w:rFonts w:cs="Arial"/>
        </w:rPr>
        <w:t>Si el saldo neto horario de las energías de balance, SNSB, es a subir</w:t>
      </w:r>
      <w:r w:rsidR="3D11B7BA" w:rsidRPr="0C9AD51D">
        <w:rPr>
          <w:rFonts w:cs="Arial"/>
        </w:rPr>
        <w:t>, cero</w:t>
      </w:r>
      <w:r w:rsidRPr="0C9AD51D">
        <w:rPr>
          <w:rFonts w:cs="Arial"/>
        </w:rPr>
        <w:t xml:space="preserve"> o </w:t>
      </w:r>
      <w:r w:rsidR="5AA823DE" w:rsidRPr="0C9AD51D">
        <w:rPr>
          <w:rFonts w:cs="Arial"/>
        </w:rPr>
        <w:t>nulo</w:t>
      </w:r>
      <w:r w:rsidRPr="0C9AD51D">
        <w:rPr>
          <w:rFonts w:cs="Arial"/>
        </w:rPr>
        <w:t>, el precio de los desvíos a subir para el BRP será el precio marginal del mercado diario.</w:t>
      </w:r>
    </w:p>
    <w:p w14:paraId="2751421B" w14:textId="77777777" w:rsidR="00756A8C" w:rsidRPr="00756A8C" w:rsidRDefault="00756A8C" w:rsidP="00756A8C">
      <w:pPr>
        <w:tabs>
          <w:tab w:val="left" w:pos="0"/>
        </w:tabs>
        <w:spacing w:after="0"/>
        <w:ind w:left="709"/>
        <w:rPr>
          <w:rFonts w:cs="Arial"/>
          <w:szCs w:val="22"/>
        </w:rPr>
      </w:pPr>
    </w:p>
    <w:p w14:paraId="7361D0CF" w14:textId="3176CC89" w:rsidR="00756A8C" w:rsidRPr="00756A8C" w:rsidRDefault="00756A8C" w:rsidP="001C1D09">
      <w:pPr>
        <w:pStyle w:val="ListParagraph"/>
        <w:tabs>
          <w:tab w:val="left" w:pos="0"/>
        </w:tabs>
        <w:ind w:left="709"/>
        <w:jc w:val="left"/>
        <w:rPr>
          <w:rFonts w:cs="Arial"/>
        </w:rPr>
      </w:pPr>
      <w:r w:rsidRPr="0C9AD51D">
        <w:rPr>
          <w:rFonts w:cs="Arial"/>
        </w:rPr>
        <w:t xml:space="preserve">Si SNSB &gt; = 0, </w:t>
      </w:r>
      <w:proofErr w:type="spellStart"/>
      <w:r w:rsidRPr="0C9AD51D">
        <w:rPr>
          <w:rFonts w:cs="Arial"/>
        </w:rPr>
        <w:t>PDESVS</w:t>
      </w:r>
      <w:r w:rsidRPr="0C9AD51D">
        <w:rPr>
          <w:rFonts w:cs="Arial"/>
          <w:vertAlign w:val="subscript"/>
        </w:rPr>
        <w:t>brp</w:t>
      </w:r>
      <w:proofErr w:type="spellEnd"/>
      <w:r w:rsidRPr="0C9AD51D">
        <w:rPr>
          <w:rFonts w:cs="Arial"/>
        </w:rPr>
        <w:t>= PMD</w:t>
      </w:r>
    </w:p>
    <w:p w14:paraId="0A948E96" w14:textId="77777777" w:rsidR="00756A8C" w:rsidRPr="00756A8C" w:rsidRDefault="00756A8C" w:rsidP="00756A8C">
      <w:pPr>
        <w:tabs>
          <w:tab w:val="left" w:pos="0"/>
        </w:tabs>
        <w:spacing w:after="0"/>
        <w:ind w:left="709"/>
        <w:rPr>
          <w:rFonts w:cs="Arial"/>
          <w:sz w:val="22"/>
          <w:szCs w:val="22"/>
        </w:rPr>
      </w:pPr>
    </w:p>
    <w:p w14:paraId="002ECDDD" w14:textId="3ADA40A6" w:rsidR="00756A8C" w:rsidRPr="00756A8C" w:rsidRDefault="00756A8C" w:rsidP="005C1708">
      <w:pPr>
        <w:pStyle w:val="ListParagraph"/>
        <w:numPr>
          <w:ilvl w:val="0"/>
          <w:numId w:val="24"/>
        </w:numPr>
        <w:tabs>
          <w:tab w:val="left" w:pos="0"/>
        </w:tabs>
        <w:ind w:left="709"/>
        <w:rPr>
          <w:rFonts w:cs="Arial"/>
        </w:rPr>
      </w:pPr>
      <w:r w:rsidRPr="0C9AD51D">
        <w:rPr>
          <w:rFonts w:cs="Arial"/>
        </w:rPr>
        <w:t>Si el saldo neto horario de las energías de balance, SNSB, es negativo, el precio horario de los desvíos a subir se calculará con la fórmula siguiente:</w:t>
      </w:r>
    </w:p>
    <w:p w14:paraId="1E9C41B2" w14:textId="77777777" w:rsidR="00756A8C" w:rsidRPr="00756A8C" w:rsidRDefault="00756A8C" w:rsidP="00756A8C">
      <w:pPr>
        <w:tabs>
          <w:tab w:val="left" w:pos="0"/>
        </w:tabs>
        <w:spacing w:after="0"/>
        <w:ind w:left="709"/>
        <w:rPr>
          <w:rFonts w:cs="Arial"/>
          <w:sz w:val="22"/>
          <w:szCs w:val="22"/>
        </w:rPr>
      </w:pPr>
    </w:p>
    <w:p w14:paraId="6B911C29" w14:textId="43C5C6E0" w:rsidR="00756A8C" w:rsidRPr="006A02B7" w:rsidRDefault="00756A8C" w:rsidP="001C1D09">
      <w:pPr>
        <w:tabs>
          <w:tab w:val="left" w:pos="0"/>
          <w:tab w:val="left" w:pos="1800"/>
        </w:tabs>
        <w:spacing w:after="0"/>
        <w:ind w:left="709"/>
        <w:jc w:val="left"/>
        <w:rPr>
          <w:rStyle w:val="Estilo11pto"/>
        </w:rPr>
      </w:pPr>
      <w:r w:rsidRPr="006A02B7">
        <w:rPr>
          <w:rStyle w:val="Estilo11pto"/>
        </w:rPr>
        <w:t xml:space="preserve">Si SNSB &lt; 0, </w:t>
      </w:r>
      <w:proofErr w:type="spellStart"/>
      <w:r w:rsidRPr="006A02B7">
        <w:rPr>
          <w:rStyle w:val="Estilo11pto"/>
        </w:rPr>
        <w:t>PDESVS</w:t>
      </w:r>
      <w:r w:rsidRPr="00756A8C">
        <w:rPr>
          <w:rFonts w:cs="Arial"/>
          <w:sz w:val="22"/>
          <w:szCs w:val="22"/>
          <w:vertAlign w:val="subscript"/>
        </w:rPr>
        <w:t>brp</w:t>
      </w:r>
      <w:proofErr w:type="spellEnd"/>
      <w:r w:rsidRPr="006A02B7">
        <w:rPr>
          <w:rStyle w:val="Estilo11pto"/>
        </w:rPr>
        <w:t xml:space="preserve"> = mínimo (PMD, PMPRTSB)</w:t>
      </w:r>
    </w:p>
    <w:p w14:paraId="38F23899" w14:textId="77777777" w:rsidR="00756A8C" w:rsidRPr="00756A8C" w:rsidRDefault="00756A8C" w:rsidP="00756A8C">
      <w:pPr>
        <w:tabs>
          <w:tab w:val="left" w:pos="0"/>
          <w:tab w:val="left" w:pos="1980"/>
          <w:tab w:val="left" w:pos="2340"/>
        </w:tabs>
        <w:spacing w:after="0"/>
        <w:ind w:left="709" w:hanging="2344"/>
        <w:rPr>
          <w:rFonts w:cs="Arial"/>
          <w:sz w:val="22"/>
          <w:szCs w:val="22"/>
        </w:rPr>
      </w:pPr>
    </w:p>
    <w:p w14:paraId="0BE77807" w14:textId="5EF07241" w:rsidR="00756A8C" w:rsidRDefault="00756A8C" w:rsidP="0059513C">
      <w:pPr>
        <w:spacing w:before="120"/>
        <w:ind w:left="709" w:firstLine="6"/>
        <w:rPr>
          <w:rFonts w:cs="Arial"/>
          <w:sz w:val="22"/>
          <w:szCs w:val="22"/>
        </w:rPr>
      </w:pPr>
      <w:r w:rsidRPr="0C9AD51D">
        <w:rPr>
          <w:rFonts w:cs="Arial"/>
          <w:sz w:val="22"/>
          <w:szCs w:val="22"/>
        </w:rPr>
        <w:t xml:space="preserve">Siendo PMPRTSB el precio medio ponderado de las energías de balance a bajar asignadas a los BSP del sistema eléctrico peninsular y de energía </w:t>
      </w:r>
      <w:r w:rsidR="00286BBE">
        <w:rPr>
          <w:rFonts w:cs="Arial"/>
          <w:sz w:val="22"/>
          <w:szCs w:val="22"/>
        </w:rPr>
        <w:t xml:space="preserve">activada </w:t>
      </w:r>
      <w:r w:rsidRPr="0C9AD51D">
        <w:rPr>
          <w:rFonts w:cs="Arial"/>
          <w:sz w:val="22"/>
          <w:szCs w:val="22"/>
        </w:rPr>
        <w:t xml:space="preserve">de otros </w:t>
      </w:r>
      <w:proofErr w:type="spellStart"/>
      <w:r w:rsidRPr="0C9AD51D">
        <w:rPr>
          <w:rFonts w:cs="Arial"/>
          <w:sz w:val="22"/>
          <w:szCs w:val="22"/>
        </w:rPr>
        <w:t>TSO</w:t>
      </w:r>
      <w:r w:rsidR="00286BBE">
        <w:rPr>
          <w:rFonts w:cs="Arial"/>
          <w:sz w:val="22"/>
          <w:szCs w:val="22"/>
        </w:rPr>
        <w:t>s</w:t>
      </w:r>
      <w:proofErr w:type="spellEnd"/>
      <w:r w:rsidRPr="0C9AD51D">
        <w:rPr>
          <w:rFonts w:cs="Arial"/>
          <w:sz w:val="22"/>
          <w:szCs w:val="22"/>
        </w:rPr>
        <w:t>, descontando la energía de balance activada para necesidades de balance de otros TSO, redondeado a dos decimales.</w:t>
      </w:r>
      <w:r w:rsidR="0D823CCA" w:rsidRPr="0C9AD51D">
        <w:rPr>
          <w:rFonts w:cs="Arial"/>
          <w:sz w:val="22"/>
          <w:szCs w:val="22"/>
        </w:rPr>
        <w:t xml:space="preserve"> El importe correspondiente a la activación de ofertas del producto RR es el que resulta de valorar toda la energía </w:t>
      </w:r>
      <w:r w:rsidR="00FF342E">
        <w:rPr>
          <w:rFonts w:cs="Arial"/>
          <w:sz w:val="22"/>
          <w:szCs w:val="22"/>
        </w:rPr>
        <w:t xml:space="preserve">neta a bajar </w:t>
      </w:r>
      <w:r w:rsidR="0D823CCA" w:rsidRPr="0C9AD51D">
        <w:rPr>
          <w:rFonts w:cs="Arial"/>
          <w:sz w:val="22"/>
          <w:szCs w:val="22"/>
        </w:rPr>
        <w:t>al precio marginal del producto RR, independientemente de que la oferta se hubiera activado por razones de control de flujo en la interconexión.</w:t>
      </w:r>
    </w:p>
    <w:p w14:paraId="0CB0C1B4" w14:textId="65AC458E" w:rsidR="00593CC6" w:rsidRPr="00593CC6" w:rsidRDefault="00593CC6" w:rsidP="00091421">
      <w:pPr>
        <w:ind w:left="709"/>
        <w:rPr>
          <w:rFonts w:cs="Arial"/>
          <w:sz w:val="22"/>
          <w:szCs w:val="22"/>
        </w:rPr>
      </w:pPr>
      <w:r w:rsidRPr="4180549A">
        <w:rPr>
          <w:rFonts w:cs="Arial"/>
          <w:sz w:val="22"/>
          <w:szCs w:val="22"/>
        </w:rPr>
        <w:t>Si no existe valor para PMPRTSB</w:t>
      </w:r>
      <w:r w:rsidR="46B02249" w:rsidRPr="4180549A">
        <w:rPr>
          <w:rFonts w:cs="Arial"/>
          <w:sz w:val="22"/>
          <w:szCs w:val="22"/>
        </w:rPr>
        <w:t>,</w:t>
      </w:r>
      <w:r w:rsidRPr="4180549A">
        <w:rPr>
          <w:rFonts w:cs="Arial"/>
          <w:sz w:val="22"/>
          <w:szCs w:val="22"/>
        </w:rPr>
        <w:t xml:space="preserve"> el precio de los desvíos a subir será el precio marginal del mercado diario.</w:t>
      </w:r>
    </w:p>
    <w:p w14:paraId="2A8560E8" w14:textId="00325694" w:rsidR="00706E2F" w:rsidRPr="00706E2F" w:rsidRDefault="00706E2F" w:rsidP="007948A5">
      <w:pPr>
        <w:pStyle w:val="BEGO"/>
        <w:tabs>
          <w:tab w:val="left" w:pos="993"/>
        </w:tabs>
        <w:ind w:left="284"/>
      </w:pPr>
    </w:p>
    <w:p w14:paraId="0877B5DE" w14:textId="7388B9F2" w:rsidR="003B70DB" w:rsidRDefault="003B70DB" w:rsidP="005C1708">
      <w:pPr>
        <w:pStyle w:val="BEGO"/>
        <w:numPr>
          <w:ilvl w:val="1"/>
          <w:numId w:val="21"/>
        </w:numPr>
        <w:tabs>
          <w:tab w:val="left" w:pos="993"/>
        </w:tabs>
        <w:ind w:hanging="650"/>
      </w:pPr>
      <w:r w:rsidRPr="00593CC6">
        <w:t>Precio de desvíos a bajar.</w:t>
      </w:r>
    </w:p>
    <w:p w14:paraId="5F5270DF" w14:textId="77777777" w:rsidR="003B70DB" w:rsidRPr="003B70DB" w:rsidRDefault="003B70DB" w:rsidP="003B70DB">
      <w:pPr>
        <w:pStyle w:val="BEGO"/>
        <w:tabs>
          <w:tab w:val="left" w:pos="993"/>
        </w:tabs>
      </w:pPr>
    </w:p>
    <w:p w14:paraId="1FCC9311" w14:textId="6EC99619" w:rsidR="00C13758" w:rsidRDefault="00593CC6" w:rsidP="0059513C">
      <w:pPr>
        <w:spacing w:line="259" w:lineRule="auto"/>
        <w:rPr>
          <w:rFonts w:cs="Arial"/>
          <w:sz w:val="22"/>
          <w:szCs w:val="22"/>
        </w:rPr>
      </w:pPr>
      <w:r w:rsidRPr="4180549A">
        <w:rPr>
          <w:rFonts w:cs="Arial"/>
          <w:sz w:val="22"/>
          <w:szCs w:val="22"/>
        </w:rPr>
        <w:t>Se definen como desvíos a bajar los desvíos en sentido de menor generación y los desvíos en sentido de mayor consumo.</w:t>
      </w:r>
      <w:r w:rsidR="7AC9FEA8" w:rsidRPr="4180549A">
        <w:rPr>
          <w:rFonts w:cs="Arial"/>
          <w:sz w:val="22"/>
          <w:szCs w:val="22"/>
        </w:rPr>
        <w:t xml:space="preserve"> El precio del desvío a bajar de un BRP se calculará con los siguientes criterios.</w:t>
      </w:r>
    </w:p>
    <w:p w14:paraId="45BBABAB" w14:textId="7D37B0A0" w:rsidR="00C13758" w:rsidRPr="00C13758" w:rsidRDefault="00C13758" w:rsidP="005C1708">
      <w:pPr>
        <w:pStyle w:val="ListParagraph"/>
        <w:numPr>
          <w:ilvl w:val="0"/>
          <w:numId w:val="25"/>
        </w:numPr>
        <w:tabs>
          <w:tab w:val="left" w:pos="0"/>
        </w:tabs>
        <w:rPr>
          <w:rFonts w:cs="Arial"/>
        </w:rPr>
      </w:pPr>
      <w:r w:rsidRPr="4180549A">
        <w:rPr>
          <w:rFonts w:cs="Arial"/>
        </w:rPr>
        <w:t>Si el saldo neto horario de las energías de balance, SNSB, es negativo</w:t>
      </w:r>
      <w:r w:rsidR="188CC107" w:rsidRPr="4180549A">
        <w:rPr>
          <w:rFonts w:cs="Arial"/>
        </w:rPr>
        <w:t>, cero</w:t>
      </w:r>
      <w:r w:rsidRPr="4180549A">
        <w:rPr>
          <w:rFonts w:cs="Arial"/>
        </w:rPr>
        <w:t xml:space="preserve"> o </w:t>
      </w:r>
      <w:r w:rsidR="6C2175DF" w:rsidRPr="4180549A">
        <w:rPr>
          <w:rFonts w:cs="Arial"/>
        </w:rPr>
        <w:t>nulo</w:t>
      </w:r>
      <w:r w:rsidRPr="4180549A">
        <w:rPr>
          <w:rFonts w:cs="Arial"/>
        </w:rPr>
        <w:t>, el precio de los desvíos a bajar será el precio marginal del mercado diario.</w:t>
      </w:r>
    </w:p>
    <w:p w14:paraId="4BB5A579" w14:textId="77777777" w:rsidR="00C13758" w:rsidRPr="00C13758" w:rsidRDefault="00C13758" w:rsidP="00C13758">
      <w:pPr>
        <w:pStyle w:val="ListParagraph"/>
        <w:tabs>
          <w:tab w:val="left" w:pos="0"/>
        </w:tabs>
        <w:ind w:left="360"/>
        <w:rPr>
          <w:rFonts w:cs="Arial"/>
          <w:szCs w:val="22"/>
        </w:rPr>
      </w:pPr>
    </w:p>
    <w:p w14:paraId="1299F172" w14:textId="54E74920" w:rsidR="00C13758" w:rsidRPr="001C1D09" w:rsidRDefault="00C13758" w:rsidP="001C1D09">
      <w:pPr>
        <w:tabs>
          <w:tab w:val="left" w:pos="0"/>
        </w:tabs>
        <w:ind w:left="709"/>
        <w:jc w:val="left"/>
        <w:rPr>
          <w:rFonts w:cs="Arial"/>
          <w:szCs w:val="22"/>
        </w:rPr>
      </w:pPr>
      <w:r w:rsidRPr="001C1D09">
        <w:rPr>
          <w:rFonts w:cs="Arial"/>
          <w:szCs w:val="22"/>
        </w:rPr>
        <w:t xml:space="preserve">Si SNSB &lt; = 0, </w:t>
      </w:r>
      <w:proofErr w:type="spellStart"/>
      <w:r w:rsidRPr="001C1D09">
        <w:rPr>
          <w:rFonts w:cs="Arial"/>
          <w:szCs w:val="22"/>
        </w:rPr>
        <w:t>PDESVB</w:t>
      </w:r>
      <w:r w:rsidRPr="001C1D09">
        <w:rPr>
          <w:rFonts w:cs="Arial"/>
          <w:szCs w:val="22"/>
          <w:vertAlign w:val="subscript"/>
        </w:rPr>
        <w:t>brp</w:t>
      </w:r>
      <w:proofErr w:type="spellEnd"/>
      <w:r w:rsidRPr="001C1D09">
        <w:rPr>
          <w:rFonts w:cs="Arial"/>
          <w:szCs w:val="22"/>
        </w:rPr>
        <w:t>= PMD</w:t>
      </w:r>
    </w:p>
    <w:p w14:paraId="36D057C4" w14:textId="77777777" w:rsidR="00C13758" w:rsidRPr="00C13758" w:rsidRDefault="00C13758" w:rsidP="00C13758">
      <w:pPr>
        <w:tabs>
          <w:tab w:val="left" w:pos="0"/>
        </w:tabs>
        <w:spacing w:after="0"/>
        <w:ind w:left="0"/>
        <w:rPr>
          <w:rFonts w:cs="Arial"/>
          <w:sz w:val="22"/>
          <w:szCs w:val="22"/>
        </w:rPr>
      </w:pPr>
    </w:p>
    <w:p w14:paraId="71C3BA44" w14:textId="77777777" w:rsidR="00C13758" w:rsidRPr="00C13758" w:rsidRDefault="00C13758" w:rsidP="005C1708">
      <w:pPr>
        <w:pStyle w:val="ListParagraph"/>
        <w:numPr>
          <w:ilvl w:val="0"/>
          <w:numId w:val="25"/>
        </w:numPr>
        <w:tabs>
          <w:tab w:val="left" w:pos="0"/>
        </w:tabs>
        <w:rPr>
          <w:rFonts w:cs="Arial"/>
          <w:szCs w:val="22"/>
        </w:rPr>
      </w:pPr>
      <w:r w:rsidRPr="00C13758">
        <w:rPr>
          <w:rFonts w:cs="Arial"/>
          <w:szCs w:val="22"/>
        </w:rPr>
        <w:t>Si el saldo neto horario de las energías de balance, SNSB, es positivo, el precio horario de los desvíos a bajar se calculará con la fórmula siguiente:</w:t>
      </w:r>
    </w:p>
    <w:p w14:paraId="7CCDA827" w14:textId="77777777" w:rsidR="00C13758" w:rsidRPr="00C13758" w:rsidRDefault="00C13758" w:rsidP="00C13758">
      <w:pPr>
        <w:tabs>
          <w:tab w:val="left" w:pos="0"/>
        </w:tabs>
        <w:spacing w:after="0"/>
        <w:rPr>
          <w:rFonts w:cs="Arial"/>
          <w:sz w:val="22"/>
          <w:szCs w:val="22"/>
        </w:rPr>
      </w:pPr>
    </w:p>
    <w:p w14:paraId="78B8DE45" w14:textId="47ED3F5E" w:rsidR="00C13758" w:rsidRPr="00CB72B0" w:rsidRDefault="00C13758" w:rsidP="001C1D09">
      <w:pPr>
        <w:tabs>
          <w:tab w:val="left" w:pos="0"/>
        </w:tabs>
        <w:spacing w:after="0"/>
        <w:ind w:left="709"/>
        <w:jc w:val="left"/>
        <w:rPr>
          <w:rStyle w:val="Estilo11pto"/>
        </w:rPr>
      </w:pPr>
      <w:r w:rsidRPr="00CB72B0">
        <w:rPr>
          <w:rStyle w:val="Estilo11pto"/>
        </w:rPr>
        <w:t xml:space="preserve">Si SNSB &gt; 0, </w:t>
      </w:r>
      <w:proofErr w:type="spellStart"/>
      <w:r w:rsidRPr="00CB72B0">
        <w:rPr>
          <w:rStyle w:val="Estilo11pto"/>
        </w:rPr>
        <w:t>PDESVB</w:t>
      </w:r>
      <w:r w:rsidRPr="00C13758">
        <w:rPr>
          <w:rFonts w:cs="Arial"/>
          <w:sz w:val="22"/>
          <w:szCs w:val="22"/>
          <w:vertAlign w:val="subscript"/>
        </w:rPr>
        <w:t>brp</w:t>
      </w:r>
      <w:proofErr w:type="spellEnd"/>
      <w:r w:rsidRPr="00CB72B0">
        <w:rPr>
          <w:rStyle w:val="Estilo11pto"/>
        </w:rPr>
        <w:t xml:space="preserve"> = máximo (PMD, PMPRTSS)</w:t>
      </w:r>
    </w:p>
    <w:p w14:paraId="6733F1E1" w14:textId="77777777" w:rsidR="00C13758" w:rsidRPr="00C13758" w:rsidRDefault="00C13758" w:rsidP="00C13758">
      <w:pPr>
        <w:tabs>
          <w:tab w:val="left" w:pos="0"/>
        </w:tabs>
        <w:spacing w:after="0"/>
        <w:rPr>
          <w:rFonts w:cs="Arial"/>
          <w:sz w:val="22"/>
          <w:szCs w:val="22"/>
        </w:rPr>
      </w:pPr>
    </w:p>
    <w:p w14:paraId="1F353FB0" w14:textId="46901F50" w:rsidR="00C13758" w:rsidRPr="00CF4B21" w:rsidRDefault="00C13758" w:rsidP="00091421">
      <w:pPr>
        <w:spacing w:before="120"/>
        <w:ind w:left="709"/>
        <w:rPr>
          <w:rFonts w:cs="Arial"/>
          <w:sz w:val="22"/>
          <w:szCs w:val="22"/>
        </w:rPr>
      </w:pPr>
      <w:r w:rsidRPr="00CF4B21">
        <w:rPr>
          <w:rFonts w:cs="Arial"/>
          <w:sz w:val="22"/>
          <w:szCs w:val="22"/>
        </w:rPr>
        <w:t xml:space="preserve">Siendo PMPRTSS el precio medio ponderado de las energías a subir asignadas a los BSP del sistema eléctrico peninsular y de energía </w:t>
      </w:r>
      <w:r w:rsidR="00286BBE">
        <w:rPr>
          <w:rFonts w:cs="Arial"/>
          <w:sz w:val="22"/>
          <w:szCs w:val="22"/>
        </w:rPr>
        <w:t xml:space="preserve">activada </w:t>
      </w:r>
      <w:r w:rsidRPr="00CF4B21">
        <w:rPr>
          <w:rFonts w:cs="Arial"/>
          <w:sz w:val="22"/>
          <w:szCs w:val="22"/>
        </w:rPr>
        <w:t xml:space="preserve">de otros </w:t>
      </w:r>
      <w:proofErr w:type="spellStart"/>
      <w:r w:rsidRPr="00CF4B21">
        <w:rPr>
          <w:rFonts w:cs="Arial"/>
          <w:sz w:val="22"/>
          <w:szCs w:val="22"/>
        </w:rPr>
        <w:t>TSO</w:t>
      </w:r>
      <w:r w:rsidR="00286BBE">
        <w:rPr>
          <w:rFonts w:cs="Arial"/>
          <w:sz w:val="22"/>
          <w:szCs w:val="22"/>
        </w:rPr>
        <w:t>s</w:t>
      </w:r>
      <w:proofErr w:type="spellEnd"/>
      <w:r w:rsidRPr="00CF4B21">
        <w:rPr>
          <w:rFonts w:cs="Arial"/>
          <w:sz w:val="22"/>
          <w:szCs w:val="22"/>
        </w:rPr>
        <w:t>, descontando la energía de balance activada para necesidades de balance de otros TSO, redondeado a dos decimales.</w:t>
      </w:r>
      <w:r w:rsidR="1C106E8D" w:rsidRPr="00CF4B21">
        <w:rPr>
          <w:rFonts w:cs="Arial"/>
          <w:sz w:val="22"/>
          <w:szCs w:val="22"/>
        </w:rPr>
        <w:t xml:space="preserve"> El importe correspondiente a la activación de ofertas del producto RR es el que resulta de valorar toda la energía </w:t>
      </w:r>
      <w:r w:rsidR="00FF342E">
        <w:rPr>
          <w:rFonts w:cs="Arial"/>
          <w:sz w:val="22"/>
          <w:szCs w:val="22"/>
        </w:rPr>
        <w:t xml:space="preserve">neta </w:t>
      </w:r>
      <w:del w:id="628" w:author="LIQ Elena" w:date="2021-02-18T18:06:00Z">
        <w:r w:rsidR="1C106E8D" w:rsidRPr="00CF4B21" w:rsidDel="005D521C">
          <w:rPr>
            <w:rFonts w:cs="Arial"/>
            <w:sz w:val="22"/>
            <w:szCs w:val="22"/>
          </w:rPr>
          <w:delText xml:space="preserve"> </w:delText>
        </w:r>
      </w:del>
      <w:r w:rsidR="1C106E8D" w:rsidRPr="00CF4B21">
        <w:rPr>
          <w:rFonts w:cs="Arial"/>
          <w:sz w:val="22"/>
          <w:szCs w:val="22"/>
        </w:rPr>
        <w:t>a subir al precio marginal del producto RR, independientemente de que la oferta se hubiera activado por razones de control de flujo en la interconexión.</w:t>
      </w:r>
      <w:r w:rsidR="5DF6C4A9" w:rsidRPr="00CF4B21">
        <w:rPr>
          <w:rFonts w:cs="Arial"/>
          <w:sz w:val="22"/>
          <w:szCs w:val="22"/>
        </w:rPr>
        <w:t xml:space="preserve"> </w:t>
      </w:r>
      <w:r w:rsidR="1C106E8D" w:rsidRPr="00CF4B21">
        <w:rPr>
          <w:rFonts w:cs="Arial"/>
          <w:sz w:val="22"/>
          <w:szCs w:val="22"/>
        </w:rPr>
        <w:t xml:space="preserve">El importe </w:t>
      </w:r>
      <w:r w:rsidR="00CF4B21">
        <w:rPr>
          <w:rFonts w:cs="Arial"/>
          <w:sz w:val="22"/>
          <w:szCs w:val="22"/>
        </w:rPr>
        <w:t xml:space="preserve">y la energía </w:t>
      </w:r>
      <w:r w:rsidR="1C106E8D" w:rsidRPr="00CF4B21">
        <w:rPr>
          <w:rFonts w:cs="Arial"/>
          <w:sz w:val="22"/>
          <w:szCs w:val="22"/>
        </w:rPr>
        <w:t>del coste varia</w:t>
      </w:r>
      <w:r w:rsidR="51FA04BF" w:rsidRPr="00CF4B21">
        <w:rPr>
          <w:rFonts w:cs="Arial"/>
          <w:sz w:val="22"/>
          <w:szCs w:val="22"/>
        </w:rPr>
        <w:t>b</w:t>
      </w:r>
      <w:r w:rsidR="1C106E8D" w:rsidRPr="00CF4B21">
        <w:rPr>
          <w:rFonts w:cs="Arial"/>
          <w:sz w:val="22"/>
          <w:szCs w:val="22"/>
        </w:rPr>
        <w:t>le del articulo 13.3 b) de la Orden IET 2013/2013</w:t>
      </w:r>
      <w:r w:rsidR="67CC485A" w:rsidRPr="00CF4B21">
        <w:rPr>
          <w:rFonts w:cs="Arial"/>
          <w:sz w:val="22"/>
          <w:szCs w:val="22"/>
        </w:rPr>
        <w:t xml:space="preserve"> se incluirá </w:t>
      </w:r>
      <w:r w:rsidR="302DE1EF" w:rsidRPr="00CF4B21">
        <w:rPr>
          <w:rFonts w:cs="Arial"/>
          <w:sz w:val="22"/>
          <w:szCs w:val="22"/>
        </w:rPr>
        <w:t>el precio PMPRTSS.</w:t>
      </w:r>
    </w:p>
    <w:p w14:paraId="79A535E9" w14:textId="34FB2CE5" w:rsidR="00593CC6" w:rsidRPr="005C1708" w:rsidRDefault="00593CC6" w:rsidP="00091421">
      <w:pPr>
        <w:spacing w:line="259" w:lineRule="auto"/>
        <w:ind w:left="709"/>
        <w:rPr>
          <w:rStyle w:val="Estilo11pto"/>
        </w:rPr>
      </w:pPr>
      <w:r w:rsidRPr="005C1708">
        <w:rPr>
          <w:rStyle w:val="Estilo11pto"/>
        </w:rPr>
        <w:t>Si no existe valor para PMPRTSS</w:t>
      </w:r>
      <w:r w:rsidR="24FDB2B9" w:rsidRPr="005C1708">
        <w:rPr>
          <w:rStyle w:val="Estilo11pto"/>
        </w:rPr>
        <w:t>,</w:t>
      </w:r>
      <w:r w:rsidRPr="005C1708">
        <w:rPr>
          <w:rStyle w:val="Estilo11pto"/>
        </w:rPr>
        <w:t xml:space="preserve"> el precio de los desvíos a bajar será el precio marginal del mercado diario.</w:t>
      </w:r>
    </w:p>
    <w:p w14:paraId="4E80DA04" w14:textId="3D69F31A" w:rsidR="00663DC1" w:rsidRPr="0059513C" w:rsidRDefault="00663DC1" w:rsidP="00DC1B1E">
      <w:pPr>
        <w:tabs>
          <w:tab w:val="left" w:pos="1080"/>
        </w:tabs>
        <w:ind w:left="0"/>
        <w:rPr>
          <w:rFonts w:asciiTheme="minorHAnsi" w:hAnsiTheme="minorHAnsi" w:cs="Arial"/>
          <w:sz w:val="22"/>
          <w:szCs w:val="22"/>
        </w:rPr>
      </w:pPr>
    </w:p>
    <w:p w14:paraId="294EF981" w14:textId="1710ED59" w:rsidR="00A65F3D" w:rsidRDefault="00A65F3D" w:rsidP="005C1708">
      <w:pPr>
        <w:pStyle w:val="BEGO"/>
        <w:numPr>
          <w:ilvl w:val="0"/>
          <w:numId w:val="21"/>
        </w:numPr>
        <w:ind w:left="426" w:hanging="284"/>
      </w:pPr>
      <w:r>
        <w:t>Liquidación de desvíos no asignados a un BRP</w:t>
      </w:r>
      <w:r w:rsidRPr="008C363F">
        <w:t>.</w:t>
      </w:r>
    </w:p>
    <w:p w14:paraId="24A000E4" w14:textId="77777777" w:rsidR="00A65F3D" w:rsidRPr="0059513C" w:rsidRDefault="00A65F3D" w:rsidP="00A65F3D">
      <w:pPr>
        <w:tabs>
          <w:tab w:val="left" w:pos="1080"/>
        </w:tabs>
        <w:spacing w:after="0"/>
        <w:rPr>
          <w:rFonts w:asciiTheme="minorHAnsi" w:hAnsiTheme="minorHAnsi" w:cs="Arial"/>
          <w:sz w:val="22"/>
          <w:szCs w:val="22"/>
        </w:rPr>
      </w:pPr>
    </w:p>
    <w:p w14:paraId="4038A8F7" w14:textId="5EC41C8B" w:rsidR="00663DC1" w:rsidRPr="00A65F3D" w:rsidRDefault="00663DC1" w:rsidP="005C1708">
      <w:pPr>
        <w:pStyle w:val="BEGO"/>
        <w:numPr>
          <w:ilvl w:val="1"/>
          <w:numId w:val="21"/>
        </w:numPr>
        <w:tabs>
          <w:tab w:val="left" w:pos="993"/>
        </w:tabs>
        <w:spacing w:before="0" w:after="120"/>
        <w:ind w:left="567" w:hanging="425"/>
      </w:pPr>
      <w:commentRangeStart w:id="629"/>
      <w:r w:rsidRPr="00326160">
        <w:t>Desvíos internacionales entre sistemas</w:t>
      </w:r>
      <w:commentRangeEnd w:id="629"/>
      <w:r w:rsidR="00DE1ED6">
        <w:rPr>
          <w:rStyle w:val="CommentReference"/>
          <w:rFonts w:eastAsia="Times New Roman" w:cs="Times New Roman"/>
          <w:lang w:eastAsia="es-ES"/>
        </w:rPr>
        <w:commentReference w:id="629"/>
      </w:r>
      <w:r w:rsidRPr="00326160">
        <w:t xml:space="preserve">. </w:t>
      </w:r>
    </w:p>
    <w:p w14:paraId="58B6D994" w14:textId="466C4ECC" w:rsidR="00663DC1" w:rsidRPr="00033F4B" w:rsidRDefault="00663DC1" w:rsidP="0059513C">
      <w:pPr>
        <w:ind w:left="142"/>
        <w:rPr>
          <w:rStyle w:val="Estilo11pto"/>
        </w:rPr>
      </w:pPr>
      <w:r w:rsidRPr="0C9AD51D">
        <w:rPr>
          <w:rStyle w:val="Estilo11pto"/>
        </w:rPr>
        <w:t xml:space="preserve">Los desvíos internacionales entre sistemas se calculan como </w:t>
      </w:r>
      <w:r w:rsidRPr="0C9AD51D">
        <w:rPr>
          <w:rFonts w:cs="Arial"/>
          <w:color w:val="000000" w:themeColor="text1"/>
          <w:sz w:val="22"/>
          <w:szCs w:val="22"/>
        </w:rPr>
        <w:t xml:space="preserve">diferencia entre la medida en los puntos frontera con otros sistemas eléctricos y el programa acordado entre los operadores de los sistemas. </w:t>
      </w:r>
      <w:r w:rsidRPr="0C9AD51D">
        <w:rPr>
          <w:rStyle w:val="Estilo11pto"/>
        </w:rPr>
        <w:t>Se valorarán al precio del desvío establecido en el apartado</w:t>
      </w:r>
      <w:r w:rsidR="000D43E0" w:rsidRPr="0C9AD51D">
        <w:rPr>
          <w:rStyle w:val="Estilo11pto"/>
        </w:rPr>
        <w:t xml:space="preserve"> 1</w:t>
      </w:r>
      <w:ins w:id="630" w:author="LIQ" w:date="2021-03-16T11:45:00Z">
        <w:r w:rsidR="001550D9">
          <w:rPr>
            <w:rStyle w:val="Estilo11pto"/>
          </w:rPr>
          <w:t>3</w:t>
        </w:r>
      </w:ins>
      <w:del w:id="631" w:author="LIQ" w:date="2021-03-16T11:45:00Z">
        <w:r w:rsidR="000D43E0" w:rsidRPr="0C9AD51D" w:rsidDel="001550D9">
          <w:rPr>
            <w:rStyle w:val="Estilo11pto"/>
          </w:rPr>
          <w:delText>2</w:delText>
        </w:r>
      </w:del>
      <w:r w:rsidRPr="0C9AD51D">
        <w:rPr>
          <w:rStyle w:val="Estilo11pto"/>
        </w:rPr>
        <w:t xml:space="preserve"> que sea aplicable realizándose una anotación en una cuenta de compensación horaria para su liquidación de acuerdo con lo establecido en el PO14.6.</w:t>
      </w:r>
    </w:p>
    <w:p w14:paraId="79C5F866" w14:textId="77777777" w:rsidR="00663DC1" w:rsidRPr="00A65F3D" w:rsidRDefault="00663DC1" w:rsidP="0059513C">
      <w:pPr>
        <w:ind w:left="142"/>
        <w:rPr>
          <w:rFonts w:cs="Arial"/>
          <w:sz w:val="22"/>
          <w:szCs w:val="22"/>
        </w:rPr>
      </w:pPr>
      <w:r w:rsidRPr="00A65F3D">
        <w:rPr>
          <w:rFonts w:cs="Arial"/>
          <w:sz w:val="22"/>
          <w:szCs w:val="22"/>
        </w:rPr>
        <w:t>En cada hora se sumarán los desvíos internacionales por cada interconexión internacional:</w:t>
      </w:r>
    </w:p>
    <w:p w14:paraId="3AD76800" w14:textId="77777777" w:rsidR="00663DC1" w:rsidRPr="00033F4B" w:rsidRDefault="00663DC1" w:rsidP="0059513C">
      <w:pPr>
        <w:ind w:left="142"/>
        <w:rPr>
          <w:rStyle w:val="Estilo11pto"/>
        </w:rPr>
      </w:pPr>
      <w:r w:rsidRPr="00033F4B">
        <w:rPr>
          <w:rStyle w:val="Estilo11pto"/>
        </w:rPr>
        <w:t>DIR = ∑</w:t>
      </w:r>
      <w:proofErr w:type="spellStart"/>
      <w:r w:rsidRPr="00A65F3D">
        <w:rPr>
          <w:rStyle w:val="EstilosubindicePARAPROCEDCar"/>
          <w:rFonts w:cs="Arial"/>
          <w:sz w:val="22"/>
          <w:szCs w:val="22"/>
        </w:rPr>
        <w:t>frint</w:t>
      </w:r>
      <w:proofErr w:type="spellEnd"/>
      <w:r w:rsidRPr="00033F4B">
        <w:rPr>
          <w:rStyle w:val="Estilo11pto"/>
        </w:rPr>
        <w:t xml:space="preserve"> </w:t>
      </w:r>
      <w:proofErr w:type="spellStart"/>
      <w:r w:rsidRPr="00033F4B">
        <w:rPr>
          <w:rStyle w:val="Estilo11pto"/>
        </w:rPr>
        <w:t>DIR</w:t>
      </w:r>
      <w:r w:rsidRPr="00A65F3D">
        <w:rPr>
          <w:rStyle w:val="EstilosubindicePARAPROCEDCar"/>
          <w:rFonts w:cs="Arial"/>
          <w:sz w:val="22"/>
          <w:szCs w:val="22"/>
        </w:rPr>
        <w:t>frint</w:t>
      </w:r>
      <w:proofErr w:type="spellEnd"/>
    </w:p>
    <w:p w14:paraId="74BDA715" w14:textId="26D2F51B" w:rsidR="00663DC1" w:rsidRPr="00A65F3D" w:rsidRDefault="00663DC1" w:rsidP="0059513C">
      <w:pPr>
        <w:spacing w:after="120"/>
        <w:ind w:left="142"/>
        <w:rPr>
          <w:rFonts w:cs="Arial"/>
          <w:sz w:val="22"/>
          <w:szCs w:val="22"/>
        </w:rPr>
      </w:pPr>
      <w:r w:rsidRPr="00A65F3D">
        <w:rPr>
          <w:rFonts w:cs="Arial"/>
          <w:sz w:val="22"/>
          <w:szCs w:val="22"/>
        </w:rPr>
        <w:t>donde:</w:t>
      </w:r>
      <w:r w:rsidR="007E64D9" w:rsidRPr="00A65F3D">
        <w:rPr>
          <w:rFonts w:cs="Arial"/>
          <w:sz w:val="22"/>
          <w:szCs w:val="22"/>
        </w:rPr>
        <w:t xml:space="preserve"> </w:t>
      </w:r>
    </w:p>
    <w:p w14:paraId="2ABFBDBA" w14:textId="1CBB28AB" w:rsidR="00663DC1" w:rsidRPr="00A65F3D" w:rsidRDefault="00663DC1" w:rsidP="007948A5">
      <w:pPr>
        <w:numPr>
          <w:ilvl w:val="12"/>
          <w:numId w:val="0"/>
        </w:numPr>
        <w:tabs>
          <w:tab w:val="left" w:pos="1985"/>
        </w:tabs>
        <w:ind w:left="2552" w:hanging="2410"/>
        <w:rPr>
          <w:rFonts w:cs="Arial"/>
          <w:color w:val="000000"/>
          <w:sz w:val="22"/>
          <w:szCs w:val="22"/>
        </w:rPr>
      </w:pPr>
      <w:proofErr w:type="spellStart"/>
      <w:r w:rsidRPr="00033F4B">
        <w:rPr>
          <w:rStyle w:val="Estilo11pto"/>
        </w:rPr>
        <w:t>DIR</w:t>
      </w:r>
      <w:r w:rsidRPr="00A65F3D">
        <w:rPr>
          <w:rStyle w:val="EstilosubindicePARAPROCEDCar"/>
          <w:rFonts w:cs="Arial"/>
          <w:sz w:val="22"/>
          <w:szCs w:val="22"/>
        </w:rPr>
        <w:t>frint</w:t>
      </w:r>
      <w:proofErr w:type="spellEnd"/>
      <w:r w:rsidR="003D0106">
        <w:rPr>
          <w:rStyle w:val="EstilosubindicePARAPROCEDCar"/>
          <w:rFonts w:cs="Arial"/>
          <w:sz w:val="22"/>
          <w:szCs w:val="22"/>
        </w:rPr>
        <w:t xml:space="preserve"> </w:t>
      </w:r>
      <w:r w:rsidR="007948A5">
        <w:rPr>
          <w:rStyle w:val="EstilosubindicePARAPROCEDCar"/>
          <w:rFonts w:cs="Arial"/>
          <w:sz w:val="22"/>
          <w:szCs w:val="22"/>
        </w:rPr>
        <w:tab/>
      </w:r>
      <w:r w:rsidRPr="00A65F3D">
        <w:rPr>
          <w:rFonts w:cs="Arial"/>
          <w:color w:val="000000"/>
          <w:sz w:val="22"/>
          <w:szCs w:val="22"/>
        </w:rPr>
        <w:t>=</w:t>
      </w:r>
      <w:r w:rsidR="003D0106">
        <w:rPr>
          <w:rFonts w:cs="Arial"/>
          <w:color w:val="000000"/>
          <w:sz w:val="22"/>
          <w:szCs w:val="22"/>
        </w:rPr>
        <w:t xml:space="preserve"> </w:t>
      </w:r>
      <w:r w:rsidR="007948A5">
        <w:rPr>
          <w:rFonts w:cs="Arial"/>
          <w:color w:val="000000"/>
          <w:sz w:val="22"/>
          <w:szCs w:val="22"/>
        </w:rPr>
        <w:tab/>
      </w:r>
      <w:r w:rsidRPr="00A65F3D">
        <w:rPr>
          <w:rFonts w:cs="Arial"/>
          <w:color w:val="000000"/>
          <w:sz w:val="22"/>
          <w:szCs w:val="22"/>
        </w:rPr>
        <w:t xml:space="preserve">Desvío internacional en la frontera </w:t>
      </w:r>
      <w:proofErr w:type="spellStart"/>
      <w:r w:rsidRPr="00A65F3D">
        <w:rPr>
          <w:rFonts w:cs="Arial"/>
          <w:i/>
          <w:color w:val="000000"/>
          <w:sz w:val="22"/>
          <w:szCs w:val="22"/>
        </w:rPr>
        <w:t>frint</w:t>
      </w:r>
      <w:proofErr w:type="spellEnd"/>
      <w:r w:rsidRPr="00A65F3D">
        <w:rPr>
          <w:rFonts w:cs="Arial"/>
          <w:i/>
          <w:color w:val="000000"/>
          <w:sz w:val="22"/>
          <w:szCs w:val="22"/>
        </w:rPr>
        <w:t xml:space="preserve">, </w:t>
      </w:r>
    </w:p>
    <w:p w14:paraId="18DE4E08" w14:textId="48EA77BE" w:rsidR="00663DC1" w:rsidRPr="007948A5" w:rsidRDefault="00663DC1" w:rsidP="007948A5">
      <w:pPr>
        <w:numPr>
          <w:ilvl w:val="12"/>
          <w:numId w:val="0"/>
        </w:numPr>
        <w:tabs>
          <w:tab w:val="left" w:pos="426"/>
        </w:tabs>
        <w:ind w:left="142"/>
        <w:rPr>
          <w:rFonts w:cs="Arial"/>
          <w:color w:val="000000"/>
          <w:sz w:val="22"/>
          <w:szCs w:val="22"/>
        </w:rPr>
      </w:pPr>
      <w:r w:rsidRPr="007948A5">
        <w:rPr>
          <w:rFonts w:cs="Arial"/>
          <w:color w:val="000000"/>
          <w:sz w:val="22"/>
          <w:szCs w:val="22"/>
        </w:rPr>
        <w:t>Si la suma de todos los desvíos</w:t>
      </w:r>
      <w:r w:rsidRPr="007948A5">
        <w:rPr>
          <w:rStyle w:val="Estilo11pto"/>
          <w:szCs w:val="22"/>
        </w:rPr>
        <w:t xml:space="preserve"> internacionales de regulación es positiva se anotará en la cuenta de compensación un derecho de cobro que se calculará con la fórmula siguiente:</w:t>
      </w:r>
    </w:p>
    <w:p w14:paraId="23644AFF" w14:textId="77777777" w:rsidR="00663DC1" w:rsidRPr="00A65F3D" w:rsidRDefault="00663DC1" w:rsidP="007948A5">
      <w:pPr>
        <w:numPr>
          <w:ilvl w:val="12"/>
          <w:numId w:val="0"/>
        </w:numPr>
        <w:tabs>
          <w:tab w:val="left" w:pos="1980"/>
        </w:tabs>
        <w:ind w:left="142"/>
        <w:rPr>
          <w:rFonts w:cs="Arial"/>
          <w:color w:val="000000"/>
          <w:sz w:val="22"/>
          <w:szCs w:val="22"/>
        </w:rPr>
      </w:pPr>
      <w:r w:rsidRPr="00A65F3D">
        <w:rPr>
          <w:rFonts w:cs="Arial"/>
          <w:color w:val="000000"/>
          <w:sz w:val="22"/>
          <w:szCs w:val="22"/>
        </w:rPr>
        <w:t xml:space="preserve">DCDIR = </w:t>
      </w:r>
      <w:r w:rsidRPr="00033F4B">
        <w:rPr>
          <w:rStyle w:val="Estilo11pto"/>
        </w:rPr>
        <w:t>DIR × PDESVS</w:t>
      </w:r>
    </w:p>
    <w:p w14:paraId="599DD40E" w14:textId="40D5EBDC" w:rsidR="00663DC1" w:rsidRPr="007948A5" w:rsidRDefault="00663DC1" w:rsidP="007948A5">
      <w:pPr>
        <w:numPr>
          <w:ilvl w:val="12"/>
          <w:numId w:val="0"/>
        </w:numPr>
        <w:tabs>
          <w:tab w:val="left" w:pos="142"/>
        </w:tabs>
        <w:ind w:left="142"/>
        <w:rPr>
          <w:rFonts w:cs="Arial"/>
          <w:color w:val="000000"/>
          <w:sz w:val="22"/>
          <w:szCs w:val="22"/>
        </w:rPr>
      </w:pPr>
      <w:r w:rsidRPr="007948A5">
        <w:rPr>
          <w:rFonts w:cs="Arial"/>
          <w:color w:val="000000"/>
          <w:sz w:val="22"/>
          <w:szCs w:val="22"/>
        </w:rPr>
        <w:t>Si la suma de todos los desvíos internacionales de regulación es negativa se anotará en la cuenta de compensación una obligación de pago que se calculará con la fórmula siguiente:</w:t>
      </w:r>
    </w:p>
    <w:p w14:paraId="05BB25F6" w14:textId="69C629CA" w:rsidR="00445ED2" w:rsidRDefault="00663DC1" w:rsidP="00445ED2">
      <w:pPr>
        <w:numPr>
          <w:ilvl w:val="12"/>
          <w:numId w:val="0"/>
        </w:numPr>
        <w:tabs>
          <w:tab w:val="left" w:pos="1980"/>
        </w:tabs>
        <w:ind w:left="142"/>
        <w:rPr>
          <w:rStyle w:val="Estilo11pto"/>
        </w:rPr>
      </w:pPr>
      <w:r w:rsidRPr="00445ED2">
        <w:rPr>
          <w:rFonts w:cs="Arial"/>
          <w:sz w:val="22"/>
          <w:szCs w:val="22"/>
        </w:rPr>
        <w:t>OPDIR</w:t>
      </w:r>
      <w:r w:rsidRPr="00A65F3D">
        <w:rPr>
          <w:rFonts w:cs="Arial"/>
          <w:color w:val="000000"/>
          <w:sz w:val="22"/>
          <w:szCs w:val="22"/>
        </w:rPr>
        <w:t xml:space="preserve"> = </w:t>
      </w:r>
      <w:r w:rsidRPr="00033F4B">
        <w:rPr>
          <w:rStyle w:val="Estilo11pto"/>
        </w:rPr>
        <w:t>DIR × PDESVB</w:t>
      </w:r>
    </w:p>
    <w:p w14:paraId="22CC5F74" w14:textId="77777777" w:rsidR="00730E20" w:rsidRDefault="00730E20" w:rsidP="00445ED2">
      <w:pPr>
        <w:numPr>
          <w:ilvl w:val="12"/>
          <w:numId w:val="0"/>
        </w:numPr>
        <w:tabs>
          <w:tab w:val="left" w:pos="1980"/>
        </w:tabs>
        <w:spacing w:after="0"/>
        <w:ind w:left="142"/>
        <w:rPr>
          <w:rFonts w:cs="Arial"/>
          <w:sz w:val="22"/>
          <w:szCs w:val="22"/>
        </w:rPr>
      </w:pPr>
    </w:p>
    <w:p w14:paraId="1A6E2D75" w14:textId="3DE13259" w:rsidR="000D43E0" w:rsidRPr="00A65F3D" w:rsidRDefault="000D43E0" w:rsidP="005C1708">
      <w:pPr>
        <w:pStyle w:val="BEGO"/>
        <w:numPr>
          <w:ilvl w:val="1"/>
          <w:numId w:val="21"/>
        </w:numPr>
        <w:tabs>
          <w:tab w:val="left" w:pos="993"/>
        </w:tabs>
        <w:spacing w:before="0" w:after="120"/>
        <w:ind w:left="567" w:hanging="425"/>
      </w:pPr>
      <w:r>
        <w:t>Asignación del saldo de la cuenta de compensación</w:t>
      </w:r>
      <w:r w:rsidR="00DC7B9F">
        <w:t xml:space="preserve"> por desvíos internacionales entre sistemas</w:t>
      </w:r>
      <w:r>
        <w:t>.</w:t>
      </w:r>
    </w:p>
    <w:p w14:paraId="2D4E7A6E" w14:textId="05A7A6C8" w:rsidR="000D43E0" w:rsidRDefault="000D43E0" w:rsidP="0059513C">
      <w:pPr>
        <w:autoSpaceDE w:val="0"/>
        <w:autoSpaceDN w:val="0"/>
        <w:adjustRightInd w:val="0"/>
        <w:spacing w:after="0"/>
        <w:ind w:left="142"/>
        <w:rPr>
          <w:rFonts w:cs="Arial"/>
          <w:sz w:val="22"/>
          <w:szCs w:val="22"/>
        </w:rPr>
      </w:pPr>
      <w:r w:rsidRPr="0C9AD51D">
        <w:rPr>
          <w:rFonts w:cs="Arial"/>
          <w:sz w:val="22"/>
          <w:szCs w:val="22"/>
        </w:rPr>
        <w:t xml:space="preserve">El saldo horario de esta cuenta de compensación (SALDODIR) se integrará en el coste horario de los servicios de ajuste y se repartirá a las unidades de adquisición conforme a lo establecido en el apartado </w:t>
      </w:r>
      <w:r w:rsidR="02233DD2" w:rsidRPr="0C9AD51D">
        <w:rPr>
          <w:rFonts w:cs="Arial"/>
          <w:sz w:val="22"/>
          <w:szCs w:val="22"/>
        </w:rPr>
        <w:t>2</w:t>
      </w:r>
      <w:ins w:id="632" w:author="LIQ" w:date="2021-03-16T10:59:00Z">
        <w:r w:rsidR="000E0578">
          <w:rPr>
            <w:rFonts w:cs="Arial"/>
            <w:sz w:val="22"/>
            <w:szCs w:val="22"/>
          </w:rPr>
          <w:t>7</w:t>
        </w:r>
      </w:ins>
      <w:del w:id="633" w:author="LIQ" w:date="2021-03-16T10:58:00Z">
        <w:r w:rsidR="02233DD2" w:rsidRPr="0C9AD51D" w:rsidDel="000E0578">
          <w:rPr>
            <w:rFonts w:cs="Arial"/>
            <w:sz w:val="22"/>
            <w:szCs w:val="22"/>
          </w:rPr>
          <w:delText>6</w:delText>
        </w:r>
      </w:del>
      <w:r w:rsidRPr="0C9AD51D">
        <w:rPr>
          <w:rFonts w:cs="Arial"/>
          <w:sz w:val="22"/>
          <w:szCs w:val="22"/>
        </w:rPr>
        <w:t>, de este procedimiento.</w:t>
      </w:r>
    </w:p>
    <w:p w14:paraId="7895A6F5" w14:textId="77777777" w:rsidR="00445ED2" w:rsidRDefault="00445ED2" w:rsidP="0059513C">
      <w:pPr>
        <w:autoSpaceDE w:val="0"/>
        <w:autoSpaceDN w:val="0"/>
        <w:adjustRightInd w:val="0"/>
        <w:spacing w:after="0"/>
        <w:ind w:left="142"/>
        <w:rPr>
          <w:rFonts w:cs="Arial"/>
          <w:sz w:val="22"/>
          <w:szCs w:val="22"/>
        </w:rPr>
      </w:pPr>
    </w:p>
    <w:p w14:paraId="15B6B0A7" w14:textId="77777777" w:rsidR="00DC7B9F" w:rsidRPr="00A65F3D" w:rsidRDefault="00DC7B9F" w:rsidP="00326160">
      <w:pPr>
        <w:autoSpaceDE w:val="0"/>
        <w:autoSpaceDN w:val="0"/>
        <w:adjustRightInd w:val="0"/>
        <w:spacing w:after="0"/>
        <w:ind w:left="284"/>
        <w:rPr>
          <w:rFonts w:cs="Arial"/>
          <w:sz w:val="22"/>
          <w:szCs w:val="22"/>
        </w:rPr>
      </w:pPr>
    </w:p>
    <w:p w14:paraId="3E001F79" w14:textId="41FBCAC4" w:rsidR="00643FBB" w:rsidRPr="00DC7B9F" w:rsidRDefault="00643FBB" w:rsidP="005C1708">
      <w:pPr>
        <w:pStyle w:val="BEGO"/>
        <w:numPr>
          <w:ilvl w:val="1"/>
          <w:numId w:val="21"/>
        </w:numPr>
        <w:tabs>
          <w:tab w:val="left" w:pos="993"/>
        </w:tabs>
        <w:spacing w:before="0" w:after="120"/>
        <w:ind w:left="567" w:hanging="425"/>
      </w:pPr>
      <w:r w:rsidRPr="00DA7649">
        <w:t xml:space="preserve">Acciones coordinadas de balance con otros sistemas. </w:t>
      </w:r>
    </w:p>
    <w:p w14:paraId="25C43069" w14:textId="1FC21B68" w:rsidR="00643FBB" w:rsidRPr="00730E20" w:rsidRDefault="00643FBB" w:rsidP="0059513C">
      <w:pPr>
        <w:ind w:left="142"/>
        <w:rPr>
          <w:rFonts w:cs="Arial"/>
          <w:sz w:val="22"/>
          <w:szCs w:val="22"/>
        </w:rPr>
      </w:pPr>
      <w:r w:rsidRPr="0C9AD51D">
        <w:rPr>
          <w:rFonts w:cs="Arial"/>
          <w:sz w:val="22"/>
          <w:szCs w:val="22"/>
        </w:rPr>
        <w:t xml:space="preserve">La energía de las acciones coordinadas de balance con otros sistemas se valorará desde el sistema español al precio de desvíos establecido en el apartado </w:t>
      </w:r>
      <w:r w:rsidR="00730E20" w:rsidRPr="0C9AD51D">
        <w:rPr>
          <w:rFonts w:cs="Arial"/>
          <w:sz w:val="22"/>
          <w:szCs w:val="22"/>
        </w:rPr>
        <w:t>1</w:t>
      </w:r>
      <w:ins w:id="634" w:author="LIQ" w:date="2021-03-16T11:45:00Z">
        <w:r w:rsidR="003E512B">
          <w:rPr>
            <w:rFonts w:cs="Arial"/>
            <w:sz w:val="22"/>
            <w:szCs w:val="22"/>
          </w:rPr>
          <w:t>3</w:t>
        </w:r>
      </w:ins>
      <w:del w:id="635" w:author="LIQ" w:date="2021-03-16T11:45:00Z">
        <w:r w:rsidR="00730E20" w:rsidRPr="0C9AD51D" w:rsidDel="003E512B">
          <w:rPr>
            <w:rFonts w:cs="Arial"/>
            <w:sz w:val="22"/>
            <w:szCs w:val="22"/>
          </w:rPr>
          <w:delText>2</w:delText>
        </w:r>
      </w:del>
      <w:r w:rsidRPr="0C9AD51D">
        <w:rPr>
          <w:rFonts w:cs="Arial"/>
          <w:sz w:val="22"/>
          <w:szCs w:val="22"/>
        </w:rPr>
        <w:t xml:space="preserve"> que sea aplicable al sentido correspondiente a la acción de balance. Se realizará una anotación horaria para cada interconexión en la cuenta del operador del sistema para su </w:t>
      </w:r>
      <w:r w:rsidR="009504A3">
        <w:rPr>
          <w:rFonts w:cs="Arial"/>
          <w:sz w:val="22"/>
          <w:szCs w:val="22"/>
        </w:rPr>
        <w:t>liquidación</w:t>
      </w:r>
      <w:r w:rsidR="009504A3" w:rsidRPr="0C9AD51D">
        <w:rPr>
          <w:rFonts w:cs="Arial"/>
          <w:sz w:val="22"/>
          <w:szCs w:val="22"/>
        </w:rPr>
        <w:t xml:space="preserve"> </w:t>
      </w:r>
      <w:r w:rsidRPr="0C9AD51D">
        <w:rPr>
          <w:rFonts w:cs="Arial"/>
          <w:sz w:val="22"/>
          <w:szCs w:val="22"/>
        </w:rPr>
        <w:t>de acuerdo con lo establecido en el PO</w:t>
      </w:r>
      <w:r w:rsidR="00C3159A">
        <w:rPr>
          <w:rFonts w:cs="Arial"/>
          <w:sz w:val="22"/>
          <w:szCs w:val="22"/>
        </w:rPr>
        <w:t xml:space="preserve"> </w:t>
      </w:r>
      <w:r w:rsidR="00662757">
        <w:rPr>
          <w:rFonts w:cs="Arial"/>
          <w:sz w:val="22"/>
          <w:szCs w:val="22"/>
        </w:rPr>
        <w:t>14.6</w:t>
      </w:r>
      <w:r w:rsidRPr="0C9AD51D">
        <w:rPr>
          <w:rFonts w:cs="Arial"/>
          <w:sz w:val="22"/>
          <w:szCs w:val="22"/>
        </w:rPr>
        <w:t xml:space="preserve">.   </w:t>
      </w:r>
      <w:r w:rsidR="00CD2457">
        <w:rPr>
          <w:rFonts w:cs="Arial"/>
          <w:sz w:val="22"/>
          <w:szCs w:val="22"/>
        </w:rPr>
        <w:t xml:space="preserve">  </w:t>
      </w:r>
    </w:p>
    <w:p w14:paraId="7282029C" w14:textId="77777777" w:rsidR="00643FBB" w:rsidRPr="00033F4B" w:rsidRDefault="00643FBB" w:rsidP="0059513C">
      <w:pPr>
        <w:numPr>
          <w:ilvl w:val="12"/>
          <w:numId w:val="0"/>
        </w:numPr>
        <w:tabs>
          <w:tab w:val="left" w:pos="1134"/>
        </w:tabs>
        <w:ind w:left="142"/>
        <w:rPr>
          <w:rStyle w:val="Estilo11pto"/>
        </w:rPr>
      </w:pPr>
      <w:r w:rsidRPr="00033F4B">
        <w:rPr>
          <w:rStyle w:val="Estilo11pto"/>
        </w:rPr>
        <w:t>Si la acción de balance es en sentido importador (ABI) se anotará un derecho de cobro que se calculará con la fórmula siguiente:</w:t>
      </w:r>
    </w:p>
    <w:p w14:paraId="00AB0C0B" w14:textId="123CE0CB" w:rsidR="00643FBB" w:rsidRPr="00730E20" w:rsidRDefault="00643FBB" w:rsidP="0059513C">
      <w:pPr>
        <w:numPr>
          <w:ilvl w:val="12"/>
          <w:numId w:val="0"/>
        </w:numPr>
        <w:tabs>
          <w:tab w:val="left" w:pos="1980"/>
        </w:tabs>
        <w:ind w:left="142"/>
        <w:rPr>
          <w:rFonts w:cs="Arial"/>
          <w:color w:val="000000"/>
          <w:sz w:val="22"/>
          <w:szCs w:val="22"/>
        </w:rPr>
      </w:pPr>
      <w:r w:rsidRPr="00730E20">
        <w:rPr>
          <w:rFonts w:cs="Arial"/>
          <w:color w:val="000000"/>
          <w:sz w:val="22"/>
          <w:szCs w:val="22"/>
        </w:rPr>
        <w:t xml:space="preserve">DCAB = </w:t>
      </w:r>
      <w:ins w:id="636" w:author="LIQ" w:date="2021-03-24T16:55:00Z">
        <w:r w:rsidR="000E518C" w:rsidRPr="0C9AD51D">
          <w:rPr>
            <w:rStyle w:val="Estilo11pto"/>
          </w:rPr>
          <w:t>∑</w:t>
        </w:r>
        <w:r w:rsidR="000E518C" w:rsidRPr="0C9AD51D">
          <w:rPr>
            <w:rFonts w:cs="Arial"/>
            <w:sz w:val="22"/>
            <w:szCs w:val="22"/>
            <w:vertAlign w:val="subscript"/>
          </w:rPr>
          <w:t>q</w:t>
        </w:r>
        <w:r w:rsidR="000E518C" w:rsidRPr="0C9AD51D">
          <w:rPr>
            <w:rStyle w:val="Estilo11pto"/>
          </w:rPr>
          <w:t xml:space="preserve"> </w:t>
        </w:r>
      </w:ins>
      <w:proofErr w:type="spellStart"/>
      <w:r w:rsidRPr="00033F4B">
        <w:rPr>
          <w:rStyle w:val="Estilo11pto"/>
        </w:rPr>
        <w:t>ABI</w:t>
      </w:r>
      <w:ins w:id="637" w:author="LIQ" w:date="2021-03-24T16:55:00Z">
        <w:r w:rsidR="000E518C" w:rsidRPr="000E518C">
          <w:rPr>
            <w:rStyle w:val="Estilo11pto"/>
            <w:vertAlign w:val="subscript"/>
          </w:rPr>
          <w:t>q</w:t>
        </w:r>
      </w:ins>
      <w:proofErr w:type="spellEnd"/>
      <w:r w:rsidRPr="00033F4B">
        <w:rPr>
          <w:rStyle w:val="Estilo11pto"/>
        </w:rPr>
        <w:t xml:space="preserve"> × PDESVS</w:t>
      </w:r>
    </w:p>
    <w:p w14:paraId="3CF9AEBB" w14:textId="77777777" w:rsidR="00643FBB" w:rsidRPr="00033F4B" w:rsidRDefault="00643FBB" w:rsidP="0059513C">
      <w:pPr>
        <w:numPr>
          <w:ilvl w:val="12"/>
          <w:numId w:val="0"/>
        </w:numPr>
        <w:tabs>
          <w:tab w:val="left" w:pos="1134"/>
        </w:tabs>
        <w:ind w:left="142"/>
        <w:rPr>
          <w:rStyle w:val="Estilo11pto"/>
        </w:rPr>
      </w:pPr>
      <w:r w:rsidRPr="00033F4B">
        <w:rPr>
          <w:rStyle w:val="Estilo11pto"/>
        </w:rPr>
        <w:t>Si la acción de balance es en sentido exportador (ABE) se anotará una obligación de pago que se calculará con la fórmula siguiente:</w:t>
      </w:r>
    </w:p>
    <w:p w14:paraId="51B10045" w14:textId="44887807" w:rsidR="00643FBB" w:rsidRPr="00033F4B" w:rsidRDefault="00643FBB" w:rsidP="0059513C">
      <w:pPr>
        <w:ind w:left="142"/>
        <w:rPr>
          <w:rStyle w:val="Estilo11pto"/>
        </w:rPr>
      </w:pPr>
      <w:r w:rsidRPr="00730E20">
        <w:rPr>
          <w:rFonts w:cs="Arial"/>
          <w:color w:val="000000"/>
          <w:sz w:val="22"/>
          <w:szCs w:val="22"/>
        </w:rPr>
        <w:t xml:space="preserve">OPAB = </w:t>
      </w:r>
      <w:ins w:id="638" w:author="LIQ" w:date="2021-03-24T16:55:00Z">
        <w:r w:rsidR="000E518C" w:rsidRPr="0C9AD51D">
          <w:rPr>
            <w:rStyle w:val="Estilo11pto"/>
          </w:rPr>
          <w:t>∑</w:t>
        </w:r>
        <w:r w:rsidR="000E518C" w:rsidRPr="0C9AD51D">
          <w:rPr>
            <w:rFonts w:cs="Arial"/>
            <w:sz w:val="22"/>
            <w:szCs w:val="22"/>
            <w:vertAlign w:val="subscript"/>
          </w:rPr>
          <w:t>q</w:t>
        </w:r>
        <w:r w:rsidR="000E518C" w:rsidRPr="0C9AD51D">
          <w:rPr>
            <w:rStyle w:val="Estilo11pto"/>
          </w:rPr>
          <w:t xml:space="preserve"> </w:t>
        </w:r>
      </w:ins>
      <w:proofErr w:type="spellStart"/>
      <w:r w:rsidRPr="00033F4B">
        <w:rPr>
          <w:rStyle w:val="Estilo11pto"/>
        </w:rPr>
        <w:t>ABE</w:t>
      </w:r>
      <w:ins w:id="639" w:author="LIQ" w:date="2021-03-24T16:55:00Z">
        <w:r w:rsidR="000E518C" w:rsidRPr="000E518C">
          <w:rPr>
            <w:rStyle w:val="Estilo11pto"/>
            <w:vertAlign w:val="subscript"/>
          </w:rPr>
          <w:t>q</w:t>
        </w:r>
      </w:ins>
      <w:proofErr w:type="spellEnd"/>
      <w:r w:rsidRPr="00033F4B">
        <w:rPr>
          <w:rStyle w:val="Estilo11pto"/>
        </w:rPr>
        <w:t xml:space="preserve"> × PDESVB</w:t>
      </w:r>
    </w:p>
    <w:p w14:paraId="0E642F2F" w14:textId="3F0BD891" w:rsidR="00643FBB" w:rsidRPr="00730E20" w:rsidRDefault="00643FBB" w:rsidP="00730E20">
      <w:pPr>
        <w:autoSpaceDE w:val="0"/>
        <w:autoSpaceDN w:val="0"/>
        <w:adjustRightInd w:val="0"/>
        <w:spacing w:after="0"/>
        <w:ind w:left="284"/>
      </w:pPr>
    </w:p>
    <w:p w14:paraId="7D3F4EB6" w14:textId="77777777" w:rsidR="00730E20" w:rsidRPr="00730E20" w:rsidRDefault="00730E20" w:rsidP="005C1708">
      <w:pPr>
        <w:pStyle w:val="BEGO"/>
        <w:numPr>
          <w:ilvl w:val="1"/>
          <w:numId w:val="21"/>
        </w:numPr>
        <w:tabs>
          <w:tab w:val="left" w:pos="993"/>
        </w:tabs>
        <w:spacing w:before="0" w:after="120"/>
        <w:ind w:left="567" w:hanging="425"/>
      </w:pPr>
      <w:r w:rsidRPr="00404569">
        <w:t>Desvío por descuadre en los programas en las interconexiones.</w:t>
      </w:r>
    </w:p>
    <w:p w14:paraId="00BB95BB" w14:textId="22C5B998" w:rsidR="00730E20" w:rsidRPr="00730E20" w:rsidRDefault="00730E20" w:rsidP="0059513C">
      <w:pPr>
        <w:tabs>
          <w:tab w:val="left" w:pos="1134"/>
        </w:tabs>
        <w:ind w:left="142"/>
        <w:rPr>
          <w:rFonts w:cs="Arial"/>
          <w:sz w:val="22"/>
          <w:szCs w:val="22"/>
        </w:rPr>
      </w:pPr>
      <w:r w:rsidRPr="0C9AD51D">
        <w:rPr>
          <w:rFonts w:cs="Arial"/>
          <w:sz w:val="22"/>
          <w:szCs w:val="22"/>
        </w:rPr>
        <w:t>La diferencia de energía entre los programas comunicados por el operador del mercado que afecta a los intercambios con otros sistemas y el programa recibido desde la Plataforma de Contratación Continua Europea como resultado de las transacciones realizadas en el mismo se valorará al precio del desvío establecido en el apartado 1</w:t>
      </w:r>
      <w:ins w:id="640" w:author="LIQ" w:date="2021-03-16T12:56:00Z">
        <w:r w:rsidR="008025FA">
          <w:rPr>
            <w:rFonts w:cs="Arial"/>
            <w:sz w:val="22"/>
            <w:szCs w:val="22"/>
          </w:rPr>
          <w:t>3</w:t>
        </w:r>
      </w:ins>
      <w:del w:id="641" w:author="LIQ" w:date="2021-03-16T12:56:00Z">
        <w:r w:rsidRPr="0C9AD51D" w:rsidDel="008025FA">
          <w:rPr>
            <w:rFonts w:cs="Arial"/>
            <w:sz w:val="22"/>
            <w:szCs w:val="22"/>
          </w:rPr>
          <w:delText>2</w:delText>
        </w:r>
      </w:del>
      <w:r w:rsidRPr="0C9AD51D">
        <w:rPr>
          <w:rFonts w:cs="Arial"/>
          <w:sz w:val="22"/>
          <w:szCs w:val="22"/>
        </w:rPr>
        <w:t xml:space="preserve"> que sea aplicable al sentido correspondiente de la diferencia</w:t>
      </w:r>
      <w:r w:rsidR="00445ED2">
        <w:rPr>
          <w:rFonts w:cs="Arial"/>
          <w:sz w:val="22"/>
          <w:szCs w:val="22"/>
        </w:rPr>
        <w:t>.</w:t>
      </w:r>
    </w:p>
    <w:p w14:paraId="376BD2EB" w14:textId="725D1A91" w:rsidR="00730E20" w:rsidRPr="00730E20" w:rsidRDefault="00730E20" w:rsidP="0059513C">
      <w:pPr>
        <w:ind w:left="142"/>
        <w:rPr>
          <w:rFonts w:cs="Arial"/>
          <w:sz w:val="22"/>
          <w:szCs w:val="22"/>
        </w:rPr>
      </w:pPr>
      <w:r w:rsidRPr="00730E20">
        <w:rPr>
          <w:rFonts w:cs="Arial"/>
          <w:sz w:val="22"/>
          <w:szCs w:val="22"/>
        </w:rPr>
        <w:t>Se anotará</w:t>
      </w:r>
      <w:ins w:id="642" w:author="LIQ Elena" w:date="2021-02-18T18:10:00Z">
        <w:r w:rsidR="003B7277">
          <w:rPr>
            <w:rFonts w:cs="Arial"/>
            <w:sz w:val="22"/>
            <w:szCs w:val="22"/>
          </w:rPr>
          <w:t xml:space="preserve"> horariamente</w:t>
        </w:r>
      </w:ins>
      <w:r w:rsidRPr="00730E20">
        <w:rPr>
          <w:rFonts w:cs="Arial"/>
          <w:sz w:val="22"/>
          <w:szCs w:val="22"/>
        </w:rPr>
        <w:t xml:space="preserve"> un derecho de cobro o una obligación de pago según el sentido del descuadre calculado según la fórmula siguiente:</w:t>
      </w:r>
    </w:p>
    <w:p w14:paraId="3E874CC0" w14:textId="77777777" w:rsidR="00730E20" w:rsidRPr="00730E20" w:rsidRDefault="00730E20" w:rsidP="0059513C">
      <w:pPr>
        <w:ind w:left="142"/>
        <w:rPr>
          <w:rFonts w:cs="Arial"/>
          <w:sz w:val="22"/>
          <w:szCs w:val="22"/>
        </w:rPr>
      </w:pPr>
      <w:r w:rsidRPr="00730E20">
        <w:rPr>
          <w:rFonts w:cs="Arial"/>
          <w:sz w:val="22"/>
          <w:szCs w:val="22"/>
        </w:rPr>
        <w:t>DCDESC = ENEDESCI x PDESVS, si el descuadre es en sentido importador.</w:t>
      </w:r>
    </w:p>
    <w:p w14:paraId="67983CB6" w14:textId="5F853B31" w:rsidR="00730E20" w:rsidRDefault="00730E20" w:rsidP="0059513C">
      <w:pPr>
        <w:ind w:left="142"/>
        <w:rPr>
          <w:rFonts w:cs="Arial"/>
          <w:sz w:val="22"/>
          <w:szCs w:val="22"/>
        </w:rPr>
      </w:pPr>
      <w:r w:rsidRPr="00730E20">
        <w:rPr>
          <w:rFonts w:cs="Arial"/>
          <w:sz w:val="22"/>
          <w:szCs w:val="22"/>
        </w:rPr>
        <w:t>OPDESC = ENEDESCE x PDESVB, si el descuadre es en sentido exportador.</w:t>
      </w:r>
    </w:p>
    <w:p w14:paraId="153CB76C" w14:textId="41F27AFE" w:rsidR="00EC6C02" w:rsidRPr="00730E20" w:rsidRDefault="00EC6C02" w:rsidP="0059513C">
      <w:pPr>
        <w:ind w:left="142"/>
        <w:rPr>
          <w:rFonts w:cs="Arial"/>
          <w:sz w:val="22"/>
          <w:szCs w:val="22"/>
        </w:rPr>
      </w:pPr>
      <w:r>
        <w:rPr>
          <w:rFonts w:cs="Arial"/>
          <w:sz w:val="22"/>
          <w:szCs w:val="22"/>
        </w:rPr>
        <w:t>donde:</w:t>
      </w:r>
    </w:p>
    <w:p w14:paraId="565DFF96" w14:textId="0B0DE736" w:rsidR="00730E20" w:rsidRPr="00730E20" w:rsidRDefault="00730E20" w:rsidP="00EC6C02">
      <w:pPr>
        <w:tabs>
          <w:tab w:val="left" w:pos="1985"/>
        </w:tabs>
        <w:ind w:left="2552" w:hanging="2410"/>
        <w:rPr>
          <w:rFonts w:cs="Arial"/>
          <w:sz w:val="22"/>
          <w:szCs w:val="22"/>
        </w:rPr>
      </w:pPr>
      <w:r w:rsidRPr="00730E20">
        <w:rPr>
          <w:rFonts w:cs="Arial"/>
          <w:sz w:val="22"/>
          <w:szCs w:val="22"/>
        </w:rPr>
        <w:t xml:space="preserve">ENEDESCI </w:t>
      </w:r>
      <w:r w:rsidR="00EC6C02">
        <w:rPr>
          <w:rFonts w:cs="Arial"/>
          <w:sz w:val="22"/>
          <w:szCs w:val="22"/>
        </w:rPr>
        <w:tab/>
      </w:r>
      <w:r w:rsidRPr="00730E20">
        <w:rPr>
          <w:rFonts w:cs="Arial"/>
          <w:sz w:val="22"/>
          <w:szCs w:val="22"/>
        </w:rPr>
        <w:t xml:space="preserve">= </w:t>
      </w:r>
      <w:r w:rsidR="00EC6C02">
        <w:rPr>
          <w:rFonts w:cs="Arial"/>
          <w:sz w:val="22"/>
          <w:szCs w:val="22"/>
        </w:rPr>
        <w:tab/>
      </w:r>
      <w:r w:rsidRPr="00730E20">
        <w:rPr>
          <w:rFonts w:cs="Arial"/>
          <w:sz w:val="22"/>
          <w:szCs w:val="22"/>
        </w:rPr>
        <w:t>Diferencia de energía entre el programa importador comunicado por OMIE al OS, que tomará valor cero en caso de ausencia de programa, y el programa importador enviado al OS desde la plataforma de gestión del mercado intradiario continuo como resultado de las transacciones realizadas en el mismo.</w:t>
      </w:r>
    </w:p>
    <w:p w14:paraId="6F2305CA" w14:textId="2F6BC228" w:rsidR="00730E20" w:rsidRPr="00730E20" w:rsidRDefault="00730E20" w:rsidP="00EC6C02">
      <w:pPr>
        <w:tabs>
          <w:tab w:val="left" w:pos="1985"/>
        </w:tabs>
        <w:ind w:left="2552" w:hanging="2410"/>
        <w:rPr>
          <w:rFonts w:cs="Arial"/>
          <w:sz w:val="22"/>
          <w:szCs w:val="22"/>
        </w:rPr>
      </w:pPr>
      <w:r w:rsidRPr="00730E20">
        <w:rPr>
          <w:rFonts w:cs="Arial"/>
          <w:sz w:val="22"/>
          <w:szCs w:val="22"/>
        </w:rPr>
        <w:t xml:space="preserve">ENEDESCE </w:t>
      </w:r>
      <w:r w:rsidR="00EC6C02">
        <w:rPr>
          <w:rFonts w:cs="Arial"/>
          <w:sz w:val="22"/>
          <w:szCs w:val="22"/>
        </w:rPr>
        <w:tab/>
      </w:r>
      <w:r w:rsidRPr="00730E20">
        <w:rPr>
          <w:rFonts w:cs="Arial"/>
          <w:sz w:val="22"/>
          <w:szCs w:val="22"/>
        </w:rPr>
        <w:t xml:space="preserve">= </w:t>
      </w:r>
      <w:r w:rsidR="00EC6C02">
        <w:rPr>
          <w:rFonts w:cs="Arial"/>
          <w:sz w:val="22"/>
          <w:szCs w:val="22"/>
        </w:rPr>
        <w:tab/>
      </w:r>
      <w:r w:rsidRPr="00730E20">
        <w:rPr>
          <w:rFonts w:cs="Arial"/>
          <w:sz w:val="22"/>
          <w:szCs w:val="22"/>
        </w:rPr>
        <w:t>Diferencia de energía entre el programa exportador comunicado por OMIE al OS, que tomará valor cero en caso de ausencia de programa y el programa exportador enviado al OS desde la plataforma de gestión del mercado intradiario continuo como resultado de las transacciones realizadas en el mismo.</w:t>
      </w:r>
    </w:p>
    <w:p w14:paraId="2DA21098" w14:textId="27723CEA" w:rsidR="00730E20" w:rsidRDefault="00730E20" w:rsidP="0059513C">
      <w:pPr>
        <w:ind w:left="142"/>
        <w:rPr>
          <w:rFonts w:cs="Arial"/>
          <w:sz w:val="22"/>
          <w:szCs w:val="22"/>
        </w:rPr>
      </w:pPr>
      <w:r w:rsidRPr="00730E20">
        <w:rPr>
          <w:rFonts w:cs="Arial"/>
          <w:sz w:val="22"/>
          <w:szCs w:val="22"/>
        </w:rPr>
        <w:t xml:space="preserve">El saldo horario que resulte en la interconexión con Francia se financiará con cargo a las rentas de congestión </w:t>
      </w:r>
      <w:r w:rsidRPr="00967301">
        <w:rPr>
          <w:rFonts w:cs="Arial"/>
          <w:sz w:val="22"/>
          <w:szCs w:val="22"/>
        </w:rPr>
        <w:t xml:space="preserve">correspondientes al sistema eléctrico español, conforme a lo establecido en la </w:t>
      </w:r>
      <w:r w:rsidRPr="00967301">
        <w:rPr>
          <w:rFonts w:cs="Arial"/>
          <w:i/>
          <w:sz w:val="22"/>
          <w:szCs w:val="22"/>
        </w:rPr>
        <w:t xml:space="preserve">Circular </w:t>
      </w:r>
      <w:r w:rsidR="00C12243">
        <w:rPr>
          <w:rFonts w:cs="Arial"/>
          <w:i/>
          <w:sz w:val="22"/>
          <w:szCs w:val="22"/>
        </w:rPr>
        <w:t>3</w:t>
      </w:r>
      <w:r w:rsidRPr="00967301">
        <w:rPr>
          <w:rFonts w:cs="Arial"/>
          <w:i/>
          <w:sz w:val="22"/>
          <w:szCs w:val="22"/>
        </w:rPr>
        <w:t>/201</w:t>
      </w:r>
      <w:r w:rsidR="00C12243">
        <w:rPr>
          <w:rFonts w:cs="Arial"/>
          <w:i/>
          <w:sz w:val="22"/>
          <w:szCs w:val="22"/>
        </w:rPr>
        <w:t>3</w:t>
      </w:r>
      <w:r w:rsidRPr="00967301">
        <w:rPr>
          <w:rFonts w:cs="Arial"/>
          <w:i/>
          <w:sz w:val="22"/>
          <w:szCs w:val="22"/>
        </w:rPr>
        <w:t xml:space="preserve"> de la Comisión Nacional de los Mercado</w:t>
      </w:r>
      <w:r w:rsidRPr="00FF342E">
        <w:rPr>
          <w:rFonts w:cs="Arial"/>
          <w:i/>
          <w:sz w:val="22"/>
          <w:szCs w:val="22"/>
        </w:rPr>
        <w:t>s y la Competencia, por la que se establece</w:t>
      </w:r>
      <w:r w:rsidR="00C12243">
        <w:rPr>
          <w:rFonts w:cs="Arial"/>
          <w:i/>
          <w:sz w:val="22"/>
          <w:szCs w:val="22"/>
        </w:rPr>
        <w:t>n</w:t>
      </w:r>
      <w:r w:rsidRPr="00FF342E">
        <w:rPr>
          <w:rFonts w:cs="Arial"/>
          <w:i/>
          <w:sz w:val="22"/>
          <w:szCs w:val="22"/>
        </w:rPr>
        <w:t xml:space="preserve"> la</w:t>
      </w:r>
      <w:r w:rsidR="00C12243">
        <w:rPr>
          <w:rFonts w:cs="Arial"/>
          <w:i/>
          <w:sz w:val="22"/>
          <w:szCs w:val="22"/>
        </w:rPr>
        <w:t>s</w:t>
      </w:r>
      <w:r w:rsidRPr="00FF342E">
        <w:rPr>
          <w:rFonts w:cs="Arial"/>
          <w:i/>
          <w:sz w:val="22"/>
          <w:szCs w:val="22"/>
        </w:rPr>
        <w:t xml:space="preserve"> metodología</w:t>
      </w:r>
      <w:r w:rsidR="00C12243">
        <w:rPr>
          <w:rFonts w:cs="Arial"/>
          <w:i/>
          <w:sz w:val="22"/>
          <w:szCs w:val="22"/>
        </w:rPr>
        <w:t>s que regulan el funcionamiento del mercado mayorista de electricidad y de la gestión de la operación del sistema</w:t>
      </w:r>
      <w:r w:rsidRPr="00967301">
        <w:rPr>
          <w:rFonts w:cs="Arial"/>
          <w:sz w:val="22"/>
          <w:szCs w:val="22"/>
        </w:rPr>
        <w:t>.</w:t>
      </w:r>
      <w:r w:rsidRPr="00730E20">
        <w:rPr>
          <w:rFonts w:cs="Arial"/>
          <w:sz w:val="22"/>
          <w:szCs w:val="22"/>
        </w:rPr>
        <w:t xml:space="preserve">  Se procederá de igual forma con el saldo horario que resulte en la interconexión con Portugal.</w:t>
      </w:r>
    </w:p>
    <w:p w14:paraId="5F3B1512" w14:textId="77777777" w:rsidR="00445ED2" w:rsidRPr="003F0D09" w:rsidRDefault="00445ED2" w:rsidP="00445ED2">
      <w:pPr>
        <w:spacing w:after="0"/>
        <w:ind w:left="142"/>
        <w:rPr>
          <w:rFonts w:cs="Arial"/>
          <w:sz w:val="22"/>
          <w:szCs w:val="22"/>
          <w:lang w:val="es-ES_tradnl"/>
        </w:rPr>
      </w:pPr>
    </w:p>
    <w:p w14:paraId="6674E868" w14:textId="1049B134" w:rsidR="002067A4" w:rsidRDefault="002067A4" w:rsidP="005C1708">
      <w:pPr>
        <w:pStyle w:val="BEGO"/>
        <w:numPr>
          <w:ilvl w:val="1"/>
          <w:numId w:val="21"/>
        </w:numPr>
        <w:tabs>
          <w:tab w:val="left" w:pos="993"/>
        </w:tabs>
        <w:spacing w:before="0" w:after="120"/>
        <w:ind w:left="567" w:hanging="425"/>
      </w:pPr>
      <w:r w:rsidRPr="002067A4">
        <w:t>Desvío por incidencias en las plataformas de balance</w:t>
      </w:r>
      <w:r w:rsidR="00553178">
        <w:t>.</w:t>
      </w:r>
    </w:p>
    <w:p w14:paraId="5952BF41" w14:textId="77777777" w:rsidR="00E60897" w:rsidRDefault="00E60897" w:rsidP="00E60897">
      <w:pPr>
        <w:pStyle w:val="BEGO"/>
        <w:tabs>
          <w:tab w:val="left" w:pos="993"/>
        </w:tabs>
        <w:spacing w:before="0" w:after="120"/>
        <w:ind w:left="357"/>
      </w:pPr>
    </w:p>
    <w:p w14:paraId="447FFDFB" w14:textId="1B7E5A16" w:rsidR="00730E20" w:rsidRDefault="002067A4" w:rsidP="0059513C">
      <w:pPr>
        <w:pStyle w:val="BEGO"/>
        <w:tabs>
          <w:tab w:val="left" w:pos="993"/>
        </w:tabs>
        <w:spacing w:before="0" w:after="120"/>
        <w:ind w:left="142"/>
      </w:pPr>
      <w:r w:rsidRPr="00E60897">
        <w:t xml:space="preserve">En caso de incidencia en el proceso de activación </w:t>
      </w:r>
      <w:r w:rsidR="00E60897" w:rsidRPr="00E60897">
        <w:t>de energías de balance RR en el sistema eléctrico peninsular español, se garantizará la asignación del producto RR en las interconexiones internacionales.</w:t>
      </w:r>
    </w:p>
    <w:p w14:paraId="7F6A5CE6" w14:textId="77777777" w:rsidR="00E60897" w:rsidRPr="00E60897" w:rsidRDefault="00E60897" w:rsidP="0059513C">
      <w:pPr>
        <w:pStyle w:val="BEGO"/>
        <w:tabs>
          <w:tab w:val="left" w:pos="993"/>
        </w:tabs>
        <w:spacing w:before="0" w:after="120"/>
        <w:ind w:left="142"/>
        <w:rPr>
          <w:b/>
          <w:bCs/>
        </w:rPr>
      </w:pPr>
    </w:p>
    <w:p w14:paraId="3064B0C9" w14:textId="73ECA260" w:rsidR="00E60897" w:rsidRPr="00E60897" w:rsidRDefault="00E60897" w:rsidP="0059513C">
      <w:pPr>
        <w:pStyle w:val="BEGO"/>
        <w:tabs>
          <w:tab w:val="left" w:pos="993"/>
        </w:tabs>
        <w:spacing w:before="0" w:after="120"/>
        <w:ind w:left="142"/>
      </w:pPr>
      <w:r>
        <w:t xml:space="preserve">Se anotará </w:t>
      </w:r>
      <w:ins w:id="643" w:author="LIQ" w:date="2021-03-16T12:58:00Z">
        <w:r w:rsidR="006A11AB">
          <w:t xml:space="preserve">horariamente </w:t>
        </w:r>
      </w:ins>
      <w:r>
        <w:t xml:space="preserve">un derecho de cobro o una obligación de pago según el sentido, valorando la energía al precio del desvío que corresponda. </w:t>
      </w:r>
      <w:del w:id="644" w:author="REE" w:date="2021-03-24T17:15:00Z">
        <w:r>
          <w:delText xml:space="preserve"> </w:delText>
        </w:r>
      </w:del>
      <w:r>
        <w:t>El saldo horario que resulte se financiará con cargo a las rentas de congestión</w:t>
      </w:r>
      <w:r w:rsidR="00967301">
        <w:t xml:space="preserve"> correspondientes al sistema eléctrico español</w:t>
      </w:r>
      <w:r>
        <w:t>.</w:t>
      </w:r>
    </w:p>
    <w:p w14:paraId="2DAF6277" w14:textId="4569BA85" w:rsidR="0059513C" w:rsidRDefault="0059513C">
      <w:pPr>
        <w:spacing w:after="0"/>
        <w:ind w:left="0"/>
        <w:jc w:val="left"/>
        <w:rPr>
          <w:rStyle w:val="Strong"/>
          <w:rFonts w:asciiTheme="minorHAnsi" w:hAnsiTheme="minorHAnsi" w:cs="Arial"/>
          <w:b w:val="0"/>
          <w:bCs w:val="0"/>
          <w:sz w:val="22"/>
          <w:szCs w:val="22"/>
        </w:rPr>
      </w:pPr>
      <w:r>
        <w:rPr>
          <w:rStyle w:val="Strong"/>
          <w:rFonts w:asciiTheme="minorHAnsi" w:hAnsiTheme="minorHAnsi" w:cs="Arial"/>
          <w:b w:val="0"/>
          <w:bCs w:val="0"/>
          <w:sz w:val="22"/>
          <w:szCs w:val="22"/>
        </w:rPr>
        <w:br w:type="page"/>
      </w:r>
    </w:p>
    <w:p w14:paraId="446BAE97" w14:textId="6C248854" w:rsidR="002067A4" w:rsidRPr="005C1708" w:rsidRDefault="008346CA" w:rsidP="005C1708">
      <w:pPr>
        <w:jc w:val="center"/>
        <w:rPr>
          <w:rStyle w:val="Strong"/>
          <w:rFonts w:eastAsia="Arial" w:cs="Arial"/>
          <w:sz w:val="22"/>
          <w:szCs w:val="22"/>
        </w:rPr>
      </w:pPr>
      <w:r w:rsidRPr="005C1708">
        <w:t xml:space="preserve">IV. </w:t>
      </w:r>
      <w:r w:rsidR="207975D6" w:rsidRPr="005C1708">
        <w:rPr>
          <w:rStyle w:val="Strong"/>
          <w:rFonts w:eastAsia="Arial" w:cs="Arial"/>
          <w:sz w:val="22"/>
          <w:szCs w:val="22"/>
        </w:rPr>
        <w:t>SALDO DE LIQUIDACIÓN DE ENERGÍAS POSTERIORES AL PHF</w:t>
      </w:r>
      <w:ins w:id="645" w:author="LIQ Elena" w:date="2021-02-19T16:32:00Z">
        <w:r w:rsidR="005E01D1">
          <w:rPr>
            <w:rStyle w:val="Strong"/>
            <w:rFonts w:eastAsia="Arial" w:cs="Arial"/>
            <w:sz w:val="22"/>
            <w:szCs w:val="22"/>
          </w:rPr>
          <w:t>C</w:t>
        </w:r>
      </w:ins>
    </w:p>
    <w:p w14:paraId="2A5E9608" w14:textId="11ECFCCE" w:rsidR="4180549A" w:rsidRPr="005C1708" w:rsidRDefault="4180549A" w:rsidP="4180549A">
      <w:pPr>
        <w:jc w:val="center"/>
        <w:rPr>
          <w:rStyle w:val="Strong"/>
          <w:rFonts w:eastAsia="Arial" w:cs="Arial"/>
          <w:b w:val="0"/>
          <w:bCs w:val="0"/>
          <w:sz w:val="22"/>
          <w:szCs w:val="22"/>
        </w:rPr>
      </w:pPr>
    </w:p>
    <w:p w14:paraId="3472E8EE" w14:textId="508F01DE" w:rsidR="00643FBB" w:rsidRDefault="00203351" w:rsidP="005C1708">
      <w:pPr>
        <w:pStyle w:val="BEGO"/>
        <w:numPr>
          <w:ilvl w:val="0"/>
          <w:numId w:val="21"/>
        </w:numPr>
        <w:ind w:left="426" w:hanging="284"/>
      </w:pPr>
      <w:r>
        <w:t>E</w:t>
      </w:r>
      <w:r w:rsidR="00643FBB">
        <w:t xml:space="preserve">xcedente o déficit de la </w:t>
      </w:r>
      <w:r>
        <w:t>liquidación de energ</w:t>
      </w:r>
      <w:r w:rsidR="00971C73">
        <w:t>í</w:t>
      </w:r>
      <w:r>
        <w:t xml:space="preserve">as </w:t>
      </w:r>
      <w:r w:rsidR="69AFD5F7">
        <w:t xml:space="preserve">posteriores al Programa </w:t>
      </w:r>
      <w:del w:id="646" w:author="LIQ Elena" w:date="2021-02-19T16:32:00Z">
        <w:r w:rsidR="69AFD5F7" w:rsidDel="005E01D1">
          <w:delText xml:space="preserve">Horario </w:delText>
        </w:r>
      </w:del>
      <w:r w:rsidR="69AFD5F7">
        <w:t>Final</w:t>
      </w:r>
      <w:r w:rsidR="00643FBB">
        <w:t xml:space="preserve">. </w:t>
      </w:r>
    </w:p>
    <w:p w14:paraId="2498A966" w14:textId="77777777" w:rsidR="00203351" w:rsidRPr="00971C73" w:rsidRDefault="00203351" w:rsidP="00203351">
      <w:pPr>
        <w:spacing w:after="0"/>
        <w:rPr>
          <w:rStyle w:val="Strong"/>
          <w:rFonts w:cs="Arial"/>
          <w:sz w:val="22"/>
          <w:szCs w:val="22"/>
        </w:rPr>
      </w:pPr>
    </w:p>
    <w:p w14:paraId="0C9028A9" w14:textId="0E824FC7" w:rsidR="0026215D" w:rsidRDefault="00971C73" w:rsidP="007D1350">
      <w:pPr>
        <w:ind w:left="142"/>
        <w:rPr>
          <w:rFonts w:cs="Arial"/>
          <w:sz w:val="22"/>
          <w:szCs w:val="22"/>
        </w:rPr>
      </w:pPr>
      <w:r w:rsidRPr="4180549A">
        <w:rPr>
          <w:rFonts w:cs="Arial"/>
          <w:sz w:val="22"/>
          <w:szCs w:val="22"/>
        </w:rPr>
        <w:t>E</w:t>
      </w:r>
      <w:r w:rsidR="00643FBB" w:rsidRPr="4180549A">
        <w:rPr>
          <w:rFonts w:cs="Arial"/>
          <w:sz w:val="22"/>
          <w:szCs w:val="22"/>
        </w:rPr>
        <w:t xml:space="preserve">l saldo </w:t>
      </w:r>
      <w:ins w:id="647" w:author="LIQ Elena" w:date="2021-02-18T18:11:00Z">
        <w:r w:rsidR="00912CC7">
          <w:rPr>
            <w:rFonts w:cs="Arial"/>
            <w:sz w:val="22"/>
            <w:szCs w:val="22"/>
          </w:rPr>
          <w:t xml:space="preserve">horario </w:t>
        </w:r>
      </w:ins>
      <w:r w:rsidR="00643FBB" w:rsidRPr="4180549A">
        <w:rPr>
          <w:rFonts w:cs="Arial"/>
          <w:sz w:val="22"/>
          <w:szCs w:val="22"/>
        </w:rPr>
        <w:t>de</w:t>
      </w:r>
      <w:r w:rsidRPr="4180549A">
        <w:rPr>
          <w:rFonts w:cs="Arial"/>
          <w:sz w:val="22"/>
          <w:szCs w:val="22"/>
        </w:rPr>
        <w:t xml:space="preserve"> la liquidación de energías </w:t>
      </w:r>
      <w:r w:rsidR="67325F7D" w:rsidRPr="4180549A">
        <w:rPr>
          <w:rFonts w:cs="Arial"/>
          <w:sz w:val="22"/>
          <w:szCs w:val="22"/>
        </w:rPr>
        <w:t>posteriores al PHF</w:t>
      </w:r>
      <w:ins w:id="648" w:author="LIQ Elena" w:date="2021-02-19T16:31:00Z">
        <w:r w:rsidR="005E01D1">
          <w:rPr>
            <w:rFonts w:cs="Arial"/>
            <w:sz w:val="22"/>
            <w:szCs w:val="22"/>
          </w:rPr>
          <w:t>C</w:t>
        </w:r>
      </w:ins>
      <w:r w:rsidRPr="4180549A">
        <w:rPr>
          <w:rFonts w:cs="Arial"/>
          <w:sz w:val="22"/>
          <w:szCs w:val="22"/>
        </w:rPr>
        <w:t xml:space="preserve"> </w:t>
      </w:r>
      <w:r w:rsidR="0026215D" w:rsidRPr="4180549A">
        <w:rPr>
          <w:rFonts w:cs="Arial"/>
          <w:sz w:val="22"/>
          <w:szCs w:val="22"/>
        </w:rPr>
        <w:t>(SALDOLIQ)</w:t>
      </w:r>
      <w:r w:rsidRPr="4180549A">
        <w:rPr>
          <w:rFonts w:cs="Arial"/>
          <w:sz w:val="22"/>
          <w:szCs w:val="22"/>
        </w:rPr>
        <w:t xml:space="preserve"> es la suma</w:t>
      </w:r>
      <w:r w:rsidR="00643FBB" w:rsidRPr="4180549A">
        <w:rPr>
          <w:rFonts w:cs="Arial"/>
          <w:sz w:val="22"/>
          <w:szCs w:val="22"/>
        </w:rPr>
        <w:t xml:space="preserve"> de </w:t>
      </w:r>
      <w:r w:rsidRPr="4180549A">
        <w:rPr>
          <w:rFonts w:cs="Arial"/>
          <w:sz w:val="22"/>
          <w:szCs w:val="22"/>
        </w:rPr>
        <w:t xml:space="preserve">los </w:t>
      </w:r>
      <w:r w:rsidR="00643FBB" w:rsidRPr="4180549A">
        <w:rPr>
          <w:rFonts w:cs="Arial"/>
          <w:sz w:val="22"/>
          <w:szCs w:val="22"/>
        </w:rPr>
        <w:t xml:space="preserve">derechos de cobro y obligaciones de pago </w:t>
      </w:r>
      <w:r w:rsidRPr="4180549A">
        <w:rPr>
          <w:rFonts w:cs="Arial"/>
          <w:sz w:val="22"/>
          <w:szCs w:val="22"/>
        </w:rPr>
        <w:t xml:space="preserve">de la liquidación </w:t>
      </w:r>
      <w:r w:rsidR="0026215D" w:rsidRPr="4180549A">
        <w:rPr>
          <w:rFonts w:cs="Arial"/>
          <w:sz w:val="22"/>
          <w:szCs w:val="22"/>
        </w:rPr>
        <w:t xml:space="preserve">horaria </w:t>
      </w:r>
      <w:ins w:id="649" w:author="LIQ Elena" w:date="2021-02-18T18:18:00Z">
        <w:r w:rsidR="00793D23">
          <w:rPr>
            <w:rFonts w:cs="Arial"/>
            <w:sz w:val="22"/>
            <w:szCs w:val="22"/>
          </w:rPr>
          <w:t xml:space="preserve">y </w:t>
        </w:r>
        <w:proofErr w:type="spellStart"/>
        <w:r w:rsidR="00793D23">
          <w:rPr>
            <w:rFonts w:cs="Arial"/>
            <w:sz w:val="22"/>
            <w:szCs w:val="22"/>
          </w:rPr>
          <w:t>cuartohoraria</w:t>
        </w:r>
        <w:proofErr w:type="spellEnd"/>
        <w:r w:rsidR="00793D23">
          <w:rPr>
            <w:rFonts w:cs="Arial"/>
            <w:sz w:val="22"/>
            <w:szCs w:val="22"/>
          </w:rPr>
          <w:t xml:space="preserve"> </w:t>
        </w:r>
      </w:ins>
      <w:r w:rsidRPr="4180549A">
        <w:rPr>
          <w:rFonts w:cs="Arial"/>
          <w:sz w:val="22"/>
          <w:szCs w:val="22"/>
        </w:rPr>
        <w:t>de todas las energía</w:t>
      </w:r>
      <w:r w:rsidR="0026215D" w:rsidRPr="4180549A">
        <w:rPr>
          <w:rFonts w:cs="Arial"/>
          <w:sz w:val="22"/>
          <w:szCs w:val="22"/>
        </w:rPr>
        <w:t>s</w:t>
      </w:r>
      <w:r w:rsidRPr="4180549A">
        <w:rPr>
          <w:rFonts w:cs="Arial"/>
          <w:sz w:val="22"/>
          <w:szCs w:val="22"/>
        </w:rPr>
        <w:t xml:space="preserve"> posteriores al </w:t>
      </w:r>
      <w:del w:id="650" w:author="LIQ Elena" w:date="2021-02-20T21:16:00Z">
        <w:r w:rsidRPr="4180549A" w:rsidDel="00ED654E">
          <w:rPr>
            <w:rFonts w:cs="Arial"/>
            <w:sz w:val="22"/>
            <w:szCs w:val="22"/>
          </w:rPr>
          <w:delText xml:space="preserve">Programa </w:delText>
        </w:r>
      </w:del>
      <w:del w:id="651" w:author="LIQ Elena" w:date="2021-02-19T16:32:00Z">
        <w:r w:rsidRPr="4180549A" w:rsidDel="005E01D1">
          <w:rPr>
            <w:rFonts w:cs="Arial"/>
            <w:sz w:val="22"/>
            <w:szCs w:val="22"/>
          </w:rPr>
          <w:delText xml:space="preserve">Horario </w:delText>
        </w:r>
      </w:del>
      <w:del w:id="652" w:author="LIQ Elena" w:date="2021-02-20T21:16:00Z">
        <w:r w:rsidRPr="4180549A" w:rsidDel="00ED654E">
          <w:rPr>
            <w:rFonts w:cs="Arial"/>
            <w:sz w:val="22"/>
            <w:szCs w:val="22"/>
          </w:rPr>
          <w:delText>Final</w:delText>
        </w:r>
      </w:del>
      <w:ins w:id="653" w:author="LIQ Elena" w:date="2021-02-20T21:16:00Z">
        <w:r w:rsidR="00ED654E">
          <w:rPr>
            <w:rFonts w:cs="Arial"/>
            <w:sz w:val="22"/>
            <w:szCs w:val="22"/>
          </w:rPr>
          <w:t>PHFC</w:t>
        </w:r>
      </w:ins>
      <w:r w:rsidR="0026215D" w:rsidRPr="4180549A">
        <w:rPr>
          <w:rFonts w:cs="Arial"/>
          <w:sz w:val="22"/>
          <w:szCs w:val="22"/>
        </w:rPr>
        <w:t xml:space="preserve">, excluyendo el importe del </w:t>
      </w:r>
      <w:r w:rsidR="4A34E74B" w:rsidRPr="4180549A">
        <w:rPr>
          <w:rFonts w:cs="Arial"/>
          <w:sz w:val="22"/>
          <w:szCs w:val="22"/>
        </w:rPr>
        <w:t>sobre</w:t>
      </w:r>
      <w:r w:rsidR="0026215D" w:rsidRPr="4180549A">
        <w:rPr>
          <w:rFonts w:cs="Arial"/>
          <w:sz w:val="22"/>
          <w:szCs w:val="22"/>
        </w:rPr>
        <w:t>coste de las restricciones en tiempo real y de los intercambios de apoyo.</w:t>
      </w:r>
    </w:p>
    <w:p w14:paraId="375EB78C" w14:textId="7ADA73C1" w:rsidR="00643FBB" w:rsidRPr="00971C73" w:rsidRDefault="0026215D" w:rsidP="007D1350">
      <w:pPr>
        <w:ind w:left="142"/>
        <w:rPr>
          <w:rFonts w:cs="Arial"/>
          <w:sz w:val="22"/>
          <w:szCs w:val="22"/>
        </w:rPr>
      </w:pPr>
      <w:r w:rsidRPr="0C9AD51D">
        <w:rPr>
          <w:rFonts w:cs="Arial"/>
          <w:sz w:val="22"/>
          <w:szCs w:val="22"/>
        </w:rPr>
        <w:t xml:space="preserve">Si la suma es positiva existirá un coste y si es negativa </w:t>
      </w:r>
      <w:r w:rsidRPr="005C1708">
        <w:rPr>
          <w:rFonts w:eastAsia="Arial" w:cs="Arial"/>
          <w:sz w:val="22"/>
          <w:szCs w:val="22"/>
        </w:rPr>
        <w:t>existirá un ingreso</w:t>
      </w:r>
      <w:r w:rsidRPr="0C9AD51D">
        <w:rPr>
          <w:rFonts w:cs="Arial"/>
          <w:sz w:val="22"/>
          <w:szCs w:val="22"/>
        </w:rPr>
        <w:t xml:space="preserve">. </w:t>
      </w:r>
    </w:p>
    <w:p w14:paraId="0A870A2B" w14:textId="367C05D7" w:rsidR="0026215D" w:rsidRDefault="00643FBB" w:rsidP="007D1350">
      <w:pPr>
        <w:ind w:left="142"/>
        <w:rPr>
          <w:rFonts w:cs="Arial"/>
          <w:sz w:val="22"/>
          <w:szCs w:val="22"/>
        </w:rPr>
      </w:pPr>
      <w:r w:rsidRPr="0C9AD51D">
        <w:rPr>
          <w:rFonts w:cs="Arial"/>
          <w:sz w:val="22"/>
          <w:szCs w:val="22"/>
        </w:rPr>
        <w:t xml:space="preserve">El </w:t>
      </w:r>
      <w:r w:rsidR="00971C73" w:rsidRPr="0C9AD51D">
        <w:rPr>
          <w:rFonts w:cs="Arial"/>
          <w:sz w:val="22"/>
          <w:szCs w:val="22"/>
        </w:rPr>
        <w:t xml:space="preserve">saldo </w:t>
      </w:r>
      <w:r w:rsidRPr="0C9AD51D">
        <w:rPr>
          <w:rFonts w:cs="Arial"/>
          <w:sz w:val="22"/>
          <w:szCs w:val="22"/>
        </w:rPr>
        <w:t xml:space="preserve">SALDOLIQ se </w:t>
      </w:r>
      <w:r w:rsidR="0026215D" w:rsidRPr="0C9AD51D">
        <w:rPr>
          <w:rFonts w:cs="Arial"/>
          <w:sz w:val="22"/>
          <w:szCs w:val="22"/>
        </w:rPr>
        <w:t xml:space="preserve">integrará en el coste horario de los servicios de ajuste del sistema que se liquidará a la demanda según el apartado </w:t>
      </w:r>
      <w:r w:rsidR="6FD760A0" w:rsidRPr="0C9AD51D">
        <w:rPr>
          <w:rFonts w:cs="Arial"/>
          <w:sz w:val="22"/>
          <w:szCs w:val="22"/>
        </w:rPr>
        <w:t>2</w:t>
      </w:r>
      <w:ins w:id="654" w:author="LIQ" w:date="2021-03-16T12:59:00Z">
        <w:r w:rsidR="006C3ACE">
          <w:rPr>
            <w:rFonts w:cs="Arial"/>
            <w:sz w:val="22"/>
            <w:szCs w:val="22"/>
          </w:rPr>
          <w:t>7</w:t>
        </w:r>
      </w:ins>
      <w:del w:id="655" w:author="LIQ" w:date="2021-03-16T12:59:00Z">
        <w:r w:rsidR="6FD760A0" w:rsidRPr="0C9AD51D" w:rsidDel="006C3ACE">
          <w:rPr>
            <w:rFonts w:cs="Arial"/>
            <w:sz w:val="22"/>
            <w:szCs w:val="22"/>
          </w:rPr>
          <w:delText>6</w:delText>
        </w:r>
      </w:del>
      <w:r w:rsidR="0026215D" w:rsidRPr="0C9AD51D">
        <w:rPr>
          <w:rFonts w:cs="Arial"/>
          <w:sz w:val="22"/>
          <w:szCs w:val="22"/>
        </w:rPr>
        <w:t>.</w:t>
      </w:r>
    </w:p>
    <w:p w14:paraId="3A3F0F8A" w14:textId="3967AB18" w:rsidR="00404569" w:rsidRPr="000607E3" w:rsidRDefault="00404569" w:rsidP="000607E3">
      <w:r>
        <w:br w:type="page"/>
      </w:r>
    </w:p>
    <w:p w14:paraId="35BF233B" w14:textId="33F47C67" w:rsidR="00FA1B53" w:rsidRPr="005C1708" w:rsidRDefault="008346CA" w:rsidP="0C9AD51D">
      <w:pPr>
        <w:jc w:val="center"/>
        <w:rPr>
          <w:b/>
          <w:bCs/>
          <w:sz w:val="22"/>
          <w:szCs w:val="22"/>
        </w:rPr>
      </w:pPr>
      <w:r w:rsidRPr="00DC1B1E">
        <w:rPr>
          <w:sz w:val="22"/>
          <w:szCs w:val="22"/>
        </w:rPr>
        <w:t>V</w:t>
      </w:r>
      <w:r w:rsidRPr="005C1708">
        <w:t xml:space="preserve">. </w:t>
      </w:r>
      <w:r w:rsidR="00FA1B53" w:rsidRPr="005C1708">
        <w:rPr>
          <w:b/>
          <w:bCs/>
          <w:sz w:val="22"/>
          <w:szCs w:val="22"/>
        </w:rPr>
        <w:t>LIQU</w:t>
      </w:r>
      <w:r w:rsidR="000607E3" w:rsidRPr="005C1708">
        <w:rPr>
          <w:b/>
          <w:bCs/>
          <w:sz w:val="22"/>
          <w:szCs w:val="22"/>
        </w:rPr>
        <w:t>I</w:t>
      </w:r>
      <w:r w:rsidR="00FA1B53" w:rsidRPr="005C1708">
        <w:rPr>
          <w:b/>
          <w:bCs/>
          <w:sz w:val="22"/>
          <w:szCs w:val="22"/>
        </w:rPr>
        <w:t>DACI</w:t>
      </w:r>
      <w:r w:rsidR="322FFC09" w:rsidRPr="005C1708">
        <w:rPr>
          <w:b/>
          <w:bCs/>
          <w:sz w:val="22"/>
          <w:szCs w:val="22"/>
        </w:rPr>
        <w:t>Ó</w:t>
      </w:r>
      <w:r w:rsidR="00FA1B53" w:rsidRPr="005C1708">
        <w:rPr>
          <w:b/>
          <w:bCs/>
          <w:sz w:val="22"/>
          <w:szCs w:val="22"/>
        </w:rPr>
        <w:t>N DE LA RESERVA DE BALANCE</w:t>
      </w:r>
    </w:p>
    <w:p w14:paraId="19084070" w14:textId="77777777" w:rsidR="00404569" w:rsidRPr="00707C27" w:rsidRDefault="00404569" w:rsidP="00404569">
      <w:pPr>
        <w:tabs>
          <w:tab w:val="left" w:pos="0"/>
        </w:tabs>
        <w:spacing w:after="0"/>
        <w:ind w:left="0"/>
        <w:rPr>
          <w:rFonts w:asciiTheme="minorHAnsi" w:hAnsiTheme="minorHAnsi"/>
          <w:b/>
          <w:sz w:val="22"/>
          <w:szCs w:val="22"/>
        </w:rPr>
      </w:pPr>
    </w:p>
    <w:p w14:paraId="363C4BC0" w14:textId="470704EF" w:rsidR="00743B0F" w:rsidRDefault="00404569" w:rsidP="005C1708">
      <w:pPr>
        <w:pStyle w:val="BEGO"/>
        <w:numPr>
          <w:ilvl w:val="0"/>
          <w:numId w:val="21"/>
        </w:numPr>
        <w:ind w:left="426" w:hanging="284"/>
      </w:pPr>
      <w:r w:rsidRPr="004F5736">
        <w:t>Banda de regulación secundaria.</w:t>
      </w:r>
    </w:p>
    <w:p w14:paraId="7355288D" w14:textId="77777777" w:rsidR="00743B0F" w:rsidRPr="00743B0F" w:rsidRDefault="00743B0F" w:rsidP="00743B0F">
      <w:pPr>
        <w:tabs>
          <w:tab w:val="left" w:pos="0"/>
        </w:tabs>
        <w:spacing w:after="0"/>
        <w:ind w:left="0"/>
        <w:rPr>
          <w:rFonts w:asciiTheme="minorHAnsi" w:hAnsiTheme="minorHAnsi"/>
          <w:b/>
          <w:sz w:val="22"/>
          <w:szCs w:val="22"/>
        </w:rPr>
      </w:pPr>
    </w:p>
    <w:p w14:paraId="76CD62F3" w14:textId="77777777" w:rsidR="00404569" w:rsidRPr="00743B0F" w:rsidRDefault="00404569" w:rsidP="005C1708">
      <w:pPr>
        <w:pStyle w:val="BEGO"/>
        <w:numPr>
          <w:ilvl w:val="1"/>
          <w:numId w:val="21"/>
        </w:numPr>
        <w:tabs>
          <w:tab w:val="left" w:pos="851"/>
        </w:tabs>
        <w:spacing w:before="0" w:after="120"/>
        <w:ind w:left="567" w:hanging="425"/>
      </w:pPr>
      <w:r w:rsidRPr="00F611D5">
        <w:t>Banda de regulación secundaria.</w:t>
      </w:r>
    </w:p>
    <w:p w14:paraId="405A08FA" w14:textId="3BA09170" w:rsidR="00404569" w:rsidRPr="00743B0F" w:rsidRDefault="00404569" w:rsidP="007D1350">
      <w:pPr>
        <w:ind w:left="142"/>
        <w:rPr>
          <w:rFonts w:cs="Arial"/>
          <w:color w:val="000000"/>
          <w:sz w:val="22"/>
          <w:szCs w:val="22"/>
        </w:rPr>
      </w:pPr>
      <w:r w:rsidRPr="00743B0F">
        <w:rPr>
          <w:rFonts w:cs="Arial"/>
          <w:color w:val="000000"/>
          <w:sz w:val="22"/>
          <w:szCs w:val="22"/>
        </w:rPr>
        <w:t xml:space="preserve">La asignación de potencia para banda de regulación secundaria dará lugar a un derecho de cobro para cada unidad </w:t>
      </w:r>
      <w:r w:rsidRPr="00743B0F">
        <w:rPr>
          <w:rFonts w:cs="Arial"/>
          <w:i/>
          <w:color w:val="000000"/>
          <w:sz w:val="22"/>
          <w:szCs w:val="22"/>
        </w:rPr>
        <w:t>u</w:t>
      </w:r>
      <w:r w:rsidRPr="00743B0F">
        <w:rPr>
          <w:rFonts w:cs="Arial"/>
          <w:color w:val="000000"/>
          <w:sz w:val="22"/>
          <w:szCs w:val="22"/>
        </w:rPr>
        <w:t xml:space="preserve"> con banda asignada que se calcula según la fórmula siguiente:</w:t>
      </w:r>
    </w:p>
    <w:p w14:paraId="59172CAB" w14:textId="27CD4954" w:rsidR="00404569" w:rsidRPr="00033F4B" w:rsidRDefault="00404569" w:rsidP="00F0588D">
      <w:pPr>
        <w:tabs>
          <w:tab w:val="left" w:pos="1440"/>
        </w:tabs>
        <w:ind w:left="142"/>
        <w:rPr>
          <w:rStyle w:val="Estilo11pto"/>
        </w:rPr>
      </w:pPr>
      <w:proofErr w:type="spellStart"/>
      <w:r w:rsidRPr="00033F4B">
        <w:rPr>
          <w:rStyle w:val="Estilo11pto"/>
        </w:rPr>
        <w:t>DCBAN</w:t>
      </w:r>
      <w:r w:rsidRPr="00743B0F">
        <w:rPr>
          <w:rFonts w:cs="Arial"/>
          <w:sz w:val="22"/>
          <w:szCs w:val="22"/>
          <w:vertAlign w:val="subscript"/>
        </w:rPr>
        <w:t>u</w:t>
      </w:r>
      <w:proofErr w:type="spellEnd"/>
      <w:r w:rsidRPr="00033F4B">
        <w:rPr>
          <w:rStyle w:val="Estilo11pto"/>
        </w:rPr>
        <w:t xml:space="preserve"> =</w:t>
      </w:r>
      <w:r w:rsidRPr="00033F4B">
        <w:rPr>
          <w:rStyle w:val="Estilo11pto"/>
        </w:rPr>
        <w:tab/>
      </w:r>
      <w:proofErr w:type="spellStart"/>
      <w:r w:rsidRPr="00033F4B">
        <w:rPr>
          <w:rStyle w:val="Estilo11pto"/>
        </w:rPr>
        <w:t>BAN</w:t>
      </w:r>
      <w:r w:rsidRPr="00743B0F">
        <w:rPr>
          <w:rFonts w:cs="Arial"/>
          <w:sz w:val="22"/>
          <w:szCs w:val="22"/>
          <w:vertAlign w:val="subscript"/>
        </w:rPr>
        <w:t>u</w:t>
      </w:r>
      <w:proofErr w:type="spellEnd"/>
      <w:r w:rsidRPr="00033F4B">
        <w:rPr>
          <w:rStyle w:val="Estilo11pto"/>
        </w:rPr>
        <w:t xml:space="preserve"> × </w:t>
      </w:r>
      <w:r w:rsidRPr="005C1708">
        <w:rPr>
          <w:rStyle w:val="Estilo11pto"/>
          <w:rFonts w:eastAsia="Arial" w:cs="Arial"/>
        </w:rPr>
        <w:t>P</w:t>
      </w:r>
      <w:r w:rsidRPr="00743B0F">
        <w:rPr>
          <w:rStyle w:val="EstilosubindicePARAPROCEDCar"/>
          <w:rFonts w:cs="Arial"/>
          <w:sz w:val="22"/>
          <w:szCs w:val="22"/>
          <w:vertAlign w:val="baseline"/>
        </w:rPr>
        <w:t>MBAN</w:t>
      </w:r>
    </w:p>
    <w:p w14:paraId="691991C2" w14:textId="77777777" w:rsidR="00404569" w:rsidRPr="00743B0F" w:rsidRDefault="00404569" w:rsidP="007D1350">
      <w:pPr>
        <w:spacing w:before="240"/>
        <w:ind w:left="142"/>
        <w:rPr>
          <w:rFonts w:cs="Arial"/>
          <w:sz w:val="22"/>
          <w:szCs w:val="22"/>
        </w:rPr>
      </w:pPr>
      <w:r w:rsidRPr="00743B0F">
        <w:rPr>
          <w:rFonts w:cs="Arial"/>
          <w:sz w:val="22"/>
          <w:szCs w:val="22"/>
        </w:rPr>
        <w:t>donde:</w:t>
      </w:r>
    </w:p>
    <w:p w14:paraId="477E3E75" w14:textId="77777777" w:rsidR="00404569" w:rsidRPr="00033F4B" w:rsidRDefault="00404569" w:rsidP="00A976E2">
      <w:pPr>
        <w:tabs>
          <w:tab w:val="left" w:pos="1985"/>
          <w:tab w:val="left" w:pos="3060"/>
        </w:tabs>
        <w:ind w:left="2552" w:hanging="2410"/>
        <w:rPr>
          <w:rStyle w:val="Estilo11pto"/>
        </w:rPr>
      </w:pPr>
      <w:proofErr w:type="spellStart"/>
      <w:r w:rsidRPr="00033F4B">
        <w:rPr>
          <w:rStyle w:val="Estilo11pto"/>
        </w:rPr>
        <w:t>BAN</w:t>
      </w:r>
      <w:r w:rsidRPr="00743B0F">
        <w:rPr>
          <w:rStyle w:val="EstilosubindicePARAPROCEDCar"/>
          <w:rFonts w:cs="Arial"/>
          <w:sz w:val="22"/>
          <w:szCs w:val="22"/>
        </w:rPr>
        <w:t>u</w:t>
      </w:r>
      <w:proofErr w:type="spellEnd"/>
      <w:r w:rsidRPr="00033F4B">
        <w:rPr>
          <w:rStyle w:val="Estilo11pto"/>
        </w:rPr>
        <w:tab/>
        <w:t>=</w:t>
      </w:r>
      <w:r w:rsidRPr="00033F4B">
        <w:rPr>
          <w:rStyle w:val="Estilo11pto"/>
        </w:rPr>
        <w:tab/>
        <w:t xml:space="preserve">Banda de regulación secundaria asignada a la unidad </w:t>
      </w:r>
      <w:r w:rsidRPr="00743B0F">
        <w:rPr>
          <w:rFonts w:cs="Arial"/>
          <w:i/>
          <w:sz w:val="22"/>
          <w:szCs w:val="22"/>
        </w:rPr>
        <w:t>u.</w:t>
      </w:r>
    </w:p>
    <w:p w14:paraId="512EF4A1" w14:textId="77777777" w:rsidR="00404569" w:rsidRPr="00743B0F" w:rsidRDefault="00404569" w:rsidP="00A976E2">
      <w:pPr>
        <w:tabs>
          <w:tab w:val="left" w:pos="1985"/>
          <w:tab w:val="left" w:pos="3060"/>
        </w:tabs>
        <w:ind w:left="2552" w:hanging="2410"/>
        <w:rPr>
          <w:rFonts w:cs="Arial"/>
          <w:sz w:val="22"/>
          <w:szCs w:val="22"/>
        </w:rPr>
      </w:pPr>
      <w:r w:rsidRPr="00743B0F">
        <w:rPr>
          <w:rFonts w:cs="Arial"/>
          <w:sz w:val="22"/>
          <w:szCs w:val="22"/>
        </w:rPr>
        <w:t>PMBAN</w:t>
      </w:r>
      <w:r w:rsidRPr="00743B0F">
        <w:rPr>
          <w:rFonts w:cs="Arial"/>
          <w:sz w:val="22"/>
          <w:szCs w:val="22"/>
        </w:rPr>
        <w:tab/>
        <w:t>=</w:t>
      </w:r>
      <w:r w:rsidRPr="00743B0F">
        <w:rPr>
          <w:rFonts w:cs="Arial"/>
          <w:sz w:val="22"/>
          <w:szCs w:val="22"/>
        </w:rPr>
        <w:tab/>
        <w:t>Precio marginal de la banda de regulación secundaria.</w:t>
      </w:r>
    </w:p>
    <w:p w14:paraId="116BB46F" w14:textId="1EB974E2" w:rsidR="00404569" w:rsidRPr="00743B0F" w:rsidRDefault="00404569" w:rsidP="007D1350">
      <w:pPr>
        <w:spacing w:before="240"/>
        <w:ind w:left="142"/>
        <w:rPr>
          <w:rFonts w:cs="Arial"/>
          <w:color w:val="000000"/>
          <w:sz w:val="22"/>
          <w:szCs w:val="22"/>
        </w:rPr>
      </w:pPr>
      <w:r w:rsidRPr="00033F4B">
        <w:rPr>
          <w:rStyle w:val="Estilo11pto"/>
        </w:rPr>
        <w:t>En los casos en que se asigne banda de regulación por</w:t>
      </w:r>
      <w:r w:rsidRPr="00743B0F">
        <w:rPr>
          <w:rStyle w:val="EstilosubindicePARAPROCEDCar"/>
          <w:rFonts w:cs="Arial"/>
          <w:sz w:val="22"/>
          <w:szCs w:val="22"/>
          <w:vertAlign w:val="baseline"/>
        </w:rPr>
        <w:t xml:space="preserve"> </w:t>
      </w:r>
      <w:r w:rsidRPr="00033F4B">
        <w:rPr>
          <w:rStyle w:val="Estilo11pto"/>
        </w:rPr>
        <w:t>mecanismo excepcional de resolución</w:t>
      </w:r>
      <w:r w:rsidRPr="00743B0F">
        <w:rPr>
          <w:rStyle w:val="EstilosubindicePARAPROCEDCar"/>
          <w:rFonts w:cs="Arial"/>
          <w:sz w:val="22"/>
          <w:szCs w:val="22"/>
          <w:vertAlign w:val="baseline"/>
        </w:rPr>
        <w:t xml:space="preserve">, el precio a aplicar será el resultado del producto de 1,15 por el precio marginal de la banda en el periodo </w:t>
      </w:r>
      <w:del w:id="656" w:author="LIQ" w:date="2021-02-12T20:28:00Z">
        <w:r w:rsidRPr="00743B0F" w:rsidDel="00790A4D">
          <w:rPr>
            <w:rStyle w:val="EstilosubindicePARAPROCEDCar"/>
            <w:rFonts w:cs="Arial"/>
            <w:sz w:val="22"/>
            <w:szCs w:val="22"/>
            <w:vertAlign w:val="baseline"/>
          </w:rPr>
          <w:delText xml:space="preserve">horario </w:delText>
        </w:r>
      </w:del>
      <w:ins w:id="657" w:author="LIQ" w:date="2021-02-12T20:28:00Z">
        <w:r w:rsidR="00790A4D">
          <w:rPr>
            <w:rStyle w:val="EstilosubindicePARAPROCEDCar"/>
            <w:rFonts w:cs="Arial"/>
            <w:sz w:val="22"/>
            <w:szCs w:val="22"/>
            <w:vertAlign w:val="baseline"/>
          </w:rPr>
          <w:t>de programación</w:t>
        </w:r>
        <w:r w:rsidR="00790A4D" w:rsidRPr="00743B0F">
          <w:rPr>
            <w:rStyle w:val="EstilosubindicePARAPROCEDCar"/>
            <w:rFonts w:cs="Arial"/>
            <w:sz w:val="22"/>
            <w:szCs w:val="22"/>
            <w:vertAlign w:val="baseline"/>
          </w:rPr>
          <w:t xml:space="preserve"> </w:t>
        </w:r>
      </w:ins>
      <w:r w:rsidRPr="00743B0F">
        <w:rPr>
          <w:rStyle w:val="EstilosubindicePARAPROCEDCar"/>
          <w:rFonts w:cs="Arial"/>
          <w:sz w:val="22"/>
          <w:szCs w:val="22"/>
          <w:vertAlign w:val="baseline"/>
        </w:rPr>
        <w:t xml:space="preserve">correspondiente </w:t>
      </w:r>
      <w:r w:rsidRPr="00743B0F">
        <w:rPr>
          <w:rFonts w:cs="Arial"/>
          <w:color w:val="000000"/>
          <w:sz w:val="22"/>
          <w:szCs w:val="22"/>
        </w:rPr>
        <w:t>o, en su defecto, por el máximo precio de banda de</w:t>
      </w:r>
      <w:ins w:id="658" w:author="LIQ" w:date="2021-02-12T20:28:00Z">
        <w:r w:rsidR="00E703C6">
          <w:rPr>
            <w:rFonts w:cs="Arial"/>
            <w:color w:val="000000"/>
            <w:sz w:val="22"/>
            <w:szCs w:val="22"/>
          </w:rPr>
          <w:t>l mismo</w:t>
        </w:r>
      </w:ins>
      <w:r w:rsidRPr="00743B0F">
        <w:rPr>
          <w:rFonts w:cs="Arial"/>
          <w:color w:val="000000"/>
          <w:sz w:val="22"/>
          <w:szCs w:val="22"/>
        </w:rPr>
        <w:t xml:space="preserve"> </w:t>
      </w:r>
      <w:del w:id="659" w:author="LIQ" w:date="2021-02-12T20:28:00Z">
        <w:r w:rsidRPr="00743B0F" w:rsidDel="00E703C6">
          <w:rPr>
            <w:rFonts w:cs="Arial"/>
            <w:color w:val="000000"/>
            <w:sz w:val="22"/>
            <w:szCs w:val="22"/>
          </w:rPr>
          <w:delText xml:space="preserve">la misma </w:delText>
        </w:r>
        <w:r w:rsidRPr="00743B0F" w:rsidDel="00790A4D">
          <w:rPr>
            <w:rFonts w:cs="Arial"/>
            <w:color w:val="000000"/>
            <w:sz w:val="22"/>
            <w:szCs w:val="22"/>
          </w:rPr>
          <w:delText xml:space="preserve">hora </w:delText>
        </w:r>
      </w:del>
      <w:ins w:id="660" w:author="LIQ" w:date="2021-02-12T20:28:00Z">
        <w:r w:rsidR="00790A4D">
          <w:rPr>
            <w:rFonts w:cs="Arial"/>
            <w:color w:val="000000"/>
            <w:sz w:val="22"/>
            <w:szCs w:val="22"/>
          </w:rPr>
          <w:t>periodo de programación</w:t>
        </w:r>
        <w:r w:rsidR="00790A4D" w:rsidRPr="00743B0F">
          <w:rPr>
            <w:rFonts w:cs="Arial"/>
            <w:color w:val="000000"/>
            <w:sz w:val="22"/>
            <w:szCs w:val="22"/>
          </w:rPr>
          <w:t xml:space="preserve"> </w:t>
        </w:r>
      </w:ins>
      <w:r w:rsidRPr="00743B0F">
        <w:rPr>
          <w:rFonts w:cs="Arial"/>
          <w:color w:val="000000"/>
          <w:sz w:val="22"/>
          <w:szCs w:val="22"/>
        </w:rPr>
        <w:t xml:space="preserve">en los siete días anteriores. </w:t>
      </w:r>
    </w:p>
    <w:p w14:paraId="4F07E692" w14:textId="7CFB4FAC" w:rsidR="00404569" w:rsidRPr="00743B0F" w:rsidRDefault="00404569" w:rsidP="005C1708">
      <w:pPr>
        <w:pStyle w:val="BEGO"/>
        <w:numPr>
          <w:ilvl w:val="1"/>
          <w:numId w:val="21"/>
        </w:numPr>
        <w:tabs>
          <w:tab w:val="left" w:pos="851"/>
        </w:tabs>
        <w:spacing w:before="0" w:after="120"/>
        <w:ind w:left="567" w:hanging="425"/>
      </w:pPr>
      <w:r w:rsidRPr="00F611D5">
        <w:t>Variación de la banda de regulación secundaria por el funcionamiento de la regulación secundaria en tiempo real.</w:t>
      </w:r>
    </w:p>
    <w:p w14:paraId="4D27655A" w14:textId="77777777" w:rsidR="00743B0F" w:rsidRDefault="00743B0F" w:rsidP="00743B0F">
      <w:pPr>
        <w:pStyle w:val="BEGO"/>
        <w:tabs>
          <w:tab w:val="left" w:pos="851"/>
        </w:tabs>
        <w:spacing w:before="0" w:after="120"/>
      </w:pPr>
    </w:p>
    <w:p w14:paraId="7D255F0E" w14:textId="0C91B708" w:rsidR="00404569" w:rsidRPr="00743B0F" w:rsidRDefault="00404569" w:rsidP="005C1708">
      <w:pPr>
        <w:pStyle w:val="BEGO"/>
        <w:numPr>
          <w:ilvl w:val="2"/>
          <w:numId w:val="21"/>
        </w:numPr>
        <w:tabs>
          <w:tab w:val="left" w:pos="851"/>
        </w:tabs>
        <w:spacing w:before="0" w:after="120"/>
        <w:ind w:hanging="1082"/>
      </w:pPr>
      <w:r w:rsidRPr="00F611D5">
        <w:t xml:space="preserve">Penalización a la zona de regulación por los ciclos en que permanezca en “off”. </w:t>
      </w:r>
    </w:p>
    <w:p w14:paraId="1DBC8B22" w14:textId="77777777" w:rsidR="00404569" w:rsidRPr="00033F4B" w:rsidRDefault="00404569" w:rsidP="00D43CDE">
      <w:pPr>
        <w:spacing w:before="240"/>
        <w:ind w:left="142"/>
        <w:rPr>
          <w:rStyle w:val="Estilo11pto"/>
        </w:rPr>
      </w:pPr>
      <w:r w:rsidRPr="00033F4B">
        <w:rPr>
          <w:rStyle w:val="Estilo11pto"/>
        </w:rPr>
        <w:t xml:space="preserve">El coste de la penalización por los ciclos en que la zona </w:t>
      </w:r>
      <w:r w:rsidRPr="00D43CDE">
        <w:rPr>
          <w:rStyle w:val="Estilo11pto"/>
        </w:rPr>
        <w:t>z</w:t>
      </w:r>
      <w:r w:rsidRPr="00033F4B">
        <w:rPr>
          <w:rStyle w:val="Estilo11pto"/>
        </w:rPr>
        <w:t xml:space="preserve"> está en “off” dará lugar a una obligación de pago que se calcula según la fórmula siguiente:</w:t>
      </w:r>
    </w:p>
    <w:p w14:paraId="65325251" w14:textId="77777777" w:rsidR="00404569" w:rsidRPr="00033F4B" w:rsidRDefault="00404569" w:rsidP="00D43CDE">
      <w:pPr>
        <w:spacing w:before="240"/>
        <w:ind w:left="142"/>
        <w:rPr>
          <w:rStyle w:val="Estilo11pto"/>
        </w:rPr>
      </w:pPr>
      <w:proofErr w:type="spellStart"/>
      <w:r w:rsidRPr="00033F4B">
        <w:rPr>
          <w:rStyle w:val="Estilo11pto"/>
        </w:rPr>
        <w:t>OPOFF</w:t>
      </w:r>
      <w:r w:rsidRPr="00D43CDE">
        <w:rPr>
          <w:rStyle w:val="Estilo11pto"/>
        </w:rPr>
        <w:t>z</w:t>
      </w:r>
      <w:proofErr w:type="spellEnd"/>
      <w:r w:rsidRPr="00D43CDE">
        <w:rPr>
          <w:rStyle w:val="Estilo11pto"/>
        </w:rPr>
        <w:t xml:space="preserve"> = </w:t>
      </w:r>
      <w:proofErr w:type="spellStart"/>
      <w:r w:rsidRPr="00D43CDE">
        <w:rPr>
          <w:rStyle w:val="Estilo11pto"/>
        </w:rPr>
        <w:t>OFFz</w:t>
      </w:r>
      <w:proofErr w:type="spellEnd"/>
      <w:r w:rsidRPr="00D43CDE">
        <w:rPr>
          <w:rStyle w:val="Estilo11pto"/>
        </w:rPr>
        <w:t xml:space="preserve"> × </w:t>
      </w:r>
      <w:r w:rsidRPr="00033F4B">
        <w:rPr>
          <w:rStyle w:val="Estilo11pto"/>
        </w:rPr>
        <w:t>PMBAN × KI</w:t>
      </w:r>
    </w:p>
    <w:p w14:paraId="568CEBC1" w14:textId="77777777" w:rsidR="00404569" w:rsidRPr="00D43CDE" w:rsidRDefault="00404569" w:rsidP="00D43CDE">
      <w:pPr>
        <w:spacing w:before="240"/>
        <w:ind w:left="142"/>
        <w:rPr>
          <w:rStyle w:val="Estilo11pto"/>
        </w:rPr>
      </w:pPr>
      <w:r w:rsidRPr="00D43CDE">
        <w:rPr>
          <w:rStyle w:val="Estilo11pto"/>
        </w:rPr>
        <w:t>siendo:</w:t>
      </w:r>
    </w:p>
    <w:p w14:paraId="773D2E64" w14:textId="77777777" w:rsidR="00404569" w:rsidRPr="00D43CDE" w:rsidRDefault="00404569" w:rsidP="00D43CDE">
      <w:pPr>
        <w:spacing w:before="240"/>
        <w:ind w:left="142"/>
        <w:rPr>
          <w:rStyle w:val="Estilo11pto"/>
        </w:rPr>
      </w:pPr>
      <w:proofErr w:type="spellStart"/>
      <w:r w:rsidRPr="00D43CDE">
        <w:rPr>
          <w:rStyle w:val="Estilo11pto"/>
        </w:rPr>
        <w:t>OFFz</w:t>
      </w:r>
      <w:proofErr w:type="spellEnd"/>
      <w:r w:rsidRPr="00D43CDE">
        <w:rPr>
          <w:rStyle w:val="Estilo11pto"/>
        </w:rPr>
        <w:t xml:space="preserve"> = - </w:t>
      </w:r>
      <w:proofErr w:type="spellStart"/>
      <w:r w:rsidRPr="00D43CDE">
        <w:rPr>
          <w:rStyle w:val="Estilo11pto"/>
        </w:rPr>
        <w:t>KAz</w:t>
      </w:r>
      <w:proofErr w:type="spellEnd"/>
      <w:r w:rsidRPr="00D43CDE">
        <w:rPr>
          <w:rStyle w:val="Estilo11pto"/>
        </w:rPr>
        <w:t xml:space="preserve"> × [RNTS + RNTB] × </w:t>
      </w:r>
      <w:proofErr w:type="spellStart"/>
      <w:r w:rsidRPr="00D43CDE">
        <w:rPr>
          <w:rStyle w:val="Estilo11pto"/>
        </w:rPr>
        <w:t>TOFFz</w:t>
      </w:r>
      <w:proofErr w:type="spellEnd"/>
      <w:r w:rsidRPr="00D43CDE">
        <w:rPr>
          <w:rStyle w:val="Estilo11pto"/>
        </w:rPr>
        <w:t xml:space="preserve"> / TRCP</w:t>
      </w:r>
    </w:p>
    <w:p w14:paraId="0129A606" w14:textId="77777777" w:rsidR="00404569" w:rsidRPr="00743B0F" w:rsidRDefault="00404569" w:rsidP="00424087">
      <w:pPr>
        <w:spacing w:before="240"/>
        <w:ind w:left="142"/>
        <w:rPr>
          <w:rFonts w:cs="Arial"/>
          <w:sz w:val="22"/>
          <w:szCs w:val="22"/>
        </w:rPr>
      </w:pPr>
      <w:r w:rsidRPr="00743B0F">
        <w:rPr>
          <w:rFonts w:cs="Arial"/>
          <w:sz w:val="22"/>
          <w:szCs w:val="22"/>
        </w:rPr>
        <w:t>donde:</w:t>
      </w:r>
    </w:p>
    <w:p w14:paraId="35D2D2AD" w14:textId="77777777" w:rsidR="00404569" w:rsidRPr="00743B0F" w:rsidRDefault="00404569" w:rsidP="00424087">
      <w:pPr>
        <w:tabs>
          <w:tab w:val="left" w:pos="1980"/>
          <w:tab w:val="left" w:pos="2552"/>
        </w:tabs>
        <w:ind w:left="2552" w:hanging="2410"/>
        <w:rPr>
          <w:rFonts w:cs="Arial"/>
          <w:sz w:val="22"/>
          <w:szCs w:val="22"/>
        </w:rPr>
      </w:pPr>
      <w:r w:rsidRPr="00743B0F">
        <w:rPr>
          <w:rFonts w:cs="Arial"/>
          <w:sz w:val="22"/>
          <w:szCs w:val="22"/>
        </w:rPr>
        <w:t>PMBAN</w:t>
      </w:r>
      <w:r w:rsidRPr="00743B0F">
        <w:rPr>
          <w:rFonts w:cs="Arial"/>
          <w:sz w:val="22"/>
          <w:szCs w:val="22"/>
        </w:rPr>
        <w:tab/>
        <w:t>=</w:t>
      </w:r>
      <w:r w:rsidRPr="00743B0F">
        <w:rPr>
          <w:rFonts w:cs="Arial"/>
          <w:sz w:val="22"/>
          <w:szCs w:val="22"/>
        </w:rPr>
        <w:tab/>
        <w:t>Precio marginal de la banda de regulación secundaria.</w:t>
      </w:r>
    </w:p>
    <w:p w14:paraId="73E90DEA" w14:textId="097A34E9" w:rsidR="00404569" w:rsidRPr="00033F4B" w:rsidRDefault="00404569" w:rsidP="00424087">
      <w:pPr>
        <w:tabs>
          <w:tab w:val="left" w:pos="1980"/>
          <w:tab w:val="left" w:pos="2552"/>
        </w:tabs>
        <w:ind w:left="2552" w:hanging="2410"/>
        <w:rPr>
          <w:rStyle w:val="Estilo11pto"/>
        </w:rPr>
      </w:pPr>
      <w:r w:rsidRPr="00743B0F">
        <w:rPr>
          <w:rFonts w:cs="Arial"/>
          <w:color w:val="000000"/>
          <w:sz w:val="22"/>
          <w:szCs w:val="22"/>
        </w:rPr>
        <w:t>KI</w:t>
      </w:r>
      <w:r w:rsidRPr="00743B0F">
        <w:rPr>
          <w:rFonts w:cs="Arial"/>
          <w:color w:val="000000"/>
          <w:sz w:val="22"/>
          <w:szCs w:val="22"/>
        </w:rPr>
        <w:tab/>
        <w:t>=</w:t>
      </w:r>
      <w:r w:rsidRPr="00743B0F">
        <w:rPr>
          <w:rFonts w:cs="Arial"/>
          <w:color w:val="000000"/>
          <w:sz w:val="22"/>
          <w:szCs w:val="22"/>
        </w:rPr>
        <w:tab/>
        <w:t>Coeficiente de incumplimiento</w:t>
      </w:r>
      <w:del w:id="661" w:author="LIQ Elena" w:date="2021-02-19T16:48:00Z">
        <w:r w:rsidRPr="00033F4B" w:rsidDel="006437D4">
          <w:rPr>
            <w:rStyle w:val="Estilo11pto"/>
          </w:rPr>
          <w:delText>. A la entrada en vigor de este procedimiento de operación, el valor será</w:delText>
        </w:r>
      </w:del>
      <w:ins w:id="662" w:author="LIQ" w:date="2021-03-16T13:32:00Z">
        <w:r w:rsidR="007A26B2">
          <w:rPr>
            <w:rStyle w:val="Estilo11pto"/>
          </w:rPr>
          <w:t xml:space="preserve"> = </w:t>
        </w:r>
      </w:ins>
      <w:r w:rsidRPr="00033F4B">
        <w:rPr>
          <w:rStyle w:val="Estilo11pto"/>
        </w:rPr>
        <w:t>1,5.</w:t>
      </w:r>
    </w:p>
    <w:p w14:paraId="4EC7B1DC" w14:textId="77777777" w:rsidR="00404569" w:rsidRPr="00743B0F" w:rsidRDefault="00404569" w:rsidP="00424087">
      <w:pPr>
        <w:tabs>
          <w:tab w:val="left" w:pos="1980"/>
          <w:tab w:val="left" w:pos="2552"/>
        </w:tabs>
        <w:ind w:left="2552" w:hanging="2410"/>
        <w:rPr>
          <w:rFonts w:cs="Arial"/>
          <w:color w:val="000000"/>
          <w:sz w:val="22"/>
          <w:szCs w:val="22"/>
        </w:rPr>
      </w:pPr>
      <w:proofErr w:type="spellStart"/>
      <w:r w:rsidRPr="00743B0F">
        <w:rPr>
          <w:rFonts w:cs="Arial"/>
          <w:color w:val="000000"/>
          <w:sz w:val="22"/>
          <w:szCs w:val="22"/>
        </w:rPr>
        <w:t>KA</w:t>
      </w:r>
      <w:r w:rsidRPr="00A16EF7">
        <w:rPr>
          <w:color w:val="000000"/>
          <w:vertAlign w:val="subscript"/>
        </w:rPr>
        <w:t>z</w:t>
      </w:r>
      <w:proofErr w:type="spellEnd"/>
      <w:r w:rsidRPr="00743B0F">
        <w:rPr>
          <w:rFonts w:cs="Arial"/>
          <w:color w:val="000000"/>
          <w:sz w:val="22"/>
          <w:szCs w:val="22"/>
        </w:rPr>
        <w:tab/>
        <w:t>=</w:t>
      </w:r>
      <w:r w:rsidRPr="00743B0F">
        <w:rPr>
          <w:rFonts w:cs="Arial"/>
          <w:color w:val="000000"/>
          <w:sz w:val="22"/>
          <w:szCs w:val="22"/>
        </w:rPr>
        <w:tab/>
        <w:t xml:space="preserve">Coeficiente de participación de la zona de regulación z en la reserva del sistema. </w:t>
      </w:r>
    </w:p>
    <w:p w14:paraId="5DFF1578" w14:textId="77777777" w:rsidR="00404569" w:rsidRPr="00743B0F" w:rsidRDefault="00404569" w:rsidP="00424087">
      <w:pPr>
        <w:tabs>
          <w:tab w:val="left" w:pos="1980"/>
          <w:tab w:val="left" w:pos="2552"/>
        </w:tabs>
        <w:ind w:left="2552" w:hanging="2410"/>
        <w:rPr>
          <w:rFonts w:cs="Arial"/>
          <w:sz w:val="22"/>
          <w:szCs w:val="22"/>
        </w:rPr>
      </w:pPr>
      <w:r w:rsidRPr="00743B0F">
        <w:rPr>
          <w:rFonts w:cs="Arial"/>
          <w:sz w:val="22"/>
          <w:szCs w:val="22"/>
        </w:rPr>
        <w:t>RNTS</w:t>
      </w:r>
      <w:r w:rsidRPr="00743B0F">
        <w:rPr>
          <w:rFonts w:cs="Arial"/>
          <w:sz w:val="22"/>
          <w:szCs w:val="22"/>
        </w:rPr>
        <w:tab/>
        <w:t>=</w:t>
      </w:r>
      <w:r w:rsidRPr="00743B0F">
        <w:rPr>
          <w:rFonts w:cs="Arial"/>
          <w:sz w:val="22"/>
          <w:szCs w:val="22"/>
        </w:rPr>
        <w:tab/>
        <w:t xml:space="preserve">Reserva nominal total a subir del sistema. </w:t>
      </w:r>
    </w:p>
    <w:p w14:paraId="1DE7808D" w14:textId="77777777" w:rsidR="00404569" w:rsidRPr="00743B0F" w:rsidRDefault="00404569" w:rsidP="00424087">
      <w:pPr>
        <w:tabs>
          <w:tab w:val="left" w:pos="1980"/>
          <w:tab w:val="left" w:pos="2552"/>
        </w:tabs>
        <w:ind w:left="2552" w:hanging="2410"/>
        <w:rPr>
          <w:rFonts w:cs="Arial"/>
          <w:sz w:val="22"/>
          <w:szCs w:val="22"/>
        </w:rPr>
      </w:pPr>
      <w:r w:rsidRPr="00743B0F">
        <w:rPr>
          <w:rFonts w:cs="Arial"/>
          <w:sz w:val="22"/>
          <w:szCs w:val="22"/>
        </w:rPr>
        <w:t>RNTB</w:t>
      </w:r>
      <w:r w:rsidRPr="00743B0F">
        <w:rPr>
          <w:rFonts w:cs="Arial"/>
          <w:sz w:val="22"/>
          <w:szCs w:val="22"/>
        </w:rPr>
        <w:tab/>
        <w:t>=</w:t>
      </w:r>
      <w:r w:rsidRPr="00743B0F">
        <w:rPr>
          <w:rFonts w:cs="Arial"/>
          <w:sz w:val="22"/>
          <w:szCs w:val="22"/>
        </w:rPr>
        <w:tab/>
        <w:t>Reserva nominal total a bajar del sistema.</w:t>
      </w:r>
    </w:p>
    <w:p w14:paraId="553B6089" w14:textId="77777777" w:rsidR="00404569" w:rsidRPr="00033F4B" w:rsidRDefault="00404569" w:rsidP="00424087">
      <w:pPr>
        <w:tabs>
          <w:tab w:val="left" w:pos="1980"/>
          <w:tab w:val="left" w:pos="2552"/>
        </w:tabs>
        <w:ind w:left="2552" w:hanging="2410"/>
        <w:rPr>
          <w:rStyle w:val="Estilo11pto"/>
        </w:rPr>
      </w:pPr>
      <w:proofErr w:type="spellStart"/>
      <w:r w:rsidRPr="00033F4B">
        <w:rPr>
          <w:rStyle w:val="Estilo11pto"/>
        </w:rPr>
        <w:t>TOFF</w:t>
      </w:r>
      <w:r w:rsidRPr="00743B0F">
        <w:rPr>
          <w:rStyle w:val="EstilosubindicePARAPROCEDCar"/>
          <w:rFonts w:cs="Arial"/>
          <w:sz w:val="22"/>
          <w:szCs w:val="22"/>
        </w:rPr>
        <w:t>z</w:t>
      </w:r>
      <w:proofErr w:type="spellEnd"/>
      <w:r w:rsidRPr="00033F4B">
        <w:rPr>
          <w:rStyle w:val="Estilo11pto"/>
        </w:rPr>
        <w:tab/>
        <w:t>=</w:t>
      </w:r>
      <w:r w:rsidRPr="00033F4B">
        <w:rPr>
          <w:rStyle w:val="Estilo11pto"/>
        </w:rPr>
        <w:tab/>
        <w:t xml:space="preserve">Ciclos en “off” de la zona de regulación </w:t>
      </w:r>
      <w:r w:rsidRPr="00743B0F">
        <w:rPr>
          <w:rFonts w:cs="Arial"/>
          <w:i/>
          <w:sz w:val="22"/>
          <w:szCs w:val="22"/>
        </w:rPr>
        <w:t>z</w:t>
      </w:r>
      <w:r w:rsidRPr="00033F4B">
        <w:rPr>
          <w:rStyle w:val="Estilo11pto"/>
        </w:rPr>
        <w:t>, con excepción de aquellos que lo estén por indicación del operador del sistema.</w:t>
      </w:r>
    </w:p>
    <w:p w14:paraId="61F35444" w14:textId="3E676B91" w:rsidR="00404569" w:rsidRDefault="00404569" w:rsidP="00424087">
      <w:pPr>
        <w:tabs>
          <w:tab w:val="left" w:pos="1980"/>
          <w:tab w:val="left" w:pos="2552"/>
        </w:tabs>
        <w:ind w:left="2552" w:hanging="2410"/>
        <w:rPr>
          <w:rFonts w:cs="Arial"/>
          <w:sz w:val="22"/>
          <w:szCs w:val="22"/>
        </w:rPr>
      </w:pPr>
      <w:r w:rsidRPr="00743B0F">
        <w:rPr>
          <w:rFonts w:cs="Arial"/>
          <w:sz w:val="22"/>
          <w:szCs w:val="22"/>
        </w:rPr>
        <w:t>TRCP</w:t>
      </w:r>
      <w:r w:rsidRPr="00743B0F">
        <w:rPr>
          <w:rFonts w:cs="Arial"/>
          <w:sz w:val="22"/>
          <w:szCs w:val="22"/>
        </w:rPr>
        <w:tab/>
        <w:t>=</w:t>
      </w:r>
      <w:r w:rsidRPr="00743B0F">
        <w:rPr>
          <w:rFonts w:cs="Arial"/>
          <w:sz w:val="22"/>
          <w:szCs w:val="22"/>
        </w:rPr>
        <w:tab/>
        <w:t xml:space="preserve">Número de ciclos activos de la regulación secundaria en </w:t>
      </w:r>
      <w:del w:id="663" w:author="LIQ" w:date="2021-02-12T20:34:00Z">
        <w:r w:rsidRPr="00743B0F" w:rsidDel="007A6AA9">
          <w:rPr>
            <w:rFonts w:cs="Arial"/>
            <w:sz w:val="22"/>
            <w:szCs w:val="22"/>
          </w:rPr>
          <w:delText>la hora</w:delText>
        </w:r>
      </w:del>
      <w:ins w:id="664" w:author="LIQ" w:date="2021-02-12T20:34:00Z">
        <w:r w:rsidR="007A6AA9">
          <w:rPr>
            <w:rFonts w:cs="Arial"/>
            <w:sz w:val="22"/>
            <w:szCs w:val="22"/>
          </w:rPr>
          <w:t>el periodo de programación</w:t>
        </w:r>
      </w:ins>
      <w:r w:rsidRPr="00743B0F">
        <w:rPr>
          <w:rFonts w:cs="Arial"/>
          <w:sz w:val="22"/>
          <w:szCs w:val="22"/>
        </w:rPr>
        <w:t>.</w:t>
      </w:r>
    </w:p>
    <w:p w14:paraId="3DB5A33A" w14:textId="77777777" w:rsidR="00A16EF7" w:rsidRPr="00743B0F" w:rsidRDefault="00A16EF7" w:rsidP="00931813">
      <w:pPr>
        <w:tabs>
          <w:tab w:val="left" w:pos="1980"/>
          <w:tab w:val="left" w:pos="2700"/>
        </w:tabs>
        <w:ind w:left="284"/>
        <w:rPr>
          <w:rFonts w:cs="Arial"/>
          <w:sz w:val="22"/>
          <w:szCs w:val="22"/>
        </w:rPr>
      </w:pPr>
    </w:p>
    <w:p w14:paraId="56291B44" w14:textId="396B4066" w:rsidR="00A16EF7" w:rsidRPr="00A16EF7" w:rsidRDefault="00404569" w:rsidP="005C1708">
      <w:pPr>
        <w:pStyle w:val="BEGO"/>
        <w:numPr>
          <w:ilvl w:val="2"/>
          <w:numId w:val="21"/>
        </w:numPr>
        <w:tabs>
          <w:tab w:val="left" w:pos="851"/>
        </w:tabs>
        <w:spacing w:before="0" w:after="120"/>
        <w:ind w:hanging="1082"/>
      </w:pPr>
      <w:r w:rsidRPr="00F611D5">
        <w:t>Bonificación a la zona de regulación por reserva residual superior a la asignada.</w:t>
      </w:r>
    </w:p>
    <w:p w14:paraId="17243B23" w14:textId="77777777" w:rsidR="00404569" w:rsidRPr="00D43CDE" w:rsidRDefault="00404569" w:rsidP="00D43CDE">
      <w:pPr>
        <w:spacing w:before="240"/>
        <w:ind w:left="142"/>
        <w:rPr>
          <w:rStyle w:val="Estilo11pto"/>
        </w:rPr>
      </w:pPr>
      <w:r w:rsidRPr="00D43CDE">
        <w:rPr>
          <w:rStyle w:val="Estilo11pto"/>
        </w:rPr>
        <w:t>La bonificación por reserva residual superior a la asignada dará lugar a un derecho de cobro que se calcula según la fórmula siguiente:</w:t>
      </w:r>
    </w:p>
    <w:p w14:paraId="63FD6622" w14:textId="77777777" w:rsidR="00404569" w:rsidRPr="00033F4B" w:rsidRDefault="00404569" w:rsidP="00D43CDE">
      <w:pPr>
        <w:ind w:left="142"/>
        <w:rPr>
          <w:rStyle w:val="Estilo11pto"/>
        </w:rPr>
      </w:pPr>
      <w:proofErr w:type="spellStart"/>
      <w:r w:rsidRPr="00033F4B">
        <w:rPr>
          <w:rStyle w:val="Estilo11pto"/>
        </w:rPr>
        <w:t>DCRRS</w:t>
      </w:r>
      <w:r w:rsidRPr="00A16EF7">
        <w:rPr>
          <w:rStyle w:val="EstilosubindicePARAPROCEDCar"/>
          <w:rFonts w:cs="Arial"/>
          <w:sz w:val="22"/>
          <w:szCs w:val="22"/>
        </w:rPr>
        <w:t>z</w:t>
      </w:r>
      <w:proofErr w:type="spellEnd"/>
      <w:r w:rsidRPr="00A16EF7">
        <w:rPr>
          <w:rStyle w:val="EstilosubindicePARAPROCEDCar"/>
          <w:rFonts w:cs="Arial"/>
          <w:sz w:val="22"/>
          <w:szCs w:val="22"/>
        </w:rPr>
        <w:t xml:space="preserve"> </w:t>
      </w:r>
      <w:r w:rsidRPr="00A16EF7">
        <w:rPr>
          <w:rFonts w:cs="Arial"/>
          <w:color w:val="000000"/>
          <w:sz w:val="22"/>
          <w:szCs w:val="22"/>
          <w:lang w:val="pt-PT"/>
        </w:rPr>
        <w:t xml:space="preserve">= </w:t>
      </w:r>
      <w:r w:rsidRPr="00A16EF7">
        <w:rPr>
          <w:rFonts w:cs="Arial"/>
          <w:color w:val="000000"/>
          <w:sz w:val="22"/>
          <w:szCs w:val="22"/>
          <w:lang w:val="pt-BR"/>
        </w:rPr>
        <w:t>RRS</w:t>
      </w:r>
      <w:r w:rsidRPr="00A16EF7">
        <w:rPr>
          <w:rStyle w:val="EstilosubindicePARAPROCEDCar"/>
          <w:rFonts w:cs="Arial"/>
          <w:sz w:val="22"/>
          <w:szCs w:val="22"/>
        </w:rPr>
        <w:t xml:space="preserve">z </w:t>
      </w:r>
      <w:r w:rsidRPr="00A16EF7">
        <w:rPr>
          <w:rStyle w:val="EstilosubindicePARAPROCEDCar"/>
          <w:rFonts w:cs="Arial"/>
          <w:sz w:val="22"/>
          <w:szCs w:val="22"/>
          <w:vertAlign w:val="baseline"/>
        </w:rPr>
        <w:t xml:space="preserve">× </w:t>
      </w:r>
      <w:r w:rsidRPr="00033F4B">
        <w:rPr>
          <w:rStyle w:val="Estilo11pto"/>
        </w:rPr>
        <w:t>PMBAN × KB</w:t>
      </w:r>
    </w:p>
    <w:p w14:paraId="0B441DF1" w14:textId="77777777" w:rsidR="00404569" w:rsidRPr="00A16EF7" w:rsidRDefault="00404569" w:rsidP="00D43CDE">
      <w:pPr>
        <w:numPr>
          <w:ilvl w:val="12"/>
          <w:numId w:val="0"/>
        </w:numPr>
        <w:spacing w:line="240" w:lineRule="atLeast"/>
        <w:ind w:left="142"/>
        <w:rPr>
          <w:rFonts w:cs="Arial"/>
          <w:color w:val="000000"/>
          <w:sz w:val="22"/>
          <w:szCs w:val="22"/>
          <w:lang w:val="pt-PT"/>
        </w:rPr>
      </w:pPr>
      <w:r w:rsidRPr="00A16EF7">
        <w:rPr>
          <w:rFonts w:cs="Arial"/>
          <w:color w:val="000000"/>
          <w:sz w:val="22"/>
          <w:szCs w:val="22"/>
          <w:lang w:val="pt-PT"/>
        </w:rPr>
        <w:t>siendo:</w:t>
      </w:r>
    </w:p>
    <w:p w14:paraId="4F3D5621" w14:textId="3B94769D" w:rsidR="00404569" w:rsidRPr="00A16EF7" w:rsidRDefault="00404569" w:rsidP="00D43CDE">
      <w:pPr>
        <w:numPr>
          <w:ilvl w:val="12"/>
          <w:numId w:val="0"/>
        </w:numPr>
        <w:spacing w:line="240" w:lineRule="atLeast"/>
        <w:ind w:left="142"/>
        <w:rPr>
          <w:rFonts w:cs="Arial"/>
          <w:color w:val="000000"/>
          <w:sz w:val="22"/>
          <w:szCs w:val="22"/>
          <w:lang w:val="pt-BR"/>
        </w:rPr>
      </w:pPr>
      <w:r w:rsidRPr="00A16EF7">
        <w:rPr>
          <w:rFonts w:cs="Arial"/>
          <w:color w:val="000000"/>
          <w:sz w:val="22"/>
          <w:szCs w:val="22"/>
          <w:lang w:val="pt-BR"/>
        </w:rPr>
        <w:t>RRS</w:t>
      </w:r>
      <w:r w:rsidRPr="00D465B1">
        <w:rPr>
          <w:rStyle w:val="EstilosubindicePARAPROCEDCar"/>
          <w:rFonts w:cs="Arial"/>
          <w:sz w:val="22"/>
          <w:szCs w:val="22"/>
          <w:lang w:val="pt-PT"/>
        </w:rPr>
        <w:t>z</w:t>
      </w:r>
      <w:r w:rsidRPr="00D465B1">
        <w:rPr>
          <w:rStyle w:val="EstilosubindicePARAPROCEDCar"/>
          <w:rFonts w:cs="Arial"/>
          <w:sz w:val="22"/>
          <w:szCs w:val="22"/>
          <w:vertAlign w:val="baseline"/>
          <w:lang w:val="pt-PT"/>
        </w:rPr>
        <w:t xml:space="preserve"> </w:t>
      </w:r>
      <w:r w:rsidRPr="00A16EF7">
        <w:rPr>
          <w:rFonts w:cs="Arial"/>
          <w:color w:val="000000"/>
          <w:sz w:val="22"/>
          <w:szCs w:val="22"/>
          <w:lang w:val="pt-BR"/>
        </w:rPr>
        <w:t>= (RRSP</w:t>
      </w:r>
      <w:r w:rsidRPr="00D465B1">
        <w:rPr>
          <w:rStyle w:val="EstilosubindicePARAPROCEDCar"/>
          <w:rFonts w:cs="Arial"/>
          <w:sz w:val="22"/>
          <w:szCs w:val="22"/>
          <w:lang w:val="pt-PT"/>
        </w:rPr>
        <w:t>z</w:t>
      </w:r>
      <w:r w:rsidRPr="00D465B1">
        <w:rPr>
          <w:rStyle w:val="EstilosubindicePARAPROCEDCar"/>
          <w:rFonts w:cs="Arial"/>
          <w:sz w:val="22"/>
          <w:szCs w:val="22"/>
          <w:vertAlign w:val="baseline"/>
          <w:lang w:val="pt-PT"/>
        </w:rPr>
        <w:t xml:space="preserve"> </w:t>
      </w:r>
      <w:r w:rsidRPr="00A16EF7">
        <w:rPr>
          <w:rFonts w:cs="Arial"/>
          <w:color w:val="000000"/>
          <w:sz w:val="22"/>
          <w:szCs w:val="22"/>
          <w:lang w:val="pt-BR"/>
        </w:rPr>
        <w:t>+ RRBP</w:t>
      </w:r>
      <w:r w:rsidRPr="00D465B1">
        <w:rPr>
          <w:rStyle w:val="EstilosubindicePARAPROCEDCar"/>
          <w:rFonts w:cs="Arial"/>
          <w:sz w:val="22"/>
          <w:szCs w:val="22"/>
          <w:lang w:val="pt-PT"/>
        </w:rPr>
        <w:t>z</w:t>
      </w:r>
      <w:r w:rsidRPr="00A16EF7">
        <w:rPr>
          <w:rFonts w:cs="Arial"/>
          <w:color w:val="000000"/>
          <w:sz w:val="22"/>
          <w:szCs w:val="22"/>
          <w:lang w:val="pt-BR"/>
        </w:rPr>
        <w:t xml:space="preserve">) </w:t>
      </w:r>
      <w:r w:rsidRPr="00D465B1">
        <w:rPr>
          <w:rStyle w:val="EstilosubindicePARAPROCEDCar"/>
          <w:rFonts w:cs="Arial"/>
          <w:sz w:val="22"/>
          <w:szCs w:val="22"/>
          <w:vertAlign w:val="baseline"/>
          <w:lang w:val="pt-PT"/>
        </w:rPr>
        <w:t>/ TRCP</w:t>
      </w:r>
    </w:p>
    <w:p w14:paraId="7F1E16F0" w14:textId="77777777" w:rsidR="00404569" w:rsidRPr="00D465B1" w:rsidRDefault="00404569" w:rsidP="00424087">
      <w:pPr>
        <w:spacing w:before="240"/>
        <w:ind w:left="284" w:hanging="142"/>
        <w:rPr>
          <w:rFonts w:cs="Arial"/>
          <w:sz w:val="22"/>
          <w:szCs w:val="22"/>
          <w:lang w:val="pt-PT"/>
        </w:rPr>
      </w:pPr>
      <w:r w:rsidRPr="00D465B1">
        <w:rPr>
          <w:rFonts w:cs="Arial"/>
          <w:sz w:val="22"/>
          <w:szCs w:val="22"/>
          <w:lang w:val="pt-PT"/>
        </w:rPr>
        <w:t>donde:</w:t>
      </w:r>
    </w:p>
    <w:p w14:paraId="4062E50E" w14:textId="77777777" w:rsidR="00404569" w:rsidRPr="00A16EF7" w:rsidRDefault="00404569" w:rsidP="00424087">
      <w:pPr>
        <w:tabs>
          <w:tab w:val="left" w:pos="1980"/>
          <w:tab w:val="left" w:pos="2700"/>
        </w:tabs>
        <w:ind w:left="2552" w:hanging="2410"/>
        <w:rPr>
          <w:rFonts w:cs="Arial"/>
          <w:sz w:val="22"/>
          <w:szCs w:val="22"/>
        </w:rPr>
      </w:pPr>
      <w:r w:rsidRPr="00A16EF7">
        <w:rPr>
          <w:rFonts w:cs="Arial"/>
          <w:sz w:val="22"/>
          <w:szCs w:val="22"/>
        </w:rPr>
        <w:t>PMBAN</w:t>
      </w:r>
      <w:r w:rsidRPr="00A16EF7">
        <w:rPr>
          <w:rFonts w:cs="Arial"/>
          <w:sz w:val="22"/>
          <w:szCs w:val="22"/>
        </w:rPr>
        <w:tab/>
        <w:t>=</w:t>
      </w:r>
      <w:r w:rsidRPr="00A16EF7">
        <w:rPr>
          <w:rFonts w:cs="Arial"/>
          <w:sz w:val="22"/>
          <w:szCs w:val="22"/>
        </w:rPr>
        <w:tab/>
        <w:t>Precio marginal de la banda de regulación secundaria.</w:t>
      </w:r>
    </w:p>
    <w:p w14:paraId="2CFA2B45" w14:textId="74E094E8" w:rsidR="00404569" w:rsidRPr="00033F4B" w:rsidRDefault="00404569" w:rsidP="00424087">
      <w:pPr>
        <w:tabs>
          <w:tab w:val="left" w:pos="1980"/>
          <w:tab w:val="left" w:pos="2700"/>
        </w:tabs>
        <w:ind w:left="2552" w:hanging="2410"/>
        <w:rPr>
          <w:rStyle w:val="Estilo11pto"/>
        </w:rPr>
      </w:pPr>
      <w:r w:rsidRPr="00033F4B">
        <w:rPr>
          <w:rStyle w:val="Estilo11pto"/>
        </w:rPr>
        <w:t>KB</w:t>
      </w:r>
      <w:r w:rsidRPr="00033F4B">
        <w:rPr>
          <w:rStyle w:val="Estilo11pto"/>
        </w:rPr>
        <w:tab/>
        <w:t>=</w:t>
      </w:r>
      <w:r w:rsidRPr="00033F4B">
        <w:rPr>
          <w:rStyle w:val="Estilo11pto"/>
        </w:rPr>
        <w:tab/>
      </w:r>
      <w:r w:rsidRPr="00A16EF7">
        <w:rPr>
          <w:rFonts w:cs="Arial"/>
          <w:color w:val="000000"/>
          <w:sz w:val="22"/>
          <w:szCs w:val="22"/>
        </w:rPr>
        <w:t xml:space="preserve">Coeficiente de </w:t>
      </w:r>
      <w:r w:rsidRPr="00033F4B">
        <w:rPr>
          <w:rStyle w:val="Estilo11pto"/>
        </w:rPr>
        <w:t xml:space="preserve">bonificación </w:t>
      </w:r>
      <w:del w:id="665" w:author="LIQ Elena" w:date="2021-02-19T16:48:00Z">
        <w:r w:rsidRPr="00A16EF7" w:rsidDel="008D5CC3">
          <w:rPr>
            <w:rFonts w:cs="Arial"/>
            <w:color w:val="000000"/>
            <w:sz w:val="22"/>
            <w:szCs w:val="22"/>
          </w:rPr>
          <w:delText xml:space="preserve">que será </w:delText>
        </w:r>
      </w:del>
      <w:del w:id="666" w:author="LIQ" w:date="2021-03-16T13:32:00Z">
        <w:r w:rsidRPr="00A16EF7" w:rsidDel="00885E4A">
          <w:rPr>
            <w:rFonts w:cs="Arial"/>
            <w:color w:val="000000"/>
            <w:sz w:val="22"/>
            <w:szCs w:val="22"/>
          </w:rPr>
          <w:delText xml:space="preserve">igual </w:delText>
        </w:r>
      </w:del>
      <w:del w:id="667" w:author="LIQ Elena" w:date="2021-02-19T16:47:00Z">
        <w:r w:rsidRPr="00A16EF7" w:rsidDel="006437D4">
          <w:rPr>
            <w:rFonts w:cs="Arial"/>
            <w:color w:val="000000"/>
            <w:sz w:val="22"/>
            <w:szCs w:val="22"/>
          </w:rPr>
          <w:delText xml:space="preserve">que el coeficiente KI del apartado </w:delText>
        </w:r>
      </w:del>
      <w:del w:id="668" w:author="LIQ Elena" w:date="2021-02-19T16:43:00Z">
        <w:r w:rsidR="00A976E2" w:rsidDel="00047A7B">
          <w:rPr>
            <w:rFonts w:cs="Arial"/>
            <w:color w:val="000000"/>
            <w:sz w:val="22"/>
            <w:szCs w:val="22"/>
          </w:rPr>
          <w:delText>1</w:delText>
        </w:r>
        <w:r w:rsidRPr="0C9AD51D" w:rsidDel="00047A7B">
          <w:rPr>
            <w:rFonts w:cs="Arial"/>
            <w:color w:val="000000" w:themeColor="text1"/>
            <w:sz w:val="22"/>
            <w:szCs w:val="22"/>
          </w:rPr>
          <w:delText>5</w:delText>
        </w:r>
        <w:r w:rsidRPr="00A16EF7" w:rsidDel="00047A7B">
          <w:rPr>
            <w:rFonts w:cs="Arial"/>
            <w:color w:val="000000"/>
            <w:sz w:val="22"/>
            <w:szCs w:val="22"/>
          </w:rPr>
          <w:delText>.2.1.</w:delText>
        </w:r>
      </w:del>
      <w:ins w:id="669" w:author="LIQ" w:date="2021-03-16T13:32:00Z">
        <w:r w:rsidR="00885E4A">
          <w:rPr>
            <w:rFonts w:cs="Arial"/>
            <w:color w:val="000000"/>
            <w:sz w:val="22"/>
            <w:szCs w:val="22"/>
          </w:rPr>
          <w:t>=</w:t>
        </w:r>
      </w:ins>
      <w:ins w:id="670" w:author="LIQ Elena" w:date="2021-02-19T16:47:00Z">
        <w:r w:rsidR="006437D4">
          <w:rPr>
            <w:rFonts w:cs="Arial"/>
            <w:color w:val="000000"/>
            <w:sz w:val="22"/>
            <w:szCs w:val="22"/>
          </w:rPr>
          <w:t xml:space="preserve"> 1,5.</w:t>
        </w:r>
      </w:ins>
    </w:p>
    <w:p w14:paraId="145AC019" w14:textId="77777777" w:rsidR="00404569" w:rsidRPr="00033F4B" w:rsidRDefault="00404569" w:rsidP="00424087">
      <w:pPr>
        <w:tabs>
          <w:tab w:val="left" w:pos="1980"/>
          <w:tab w:val="left" w:pos="2700"/>
        </w:tabs>
        <w:ind w:left="2552" w:hanging="2410"/>
        <w:rPr>
          <w:rStyle w:val="Estilo11pto"/>
        </w:rPr>
      </w:pPr>
      <w:proofErr w:type="spellStart"/>
      <w:r w:rsidRPr="00033F4B">
        <w:rPr>
          <w:rStyle w:val="Estilo11pto"/>
        </w:rPr>
        <w:t>RRSP</w:t>
      </w:r>
      <w:r w:rsidRPr="00A16EF7">
        <w:rPr>
          <w:rStyle w:val="EstilosubindicePARAPROCEDCar"/>
          <w:rFonts w:cs="Arial"/>
          <w:sz w:val="22"/>
          <w:szCs w:val="22"/>
        </w:rPr>
        <w:t>z</w:t>
      </w:r>
      <w:proofErr w:type="spellEnd"/>
      <w:r w:rsidRPr="00033F4B">
        <w:rPr>
          <w:rStyle w:val="Estilo11pto"/>
        </w:rPr>
        <w:tab/>
        <w:t>=</w:t>
      </w:r>
      <w:r w:rsidRPr="00033F4B">
        <w:rPr>
          <w:rStyle w:val="Estilo11pto"/>
        </w:rPr>
        <w:tab/>
      </w:r>
      <w:r w:rsidRPr="00A16EF7">
        <w:rPr>
          <w:rFonts w:cs="Arial"/>
          <w:color w:val="000000"/>
          <w:sz w:val="22"/>
          <w:szCs w:val="22"/>
        </w:rPr>
        <w:t xml:space="preserve">Valor </w:t>
      </w:r>
      <w:r w:rsidRPr="00033F4B">
        <w:rPr>
          <w:rStyle w:val="Estilo11pto"/>
        </w:rPr>
        <w:t xml:space="preserve">acumulado de la diferencia positiva entre la reserva residual a subir puesta por la zona de regulación </w:t>
      </w:r>
      <w:r w:rsidRPr="00A16EF7">
        <w:rPr>
          <w:rFonts w:cs="Arial"/>
          <w:i/>
          <w:sz w:val="22"/>
          <w:szCs w:val="22"/>
        </w:rPr>
        <w:t>z</w:t>
      </w:r>
      <w:r w:rsidRPr="00033F4B">
        <w:rPr>
          <w:rStyle w:val="Estilo11pto"/>
        </w:rPr>
        <w:t xml:space="preserve"> y su banda de potencia nominal a subir asignada obtenido para los ciclos en que la zona de regulación está en activo, inactivo o emergencia.</w:t>
      </w:r>
    </w:p>
    <w:p w14:paraId="7888443D" w14:textId="0297FF3B" w:rsidR="00404569" w:rsidRDefault="00404569" w:rsidP="00424087">
      <w:pPr>
        <w:tabs>
          <w:tab w:val="left" w:pos="1980"/>
          <w:tab w:val="left" w:pos="2835"/>
        </w:tabs>
        <w:ind w:left="2552" w:hanging="2410"/>
        <w:rPr>
          <w:rStyle w:val="Estilo11pto"/>
        </w:rPr>
      </w:pPr>
      <w:proofErr w:type="spellStart"/>
      <w:r w:rsidRPr="00033F4B">
        <w:rPr>
          <w:rStyle w:val="Estilo11pto"/>
        </w:rPr>
        <w:t>RRBP</w:t>
      </w:r>
      <w:r w:rsidRPr="00A16EF7">
        <w:rPr>
          <w:rStyle w:val="EstilosubindicePARAPROCEDCar"/>
          <w:rFonts w:cs="Arial"/>
          <w:sz w:val="22"/>
          <w:szCs w:val="22"/>
        </w:rPr>
        <w:t>z</w:t>
      </w:r>
      <w:proofErr w:type="spellEnd"/>
      <w:r w:rsidRPr="00033F4B">
        <w:rPr>
          <w:rStyle w:val="Estilo11pto"/>
        </w:rPr>
        <w:tab/>
        <w:t>=</w:t>
      </w:r>
      <w:r w:rsidRPr="00033F4B">
        <w:rPr>
          <w:rStyle w:val="Estilo11pto"/>
        </w:rPr>
        <w:tab/>
      </w:r>
      <w:r w:rsidRPr="00A16EF7">
        <w:rPr>
          <w:rFonts w:cs="Arial"/>
          <w:color w:val="000000"/>
          <w:sz w:val="22"/>
          <w:szCs w:val="22"/>
        </w:rPr>
        <w:t xml:space="preserve">Valor </w:t>
      </w:r>
      <w:r w:rsidRPr="00033F4B">
        <w:rPr>
          <w:rStyle w:val="Estilo11pto"/>
        </w:rPr>
        <w:t xml:space="preserve">acumulado de la diferencia positiva entre la reserva residual a bajar puesta por la zona de regulación </w:t>
      </w:r>
      <w:r w:rsidRPr="00A16EF7">
        <w:rPr>
          <w:rFonts w:cs="Arial"/>
          <w:i/>
          <w:sz w:val="22"/>
          <w:szCs w:val="22"/>
        </w:rPr>
        <w:t>z</w:t>
      </w:r>
      <w:r w:rsidRPr="00033F4B">
        <w:rPr>
          <w:rStyle w:val="Estilo11pto"/>
        </w:rPr>
        <w:t xml:space="preserve"> y su banda de potencia nominal a bajar asignada obtenido para los ciclos en que la zona de regulación está en activo, inactivo o emergencia.</w:t>
      </w:r>
    </w:p>
    <w:p w14:paraId="1C272226" w14:textId="77777777" w:rsidR="000607E3" w:rsidRPr="00033F4B" w:rsidRDefault="000607E3" w:rsidP="00F611D5">
      <w:pPr>
        <w:tabs>
          <w:tab w:val="left" w:pos="1980"/>
          <w:tab w:val="left" w:pos="2700"/>
        </w:tabs>
        <w:ind w:left="284"/>
        <w:rPr>
          <w:rStyle w:val="Estilo11pto"/>
        </w:rPr>
      </w:pPr>
    </w:p>
    <w:p w14:paraId="1EAECB1A" w14:textId="71D507BF" w:rsidR="00404569" w:rsidRDefault="00404569" w:rsidP="00D43CDE">
      <w:pPr>
        <w:pStyle w:val="BEGO"/>
        <w:numPr>
          <w:ilvl w:val="2"/>
          <w:numId w:val="21"/>
        </w:numPr>
        <w:tabs>
          <w:tab w:val="left" w:pos="851"/>
        </w:tabs>
        <w:spacing w:before="0" w:after="120"/>
        <w:ind w:hanging="1082"/>
      </w:pPr>
      <w:r w:rsidRPr="00F611D5">
        <w:t>Penalización a la zona de regulación por reserva residual inferior a la asignada.</w:t>
      </w:r>
    </w:p>
    <w:p w14:paraId="32B27080" w14:textId="77777777" w:rsidR="00404569" w:rsidRPr="00D43CDE" w:rsidRDefault="00404569" w:rsidP="00D43CDE">
      <w:pPr>
        <w:spacing w:before="240"/>
        <w:ind w:left="142"/>
        <w:rPr>
          <w:rStyle w:val="Estilo11pto"/>
        </w:rPr>
      </w:pPr>
      <w:r w:rsidRPr="00033F4B">
        <w:rPr>
          <w:rStyle w:val="Estilo11pto"/>
        </w:rPr>
        <w:t xml:space="preserve">El coste de la penalización por reserva residual inferior, que tiene valor negativo por serlo </w:t>
      </w:r>
      <w:proofErr w:type="spellStart"/>
      <w:r w:rsidRPr="00033F4B">
        <w:rPr>
          <w:rStyle w:val="Estilo11pto"/>
        </w:rPr>
        <w:t>RRSN</w:t>
      </w:r>
      <w:r w:rsidRPr="00D43CDE">
        <w:rPr>
          <w:rStyle w:val="Estilo11pto"/>
        </w:rPr>
        <w:t>z</w:t>
      </w:r>
      <w:proofErr w:type="spellEnd"/>
      <w:r w:rsidRPr="00033F4B">
        <w:rPr>
          <w:rStyle w:val="Estilo11pto"/>
        </w:rPr>
        <w:t xml:space="preserve"> y </w:t>
      </w:r>
      <w:proofErr w:type="spellStart"/>
      <w:r w:rsidRPr="00033F4B">
        <w:rPr>
          <w:rStyle w:val="Estilo11pto"/>
        </w:rPr>
        <w:t>RRBN</w:t>
      </w:r>
      <w:r w:rsidRPr="00D43CDE">
        <w:rPr>
          <w:rStyle w:val="Estilo11pto"/>
        </w:rPr>
        <w:t>z</w:t>
      </w:r>
      <w:proofErr w:type="spellEnd"/>
      <w:r w:rsidRPr="00D43CDE">
        <w:rPr>
          <w:rStyle w:val="Estilo11pto"/>
        </w:rPr>
        <w:t xml:space="preserve">, </w:t>
      </w:r>
      <w:r w:rsidRPr="00033F4B">
        <w:rPr>
          <w:rStyle w:val="Estilo11pto"/>
        </w:rPr>
        <w:t>dará lugar a una obligación de pago que se calcula según la fórmula siguiente:</w:t>
      </w:r>
    </w:p>
    <w:p w14:paraId="02929FFE" w14:textId="77777777" w:rsidR="00404569" w:rsidRPr="00033F4B" w:rsidRDefault="00404569" w:rsidP="00D43CDE">
      <w:pPr>
        <w:ind w:left="142"/>
        <w:rPr>
          <w:rStyle w:val="Estilo11pto"/>
        </w:rPr>
      </w:pPr>
      <w:proofErr w:type="spellStart"/>
      <w:r w:rsidRPr="00033F4B">
        <w:rPr>
          <w:rStyle w:val="Estilo11pto"/>
        </w:rPr>
        <w:t>OPRRI</w:t>
      </w:r>
      <w:r w:rsidRPr="00754CBE">
        <w:rPr>
          <w:rStyle w:val="EstilosubindicePARAPROCEDCar"/>
          <w:rFonts w:cs="Arial"/>
          <w:sz w:val="22"/>
          <w:szCs w:val="22"/>
        </w:rPr>
        <w:t>z</w:t>
      </w:r>
      <w:proofErr w:type="spellEnd"/>
      <w:r w:rsidRPr="00754CBE">
        <w:rPr>
          <w:rStyle w:val="EstilosubindicePARAPROCEDCar"/>
          <w:rFonts w:cs="Arial"/>
          <w:sz w:val="22"/>
          <w:szCs w:val="22"/>
        </w:rPr>
        <w:t xml:space="preserve"> </w:t>
      </w:r>
      <w:r w:rsidRPr="00754CBE">
        <w:rPr>
          <w:rFonts w:cs="Arial"/>
          <w:color w:val="000000"/>
          <w:sz w:val="22"/>
          <w:szCs w:val="22"/>
          <w:lang w:val="pt-PT"/>
        </w:rPr>
        <w:t xml:space="preserve">= </w:t>
      </w:r>
      <w:r w:rsidRPr="00754CBE">
        <w:rPr>
          <w:rFonts w:cs="Arial"/>
          <w:color w:val="000000"/>
          <w:sz w:val="22"/>
          <w:szCs w:val="22"/>
          <w:lang w:val="pt-BR"/>
        </w:rPr>
        <w:t>RRI</w:t>
      </w:r>
      <w:r w:rsidRPr="00754CBE">
        <w:rPr>
          <w:rStyle w:val="EstilosubindicePARAPROCEDCar"/>
          <w:rFonts w:cs="Arial"/>
          <w:sz w:val="22"/>
          <w:szCs w:val="22"/>
        </w:rPr>
        <w:t xml:space="preserve">z </w:t>
      </w:r>
      <w:r w:rsidRPr="00754CBE">
        <w:rPr>
          <w:rStyle w:val="EstilosubindicePARAPROCEDCar"/>
          <w:rFonts w:cs="Arial"/>
          <w:sz w:val="22"/>
          <w:szCs w:val="22"/>
          <w:vertAlign w:val="baseline"/>
        </w:rPr>
        <w:t xml:space="preserve">× </w:t>
      </w:r>
      <w:r w:rsidRPr="00033F4B">
        <w:rPr>
          <w:rStyle w:val="Estilo11pto"/>
        </w:rPr>
        <w:t>PMBAN × KI</w:t>
      </w:r>
    </w:p>
    <w:p w14:paraId="4E107D4F" w14:textId="77777777" w:rsidR="00404569" w:rsidRPr="00754CBE" w:rsidRDefault="00404569" w:rsidP="00D43CDE">
      <w:pPr>
        <w:numPr>
          <w:ilvl w:val="12"/>
          <w:numId w:val="0"/>
        </w:numPr>
        <w:spacing w:line="240" w:lineRule="atLeast"/>
        <w:ind w:left="142"/>
        <w:rPr>
          <w:rFonts w:cs="Arial"/>
          <w:color w:val="000000"/>
          <w:sz w:val="22"/>
          <w:szCs w:val="22"/>
          <w:lang w:val="pt-PT"/>
        </w:rPr>
      </w:pPr>
      <w:r w:rsidRPr="00754CBE">
        <w:rPr>
          <w:rFonts w:cs="Arial"/>
          <w:color w:val="000000"/>
          <w:sz w:val="22"/>
          <w:szCs w:val="22"/>
          <w:lang w:val="pt-PT"/>
        </w:rPr>
        <w:t>siendo:</w:t>
      </w:r>
    </w:p>
    <w:p w14:paraId="69A415B8" w14:textId="49973BA7" w:rsidR="00404569" w:rsidRPr="00754CBE" w:rsidRDefault="00404569" w:rsidP="00D43CDE">
      <w:pPr>
        <w:numPr>
          <w:ilvl w:val="12"/>
          <w:numId w:val="0"/>
        </w:numPr>
        <w:spacing w:line="240" w:lineRule="atLeast"/>
        <w:ind w:left="142"/>
        <w:rPr>
          <w:rFonts w:cs="Arial"/>
          <w:color w:val="000000"/>
          <w:sz w:val="22"/>
          <w:szCs w:val="22"/>
          <w:lang w:val="pt-BR"/>
        </w:rPr>
      </w:pPr>
      <w:r w:rsidRPr="00754CBE">
        <w:rPr>
          <w:rFonts w:cs="Arial"/>
          <w:color w:val="000000"/>
          <w:sz w:val="22"/>
          <w:szCs w:val="22"/>
          <w:lang w:val="pt-BR"/>
        </w:rPr>
        <w:t>RRI</w:t>
      </w:r>
      <w:r w:rsidRPr="00754CBE">
        <w:rPr>
          <w:rStyle w:val="EstilosubindicePARAPROCEDCar"/>
          <w:rFonts w:cs="Arial"/>
          <w:sz w:val="22"/>
          <w:szCs w:val="22"/>
        </w:rPr>
        <w:t>z</w:t>
      </w:r>
      <w:r w:rsidRPr="00754CBE">
        <w:rPr>
          <w:rStyle w:val="EstilosubindicePARAPROCEDCar"/>
          <w:rFonts w:cs="Arial"/>
          <w:sz w:val="22"/>
          <w:szCs w:val="22"/>
          <w:vertAlign w:val="baseline"/>
        </w:rPr>
        <w:t xml:space="preserve"> </w:t>
      </w:r>
      <w:r w:rsidRPr="00754CBE">
        <w:rPr>
          <w:rFonts w:cs="Arial"/>
          <w:color w:val="000000"/>
          <w:sz w:val="22"/>
          <w:szCs w:val="22"/>
          <w:lang w:val="pt-BR"/>
        </w:rPr>
        <w:t>= (RRSN</w:t>
      </w:r>
      <w:r w:rsidRPr="00754CBE">
        <w:rPr>
          <w:rStyle w:val="EstilosubindicePARAPROCEDCar"/>
          <w:rFonts w:cs="Arial"/>
          <w:sz w:val="22"/>
          <w:szCs w:val="22"/>
        </w:rPr>
        <w:t>z</w:t>
      </w:r>
      <w:r w:rsidRPr="00754CBE">
        <w:rPr>
          <w:rStyle w:val="EstilosubindicePARAPROCEDCar"/>
          <w:rFonts w:cs="Arial"/>
          <w:sz w:val="22"/>
          <w:szCs w:val="22"/>
          <w:vertAlign w:val="baseline"/>
        </w:rPr>
        <w:t xml:space="preserve"> </w:t>
      </w:r>
      <w:r w:rsidRPr="00754CBE">
        <w:rPr>
          <w:rFonts w:cs="Arial"/>
          <w:color w:val="000000"/>
          <w:sz w:val="22"/>
          <w:szCs w:val="22"/>
          <w:lang w:val="pt-BR"/>
        </w:rPr>
        <w:t>+ RRBN</w:t>
      </w:r>
      <w:r w:rsidRPr="00754CBE">
        <w:rPr>
          <w:rStyle w:val="EstilosubindicePARAPROCEDCar"/>
          <w:rFonts w:cs="Arial"/>
          <w:sz w:val="22"/>
          <w:szCs w:val="22"/>
        </w:rPr>
        <w:t>z</w:t>
      </w:r>
      <w:r w:rsidRPr="00033F4B">
        <w:rPr>
          <w:rStyle w:val="Estilo11pto"/>
        </w:rPr>
        <w:t xml:space="preserve">) </w:t>
      </w:r>
      <w:r w:rsidRPr="00754CBE">
        <w:rPr>
          <w:rStyle w:val="EstilosubindicePARAPROCEDCar"/>
          <w:rFonts w:cs="Arial"/>
          <w:sz w:val="22"/>
          <w:szCs w:val="22"/>
          <w:vertAlign w:val="baseline"/>
        </w:rPr>
        <w:t>/ TRCP</w:t>
      </w:r>
    </w:p>
    <w:p w14:paraId="56E21267" w14:textId="77777777" w:rsidR="00404569" w:rsidRPr="00754CBE" w:rsidRDefault="00404569" w:rsidP="00424087">
      <w:pPr>
        <w:spacing w:before="240"/>
        <w:ind w:left="284" w:hanging="142"/>
        <w:rPr>
          <w:rFonts w:cs="Arial"/>
          <w:sz w:val="22"/>
          <w:szCs w:val="22"/>
        </w:rPr>
      </w:pPr>
      <w:r w:rsidRPr="00754CBE">
        <w:rPr>
          <w:rFonts w:cs="Arial"/>
          <w:sz w:val="22"/>
          <w:szCs w:val="22"/>
        </w:rPr>
        <w:t>donde:</w:t>
      </w:r>
    </w:p>
    <w:p w14:paraId="39E8DC19" w14:textId="77777777" w:rsidR="00404569" w:rsidRPr="00754CBE" w:rsidRDefault="00404569" w:rsidP="00424087">
      <w:pPr>
        <w:tabs>
          <w:tab w:val="left" w:pos="1985"/>
          <w:tab w:val="left" w:pos="3060"/>
        </w:tabs>
        <w:ind w:left="2552" w:hanging="2410"/>
        <w:rPr>
          <w:rFonts w:cs="Arial"/>
          <w:sz w:val="22"/>
          <w:szCs w:val="22"/>
        </w:rPr>
      </w:pPr>
      <w:r w:rsidRPr="00754CBE">
        <w:rPr>
          <w:rFonts w:cs="Arial"/>
          <w:sz w:val="22"/>
          <w:szCs w:val="22"/>
        </w:rPr>
        <w:t>PMBAN</w:t>
      </w:r>
      <w:r w:rsidRPr="00754CBE">
        <w:rPr>
          <w:rFonts w:cs="Arial"/>
          <w:sz w:val="22"/>
          <w:szCs w:val="22"/>
        </w:rPr>
        <w:tab/>
        <w:t>=</w:t>
      </w:r>
      <w:r w:rsidRPr="00754CBE">
        <w:rPr>
          <w:rFonts w:cs="Arial"/>
          <w:sz w:val="22"/>
          <w:szCs w:val="22"/>
        </w:rPr>
        <w:tab/>
        <w:t>Precio marginal de la banda de regulación secundaria.</w:t>
      </w:r>
    </w:p>
    <w:p w14:paraId="35508D64" w14:textId="733FFE27" w:rsidR="00404569" w:rsidRPr="00754CBE" w:rsidRDefault="00404569" w:rsidP="00424087">
      <w:pPr>
        <w:tabs>
          <w:tab w:val="left" w:pos="1985"/>
          <w:tab w:val="left" w:pos="3060"/>
        </w:tabs>
        <w:ind w:left="2552" w:hanging="2410"/>
        <w:rPr>
          <w:rFonts w:cs="Arial"/>
          <w:color w:val="000000"/>
          <w:sz w:val="22"/>
          <w:szCs w:val="22"/>
        </w:rPr>
      </w:pPr>
      <w:r w:rsidRPr="00754CBE">
        <w:rPr>
          <w:rFonts w:cs="Arial"/>
          <w:color w:val="000000"/>
          <w:sz w:val="22"/>
          <w:szCs w:val="22"/>
        </w:rPr>
        <w:t>KI</w:t>
      </w:r>
      <w:r w:rsidRPr="00754CBE">
        <w:rPr>
          <w:rFonts w:cs="Arial"/>
          <w:color w:val="000000"/>
          <w:sz w:val="22"/>
          <w:szCs w:val="22"/>
        </w:rPr>
        <w:tab/>
        <w:t>=</w:t>
      </w:r>
      <w:r w:rsidRPr="00754CBE">
        <w:rPr>
          <w:rFonts w:cs="Arial"/>
          <w:color w:val="000000"/>
          <w:sz w:val="22"/>
          <w:szCs w:val="22"/>
        </w:rPr>
        <w:tab/>
        <w:t xml:space="preserve">Coeficiente de incumplimiento </w:t>
      </w:r>
      <w:del w:id="671" w:author="LIQ Elena" w:date="2021-02-19T16:48:00Z">
        <w:r w:rsidRPr="00033F4B" w:rsidDel="008D5CC3">
          <w:rPr>
            <w:rStyle w:val="Estilo11pto"/>
          </w:rPr>
          <w:delText xml:space="preserve">que será </w:delText>
        </w:r>
      </w:del>
      <w:del w:id="672" w:author="LIQ" w:date="2021-03-16T13:32:00Z">
        <w:r w:rsidRPr="00033F4B" w:rsidDel="00701BCA">
          <w:rPr>
            <w:rStyle w:val="Estilo11pto"/>
          </w:rPr>
          <w:delText xml:space="preserve">igual </w:delText>
        </w:r>
      </w:del>
      <w:del w:id="673" w:author="LIQ Elena" w:date="2021-02-19T16:47:00Z">
        <w:r w:rsidRPr="00033F4B" w:rsidDel="005C5CF0">
          <w:rPr>
            <w:rStyle w:val="Estilo11pto"/>
          </w:rPr>
          <w:delText xml:space="preserve">que el coeficiente KI del apartado </w:delText>
        </w:r>
        <w:r w:rsidR="00465BAF" w:rsidDel="005C5CF0">
          <w:rPr>
            <w:rStyle w:val="Estilo11pto"/>
          </w:rPr>
          <w:delText>1</w:delText>
        </w:r>
        <w:r w:rsidRPr="00033F4B" w:rsidDel="005C5CF0">
          <w:rPr>
            <w:rStyle w:val="Estilo11pto"/>
          </w:rPr>
          <w:delText>5.2.1.</w:delText>
        </w:r>
      </w:del>
      <w:ins w:id="674" w:author="LIQ" w:date="2021-03-16T13:32:00Z">
        <w:r w:rsidR="00701BCA">
          <w:rPr>
            <w:rStyle w:val="Estilo11pto"/>
          </w:rPr>
          <w:t>=</w:t>
        </w:r>
      </w:ins>
      <w:ins w:id="675" w:author="LIQ Elena" w:date="2021-02-19T16:47:00Z">
        <w:r w:rsidR="005C5CF0">
          <w:rPr>
            <w:rStyle w:val="Estilo11pto"/>
          </w:rPr>
          <w:t xml:space="preserve"> 1,5</w:t>
        </w:r>
        <w:r w:rsidR="006437D4">
          <w:rPr>
            <w:rStyle w:val="Estilo11pto"/>
          </w:rPr>
          <w:t>.</w:t>
        </w:r>
      </w:ins>
    </w:p>
    <w:p w14:paraId="6E4CF4CA" w14:textId="77777777" w:rsidR="00404569" w:rsidRPr="00754CBE" w:rsidRDefault="00404569" w:rsidP="00424087">
      <w:pPr>
        <w:tabs>
          <w:tab w:val="left" w:pos="1985"/>
          <w:tab w:val="left" w:pos="3060"/>
        </w:tabs>
        <w:ind w:left="2552" w:hanging="2410"/>
        <w:rPr>
          <w:rFonts w:cs="Arial"/>
          <w:color w:val="000000"/>
          <w:sz w:val="22"/>
          <w:szCs w:val="22"/>
        </w:rPr>
      </w:pPr>
      <w:proofErr w:type="spellStart"/>
      <w:r w:rsidRPr="00754CBE">
        <w:rPr>
          <w:rFonts w:cs="Arial"/>
          <w:color w:val="000000"/>
          <w:sz w:val="22"/>
          <w:szCs w:val="22"/>
        </w:rPr>
        <w:t>RRSN</w:t>
      </w:r>
      <w:r w:rsidRPr="00754CBE">
        <w:rPr>
          <w:rStyle w:val="EstilosubindicePARAPROCEDCar"/>
          <w:rFonts w:cs="Arial"/>
          <w:sz w:val="22"/>
          <w:szCs w:val="22"/>
        </w:rPr>
        <w:t>z</w:t>
      </w:r>
      <w:proofErr w:type="spellEnd"/>
      <w:r w:rsidRPr="00754CBE">
        <w:rPr>
          <w:rFonts w:cs="Arial"/>
          <w:color w:val="000000"/>
          <w:sz w:val="22"/>
          <w:szCs w:val="22"/>
        </w:rPr>
        <w:tab/>
        <w:t>=</w:t>
      </w:r>
      <w:r w:rsidRPr="00754CBE">
        <w:rPr>
          <w:rFonts w:cs="Arial"/>
          <w:color w:val="000000"/>
          <w:sz w:val="22"/>
          <w:szCs w:val="22"/>
        </w:rPr>
        <w:tab/>
        <w:t xml:space="preserve">Valor acumulado de la diferencia negativa entre la reserva residual a subir puesta por la zona de regulación z y su banda potencia nominal a subir asignada </w:t>
      </w:r>
      <w:r w:rsidRPr="00033F4B">
        <w:rPr>
          <w:rStyle w:val="Estilo11pto"/>
        </w:rPr>
        <w:t xml:space="preserve">obtenido para los ciclos en que la </w:t>
      </w:r>
      <w:r w:rsidRPr="00754CBE">
        <w:rPr>
          <w:rFonts w:cs="Arial"/>
          <w:color w:val="000000"/>
          <w:sz w:val="22"/>
          <w:szCs w:val="22"/>
        </w:rPr>
        <w:t>zona de regulación está en activo, inactivo o emergencia.</w:t>
      </w:r>
    </w:p>
    <w:p w14:paraId="1957E3D1" w14:textId="77777777" w:rsidR="00404569" w:rsidRPr="00754CBE" w:rsidRDefault="00404569" w:rsidP="00424087">
      <w:pPr>
        <w:tabs>
          <w:tab w:val="left" w:pos="1985"/>
          <w:tab w:val="left" w:pos="3060"/>
        </w:tabs>
        <w:ind w:left="2552" w:hanging="2410"/>
        <w:rPr>
          <w:rFonts w:cs="Arial"/>
          <w:color w:val="000000"/>
          <w:sz w:val="22"/>
          <w:szCs w:val="22"/>
        </w:rPr>
      </w:pPr>
      <w:proofErr w:type="spellStart"/>
      <w:r w:rsidRPr="00754CBE">
        <w:rPr>
          <w:rFonts w:cs="Arial"/>
          <w:color w:val="000000"/>
          <w:sz w:val="22"/>
          <w:szCs w:val="22"/>
        </w:rPr>
        <w:t>RRBNz</w:t>
      </w:r>
      <w:proofErr w:type="spellEnd"/>
      <w:r w:rsidRPr="00754CBE">
        <w:rPr>
          <w:rFonts w:cs="Arial"/>
          <w:color w:val="000000"/>
          <w:sz w:val="22"/>
          <w:szCs w:val="22"/>
        </w:rPr>
        <w:tab/>
        <w:t>=</w:t>
      </w:r>
      <w:r w:rsidRPr="00754CBE">
        <w:rPr>
          <w:rFonts w:cs="Arial"/>
          <w:color w:val="000000"/>
          <w:sz w:val="22"/>
          <w:szCs w:val="22"/>
        </w:rPr>
        <w:tab/>
        <w:t xml:space="preserve">Valor acumulado de la diferencia negativa entre la reserva residual a bajar puesta por la zona de regulación z y su banda de potencia nominal a bajar asignada </w:t>
      </w:r>
      <w:r w:rsidRPr="00033F4B">
        <w:rPr>
          <w:rStyle w:val="Estilo11pto"/>
        </w:rPr>
        <w:t xml:space="preserve">obtenido para los ciclos en que la </w:t>
      </w:r>
      <w:r w:rsidRPr="00754CBE">
        <w:rPr>
          <w:rFonts w:cs="Arial"/>
          <w:color w:val="000000"/>
          <w:sz w:val="22"/>
          <w:szCs w:val="22"/>
        </w:rPr>
        <w:t>zona de regulación está en activo, inactivo o emergencia.</w:t>
      </w:r>
    </w:p>
    <w:p w14:paraId="5BCB9B45" w14:textId="31A352E6" w:rsidR="00404569" w:rsidRPr="009E5EDA" w:rsidRDefault="00404569" w:rsidP="005C1708">
      <w:pPr>
        <w:pStyle w:val="BEGO"/>
        <w:numPr>
          <w:ilvl w:val="1"/>
          <w:numId w:val="21"/>
        </w:numPr>
        <w:tabs>
          <w:tab w:val="left" w:pos="851"/>
        </w:tabs>
        <w:spacing w:before="0" w:after="120"/>
        <w:ind w:left="567" w:hanging="425"/>
      </w:pPr>
      <w:r w:rsidRPr="00F611D5">
        <w:t xml:space="preserve">Coste de </w:t>
      </w:r>
      <w:r w:rsidR="009E5EDA">
        <w:t xml:space="preserve">la </w:t>
      </w:r>
      <w:r w:rsidRPr="00F611D5">
        <w:t>banda de regulación secundaria.</w:t>
      </w:r>
    </w:p>
    <w:p w14:paraId="2D1097CF" w14:textId="73306917" w:rsidR="00404569" w:rsidRPr="009E5EDA" w:rsidRDefault="00404569" w:rsidP="00D43CDE">
      <w:pPr>
        <w:ind w:left="142"/>
        <w:rPr>
          <w:rStyle w:val="EstilosubindicePARAPROCEDCar"/>
          <w:rFonts w:cs="Arial"/>
          <w:sz w:val="22"/>
          <w:szCs w:val="22"/>
          <w:vertAlign w:val="baseline"/>
        </w:rPr>
      </w:pPr>
      <w:r w:rsidRPr="0C9AD51D">
        <w:rPr>
          <w:rStyle w:val="EstilosubindicePARAPROCEDCar"/>
          <w:rFonts w:cs="Arial"/>
          <w:sz w:val="22"/>
          <w:szCs w:val="22"/>
          <w:vertAlign w:val="baseline"/>
        </w:rPr>
        <w:t xml:space="preserve">El coste de la banda de regulación secundaria será la suma de los derechos de cobro y obligaciones de pago de los apartados </w:t>
      </w:r>
      <w:r w:rsidR="00B17514" w:rsidRPr="0C9AD51D">
        <w:rPr>
          <w:rStyle w:val="EstilosubindicePARAPROCEDCar"/>
          <w:rFonts w:cs="Arial"/>
          <w:sz w:val="22"/>
          <w:szCs w:val="22"/>
          <w:vertAlign w:val="baseline"/>
        </w:rPr>
        <w:t>1</w:t>
      </w:r>
      <w:ins w:id="676" w:author="LIQ Elena" w:date="2021-02-19T16:49:00Z">
        <w:r w:rsidR="00356173">
          <w:rPr>
            <w:rStyle w:val="EstilosubindicePARAPROCEDCar"/>
            <w:rFonts w:cs="Arial"/>
            <w:sz w:val="22"/>
            <w:szCs w:val="22"/>
            <w:vertAlign w:val="baseline"/>
          </w:rPr>
          <w:t>6</w:t>
        </w:r>
      </w:ins>
      <w:del w:id="677" w:author="LIQ Elena" w:date="2021-02-19T16:49:00Z">
        <w:r w:rsidR="00B17514" w:rsidRPr="0C9AD51D" w:rsidDel="00356173">
          <w:rPr>
            <w:rStyle w:val="EstilosubindicePARAPROCEDCar"/>
            <w:rFonts w:cs="Arial"/>
            <w:sz w:val="22"/>
            <w:szCs w:val="22"/>
            <w:vertAlign w:val="baseline"/>
          </w:rPr>
          <w:delText>5</w:delText>
        </w:r>
      </w:del>
      <w:r w:rsidRPr="0C9AD51D">
        <w:rPr>
          <w:rStyle w:val="EstilosubindicePARAPROCEDCar"/>
          <w:rFonts w:cs="Arial"/>
          <w:sz w:val="22"/>
          <w:szCs w:val="22"/>
          <w:vertAlign w:val="baseline"/>
        </w:rPr>
        <w:t xml:space="preserve">.1 y </w:t>
      </w:r>
      <w:r w:rsidR="00B17514" w:rsidRPr="0C9AD51D">
        <w:rPr>
          <w:rStyle w:val="EstilosubindicePARAPROCEDCar"/>
          <w:rFonts w:cs="Arial"/>
          <w:sz w:val="22"/>
          <w:szCs w:val="22"/>
          <w:vertAlign w:val="baseline"/>
        </w:rPr>
        <w:t>1</w:t>
      </w:r>
      <w:ins w:id="678" w:author="LIQ Elena" w:date="2021-02-19T16:49:00Z">
        <w:r w:rsidR="00356173">
          <w:rPr>
            <w:rStyle w:val="EstilosubindicePARAPROCEDCar"/>
            <w:rFonts w:cs="Arial"/>
            <w:sz w:val="22"/>
            <w:szCs w:val="22"/>
            <w:vertAlign w:val="baseline"/>
          </w:rPr>
          <w:t>6</w:t>
        </w:r>
      </w:ins>
      <w:del w:id="679" w:author="LIQ Elena" w:date="2021-02-19T16:49:00Z">
        <w:r w:rsidR="00B17514" w:rsidRPr="0C9AD51D" w:rsidDel="00356173">
          <w:rPr>
            <w:rStyle w:val="EstilosubindicePARAPROCEDCar"/>
            <w:rFonts w:cs="Arial"/>
            <w:sz w:val="22"/>
            <w:szCs w:val="22"/>
            <w:vertAlign w:val="baseline"/>
          </w:rPr>
          <w:delText>5</w:delText>
        </w:r>
      </w:del>
      <w:r w:rsidRPr="0C9AD51D">
        <w:rPr>
          <w:rStyle w:val="EstilosubindicePARAPROCEDCar"/>
          <w:rFonts w:cs="Arial"/>
          <w:sz w:val="22"/>
          <w:szCs w:val="22"/>
          <w:vertAlign w:val="baseline"/>
        </w:rPr>
        <w:t>.2</w:t>
      </w:r>
      <w:r w:rsidR="0093693B">
        <w:rPr>
          <w:rStyle w:val="EstilosubindicePARAPROCEDCar"/>
          <w:rFonts w:cs="Arial"/>
          <w:sz w:val="22"/>
          <w:szCs w:val="22"/>
          <w:vertAlign w:val="baseline"/>
        </w:rPr>
        <w:t>.</w:t>
      </w:r>
      <w:r w:rsidRPr="0C9AD51D">
        <w:rPr>
          <w:rStyle w:val="EstilosubindicePARAPROCEDCar"/>
          <w:rFonts w:cs="Arial"/>
          <w:sz w:val="22"/>
          <w:szCs w:val="22"/>
          <w:vertAlign w:val="baseline"/>
        </w:rPr>
        <w:t xml:space="preserve"> </w:t>
      </w:r>
    </w:p>
    <w:p w14:paraId="2617ABF0" w14:textId="79061BAB" w:rsidR="009E5EDA" w:rsidRDefault="00404569" w:rsidP="00D43CDE">
      <w:pPr>
        <w:ind w:left="142"/>
        <w:rPr>
          <w:rStyle w:val="EstilosubindicePARAPROCEDCar"/>
          <w:rFonts w:cs="Arial"/>
          <w:sz w:val="22"/>
          <w:szCs w:val="22"/>
          <w:vertAlign w:val="baseline"/>
        </w:rPr>
      </w:pPr>
      <w:r w:rsidRPr="0C9AD51D">
        <w:rPr>
          <w:rStyle w:val="EstilosubindicePARAPROCEDCar"/>
          <w:rFonts w:cs="Arial"/>
          <w:sz w:val="22"/>
          <w:szCs w:val="22"/>
          <w:vertAlign w:val="baseline"/>
        </w:rPr>
        <w:t xml:space="preserve">El coste de la banda de regulación secundaria (CFBAN) </w:t>
      </w:r>
      <w:r w:rsidR="009E5EDA" w:rsidRPr="0C9AD51D">
        <w:rPr>
          <w:rStyle w:val="EstilosubindicePARAPROCEDCar"/>
          <w:rFonts w:cs="Arial"/>
          <w:sz w:val="22"/>
          <w:szCs w:val="22"/>
          <w:vertAlign w:val="baseline"/>
        </w:rPr>
        <w:t xml:space="preserve">se integrará en el coste horario de los servicios de ajuste del sistema que se liquidará a la demanda según el apartado </w:t>
      </w:r>
      <w:r w:rsidR="04C263C0" w:rsidRPr="0C9AD51D">
        <w:rPr>
          <w:rStyle w:val="EstilosubindicePARAPROCEDCar"/>
          <w:rFonts w:cs="Arial"/>
          <w:sz w:val="22"/>
          <w:szCs w:val="22"/>
          <w:vertAlign w:val="baseline"/>
        </w:rPr>
        <w:t>2</w:t>
      </w:r>
      <w:ins w:id="680" w:author="LIQ" w:date="2021-03-16T13:33:00Z">
        <w:r w:rsidR="00701BCA">
          <w:rPr>
            <w:rStyle w:val="EstilosubindicePARAPROCEDCar"/>
            <w:rFonts w:cs="Arial"/>
            <w:sz w:val="22"/>
            <w:szCs w:val="22"/>
            <w:vertAlign w:val="baseline"/>
          </w:rPr>
          <w:t>7</w:t>
        </w:r>
      </w:ins>
      <w:del w:id="681" w:author="LIQ" w:date="2021-03-16T13:33:00Z">
        <w:r w:rsidR="04C263C0" w:rsidRPr="0C9AD51D" w:rsidDel="00701BCA">
          <w:rPr>
            <w:rStyle w:val="EstilosubindicePARAPROCEDCar"/>
            <w:rFonts w:cs="Arial"/>
            <w:sz w:val="22"/>
            <w:szCs w:val="22"/>
            <w:vertAlign w:val="baseline"/>
          </w:rPr>
          <w:delText>6</w:delText>
        </w:r>
      </w:del>
      <w:r w:rsidR="04C263C0" w:rsidRPr="0C9AD51D">
        <w:rPr>
          <w:rStyle w:val="EstilosubindicePARAPROCEDCar"/>
          <w:rFonts w:cs="Arial"/>
          <w:sz w:val="22"/>
          <w:szCs w:val="22"/>
          <w:vertAlign w:val="baseline"/>
        </w:rPr>
        <w:t>.</w:t>
      </w:r>
    </w:p>
    <w:p w14:paraId="677B6941" w14:textId="77777777" w:rsidR="00404569" w:rsidRDefault="00404569">
      <w:pPr>
        <w:spacing w:after="0"/>
        <w:ind w:left="0"/>
        <w:jc w:val="left"/>
        <w:rPr>
          <w:rFonts w:asciiTheme="minorHAnsi" w:hAnsiTheme="minorHAnsi"/>
          <w:sz w:val="22"/>
          <w:szCs w:val="22"/>
        </w:rPr>
      </w:pPr>
      <w:r>
        <w:rPr>
          <w:rFonts w:asciiTheme="minorHAnsi" w:hAnsiTheme="minorHAnsi"/>
          <w:sz w:val="22"/>
          <w:szCs w:val="22"/>
        </w:rPr>
        <w:br w:type="page"/>
      </w:r>
    </w:p>
    <w:p w14:paraId="4F443163" w14:textId="77777777" w:rsidR="00B17514" w:rsidRPr="00DC62A4" w:rsidRDefault="00B17514" w:rsidP="00B17514">
      <w:pPr>
        <w:tabs>
          <w:tab w:val="left" w:pos="0"/>
        </w:tabs>
        <w:spacing w:after="0"/>
        <w:jc w:val="center"/>
        <w:rPr>
          <w:rFonts w:cs="Arial"/>
          <w:b/>
          <w:bCs/>
          <w:sz w:val="22"/>
          <w:szCs w:val="22"/>
        </w:rPr>
      </w:pPr>
      <w:r w:rsidRPr="0C9AD51D">
        <w:rPr>
          <w:rFonts w:cs="Arial"/>
          <w:b/>
          <w:bCs/>
          <w:sz w:val="22"/>
          <w:szCs w:val="22"/>
        </w:rPr>
        <w:t>VI. LIQUIDACIÓN DE LA SOLUCIÓN DE RESTRICCIONES TÉCNICAS</w:t>
      </w:r>
    </w:p>
    <w:p w14:paraId="44C65F15" w14:textId="70C06791" w:rsidR="00663DC1" w:rsidRPr="005C1708" w:rsidRDefault="00663DC1" w:rsidP="00E37183">
      <w:pPr>
        <w:rPr>
          <w:rStyle w:val="Estilo11pto"/>
        </w:rPr>
      </w:pPr>
    </w:p>
    <w:p w14:paraId="2B31B232" w14:textId="77777777" w:rsidR="006F5E10" w:rsidRDefault="003B0D10" w:rsidP="005C1708">
      <w:pPr>
        <w:pStyle w:val="BEGO"/>
        <w:numPr>
          <w:ilvl w:val="0"/>
          <w:numId w:val="21"/>
        </w:numPr>
        <w:ind w:left="426" w:hanging="284"/>
      </w:pPr>
      <w:r>
        <w:t>Solución de restricciones técnicas</w:t>
      </w:r>
      <w:r w:rsidR="006F5E10">
        <w:t>.</w:t>
      </w:r>
    </w:p>
    <w:p w14:paraId="37297198" w14:textId="51FB27C6" w:rsidR="003B0D10" w:rsidRPr="00DC62A4" w:rsidRDefault="003B0D10" w:rsidP="006F5E10">
      <w:pPr>
        <w:pStyle w:val="BEGO"/>
        <w:ind w:left="426"/>
      </w:pPr>
      <w:r>
        <w:t xml:space="preserve"> </w:t>
      </w:r>
    </w:p>
    <w:p w14:paraId="324B5DEB" w14:textId="77777777" w:rsidR="003B0D10" w:rsidRPr="00DC62A4" w:rsidRDefault="003B0D10" w:rsidP="005C1708">
      <w:pPr>
        <w:pStyle w:val="ListParagraph"/>
        <w:tabs>
          <w:tab w:val="left" w:pos="709"/>
        </w:tabs>
        <w:ind w:left="142"/>
        <w:rPr>
          <w:rFonts w:cs="Arial"/>
        </w:rPr>
      </w:pPr>
      <w:r w:rsidRPr="0C9AD51D">
        <w:rPr>
          <w:rFonts w:cs="Arial"/>
        </w:rPr>
        <w:t xml:space="preserve">El proceso de solución de restricciones técnicas incluye la energía programada a subir o bajar para resolver las restricciones técnicas al programa diario base de funcionamiento (PDBF), fase 1, de la energía programada para equilibrar el programa generación demanda tras la solución de restricciones técnicas al PDBF, fase 2, y de la energía programada a subir o a bajar para resolver las restricciones técnicas en tiempo real. </w:t>
      </w:r>
    </w:p>
    <w:p w14:paraId="1565E49D" w14:textId="77777777" w:rsidR="003B0D10" w:rsidRPr="00DC62A4" w:rsidRDefault="003B0D10" w:rsidP="003B0D10">
      <w:pPr>
        <w:pStyle w:val="PlainText"/>
        <w:rPr>
          <w:rFonts w:ascii="Arial" w:hAnsi="Arial" w:cs="Arial"/>
          <w:sz w:val="22"/>
          <w:szCs w:val="22"/>
          <w:lang w:eastAsia="en-US"/>
        </w:rPr>
      </w:pPr>
    </w:p>
    <w:p w14:paraId="760EE2A9" w14:textId="4CC5ADC5" w:rsidR="003B0D10" w:rsidRPr="00DC62A4" w:rsidRDefault="00DC172A" w:rsidP="005C1708">
      <w:pPr>
        <w:pStyle w:val="BEGO"/>
        <w:numPr>
          <w:ilvl w:val="0"/>
          <w:numId w:val="21"/>
        </w:numPr>
        <w:ind w:left="426" w:hanging="284"/>
      </w:pPr>
      <w:r>
        <w:t>Energía programada en el proceso de r</w:t>
      </w:r>
      <w:r w:rsidR="003B0D10">
        <w:t>estricciones técnicas del Programa Diario Base de Funcionamiento (PDBF</w:t>
      </w:r>
      <w:r w:rsidR="22D846E1">
        <w:t>)</w:t>
      </w:r>
      <w:r w:rsidR="00A8459D">
        <w:t>.</w:t>
      </w:r>
    </w:p>
    <w:p w14:paraId="16F5FB49" w14:textId="373DA337" w:rsidR="00D070FC" w:rsidRPr="00DC62A4" w:rsidRDefault="00D070FC" w:rsidP="006F5E10">
      <w:pPr>
        <w:pStyle w:val="BEGO"/>
        <w:tabs>
          <w:tab w:val="left" w:pos="851"/>
        </w:tabs>
        <w:spacing w:before="0"/>
      </w:pPr>
    </w:p>
    <w:p w14:paraId="3C1C065E" w14:textId="38B5F87C" w:rsidR="003B0D10" w:rsidRPr="00DC62A4" w:rsidRDefault="00D070FC" w:rsidP="005C1708">
      <w:pPr>
        <w:pStyle w:val="BEGO"/>
        <w:numPr>
          <w:ilvl w:val="1"/>
          <w:numId w:val="21"/>
        </w:numPr>
        <w:tabs>
          <w:tab w:val="left" w:pos="851"/>
        </w:tabs>
        <w:spacing w:before="0"/>
        <w:ind w:left="567" w:hanging="425"/>
      </w:pPr>
      <w:bookmarkStart w:id="682" w:name="_Toc258486713"/>
      <w:r>
        <w:t xml:space="preserve">Restricciones técnicas </w:t>
      </w:r>
      <w:r w:rsidR="00C14195">
        <w:t>del</w:t>
      </w:r>
      <w:r>
        <w:t xml:space="preserve"> P</w:t>
      </w:r>
      <w:r w:rsidR="00E57F7C">
        <w:t>D</w:t>
      </w:r>
      <w:r>
        <w:t xml:space="preserve">BF a subir en </w:t>
      </w:r>
      <w:r w:rsidR="00C71431">
        <w:t>f</w:t>
      </w:r>
      <w:r>
        <w:t>ase 1 a unidades de venta</w:t>
      </w:r>
      <w:bookmarkEnd w:id="682"/>
      <w:r w:rsidR="003B0D10">
        <w:t xml:space="preserve"> con oferta simple</w:t>
      </w:r>
      <w:r w:rsidR="579C8F6E">
        <w:t>.</w:t>
      </w:r>
    </w:p>
    <w:p w14:paraId="5AB17AB7" w14:textId="125E5996" w:rsidR="00A8354C" w:rsidRPr="00DC62A4" w:rsidRDefault="00A8354C" w:rsidP="006F5E10">
      <w:pPr>
        <w:pStyle w:val="BEGO"/>
        <w:tabs>
          <w:tab w:val="left" w:pos="851"/>
        </w:tabs>
        <w:spacing w:before="0"/>
      </w:pPr>
    </w:p>
    <w:p w14:paraId="65BD9745" w14:textId="1B612228" w:rsidR="00D070FC" w:rsidRPr="005C1708" w:rsidRDefault="00D070FC" w:rsidP="00B17514">
      <w:pPr>
        <w:ind w:left="142"/>
        <w:rPr>
          <w:rStyle w:val="Estilo11pto"/>
        </w:rPr>
      </w:pPr>
      <w:r w:rsidRPr="005C1708">
        <w:rPr>
          <w:rStyle w:val="Estilo11pto"/>
        </w:rPr>
        <w:t xml:space="preserve">La asignación de energía a subir para la resolución de restricciones técnicas </w:t>
      </w:r>
      <w:r w:rsidR="00C14195" w:rsidRPr="005C1708">
        <w:rPr>
          <w:rStyle w:val="Estilo11pto"/>
        </w:rPr>
        <w:t>del</w:t>
      </w:r>
      <w:r w:rsidRPr="005C1708">
        <w:rPr>
          <w:rStyle w:val="Estilo11pto"/>
        </w:rPr>
        <w:t xml:space="preserve"> PBF con utilización de la oferta simple, por no ser aplicable la oferta compleja, dará lugar a un derecho de cobro de la unidad </w:t>
      </w:r>
      <w:r w:rsidRPr="00DC62A4">
        <w:rPr>
          <w:rFonts w:cs="Arial"/>
          <w:i/>
          <w:sz w:val="22"/>
          <w:szCs w:val="22"/>
        </w:rPr>
        <w:t>u,</w:t>
      </w:r>
      <w:r w:rsidRPr="005C1708">
        <w:rPr>
          <w:rStyle w:val="Estilo11pto"/>
        </w:rPr>
        <w:t xml:space="preserve"> por cada bloque de energía </w:t>
      </w:r>
      <w:r w:rsidRPr="00DC62A4">
        <w:rPr>
          <w:rFonts w:cs="Arial"/>
          <w:i/>
          <w:sz w:val="22"/>
          <w:szCs w:val="22"/>
        </w:rPr>
        <w:t>b</w:t>
      </w:r>
      <w:r w:rsidRPr="005C1708">
        <w:rPr>
          <w:rStyle w:val="Estilo11pto"/>
        </w:rPr>
        <w:t xml:space="preserve"> asignado</w:t>
      </w:r>
      <w:r w:rsidRPr="00DC62A4">
        <w:rPr>
          <w:rFonts w:cs="Arial"/>
          <w:i/>
          <w:sz w:val="22"/>
          <w:szCs w:val="22"/>
        </w:rPr>
        <w:t>,</w:t>
      </w:r>
      <w:r w:rsidRPr="005C1708">
        <w:rPr>
          <w:rStyle w:val="Estilo11pto"/>
        </w:rPr>
        <w:t xml:space="preserve"> que se calcula según la fórmula siguiente:</w:t>
      </w:r>
    </w:p>
    <w:p w14:paraId="35611546" w14:textId="4E6C42E7" w:rsidR="00DD0982" w:rsidRPr="005C1708" w:rsidRDefault="00D070FC" w:rsidP="0047174E">
      <w:pPr>
        <w:ind w:left="284" w:hanging="142"/>
        <w:rPr>
          <w:rStyle w:val="Estilo11pto"/>
        </w:rPr>
      </w:pPr>
      <w:proofErr w:type="spellStart"/>
      <w:r w:rsidRPr="005C1708">
        <w:rPr>
          <w:rStyle w:val="Estilo11pto"/>
        </w:rPr>
        <w:t>DCERPVPVOS</w:t>
      </w:r>
      <w:r w:rsidRPr="00DC62A4">
        <w:rPr>
          <w:rStyle w:val="EstilosubindicePARAPROCEDCar"/>
          <w:rFonts w:cs="Arial"/>
          <w:sz w:val="22"/>
          <w:szCs w:val="22"/>
        </w:rPr>
        <w:t>u,b</w:t>
      </w:r>
      <w:proofErr w:type="spellEnd"/>
      <w:r w:rsidRPr="005C1708">
        <w:rPr>
          <w:rStyle w:val="Estilo11pto"/>
        </w:rPr>
        <w:t xml:space="preserve"> = </w:t>
      </w:r>
      <w:proofErr w:type="spellStart"/>
      <w:r w:rsidRPr="005C1708">
        <w:rPr>
          <w:rStyle w:val="Estilo11pto"/>
        </w:rPr>
        <w:t>ERPVPVOS</w:t>
      </w:r>
      <w:r w:rsidRPr="00DC62A4">
        <w:rPr>
          <w:rStyle w:val="EstilosubindicePARAPROCEDCar"/>
          <w:rFonts w:cs="Arial"/>
          <w:sz w:val="22"/>
          <w:szCs w:val="22"/>
        </w:rPr>
        <w:t>u,b</w:t>
      </w:r>
      <w:proofErr w:type="spellEnd"/>
      <w:r w:rsidRPr="005C1708">
        <w:rPr>
          <w:rStyle w:val="Estilo11pto"/>
        </w:rPr>
        <w:t xml:space="preserve"> × </w:t>
      </w:r>
      <w:proofErr w:type="spellStart"/>
      <w:r w:rsidRPr="005C1708">
        <w:rPr>
          <w:rStyle w:val="Estilo11pto"/>
        </w:rPr>
        <w:t>POPVPVOS</w:t>
      </w:r>
      <w:r w:rsidRPr="00DC62A4">
        <w:rPr>
          <w:rStyle w:val="EstilosubindicePARAPROCEDCar"/>
          <w:rFonts w:cs="Arial"/>
          <w:sz w:val="22"/>
          <w:szCs w:val="22"/>
        </w:rPr>
        <w:t>u,b</w:t>
      </w:r>
      <w:proofErr w:type="spellEnd"/>
      <w:r w:rsidR="00DD0982" w:rsidRPr="00DC62A4">
        <w:rPr>
          <w:rStyle w:val="EstilosubindicePARAPROCEDCar"/>
          <w:rFonts w:cs="Arial"/>
          <w:sz w:val="22"/>
          <w:szCs w:val="22"/>
          <w:vertAlign w:val="baseline"/>
        </w:rPr>
        <w:t xml:space="preserve"> </w:t>
      </w:r>
      <w:r w:rsidR="00DD0982" w:rsidRPr="00D465B1">
        <w:rPr>
          <w:rStyle w:val="EstilosubindicePARAPROCEDCar"/>
          <w:rFonts w:cs="Arial"/>
          <w:sz w:val="22"/>
          <w:szCs w:val="22"/>
          <w:vertAlign w:val="baseline"/>
        </w:rPr>
        <w:t xml:space="preserve">+ </w:t>
      </w:r>
      <w:r w:rsidR="00DD0982" w:rsidRPr="00D465B1">
        <w:rPr>
          <w:rStyle w:val="EstilosubindicePARAPROCEDCar"/>
          <w:rFonts w:cs="Arial"/>
          <w:sz w:val="22"/>
          <w:szCs w:val="22"/>
        </w:rPr>
        <w:t xml:space="preserve"> </w:t>
      </w:r>
      <w:proofErr w:type="spellStart"/>
      <w:r w:rsidR="00DD0982" w:rsidRPr="005C1708">
        <w:rPr>
          <w:rStyle w:val="Estilo11pto"/>
        </w:rPr>
        <w:t>NACCC</w:t>
      </w:r>
      <w:r w:rsidR="00DD0982" w:rsidRPr="00DC62A4">
        <w:rPr>
          <w:rFonts w:cs="Arial"/>
          <w:sz w:val="22"/>
          <w:szCs w:val="22"/>
          <w:vertAlign w:val="subscript"/>
        </w:rPr>
        <w:t>u</w:t>
      </w:r>
      <w:proofErr w:type="spellEnd"/>
      <w:r w:rsidR="00DD0982" w:rsidRPr="005C1708" w:rsidDel="00D822DC">
        <w:rPr>
          <w:rStyle w:val="Estilo11pto"/>
        </w:rPr>
        <w:t xml:space="preserve"> </w:t>
      </w:r>
      <w:r w:rsidR="00DD0982" w:rsidRPr="005C1708">
        <w:rPr>
          <w:rStyle w:val="Estilo11pto"/>
        </w:rPr>
        <w:t xml:space="preserve">× </w:t>
      </w:r>
      <w:proofErr w:type="spellStart"/>
      <w:r w:rsidR="00DD0982" w:rsidRPr="005C1708">
        <w:rPr>
          <w:rStyle w:val="Estilo11pto"/>
        </w:rPr>
        <w:t>PAC</w:t>
      </w:r>
      <w:del w:id="683" w:author="LIQ" w:date="2021-03-20T19:51:00Z">
        <w:r w:rsidR="00E57F7C" w:rsidRPr="005C1708" w:rsidDel="0087111F">
          <w:rPr>
            <w:rStyle w:val="Estilo11pto"/>
          </w:rPr>
          <w:delText>H</w:delText>
        </w:r>
      </w:del>
      <w:r w:rsidR="00DD0982" w:rsidRPr="00DC62A4">
        <w:rPr>
          <w:rFonts w:cs="Arial"/>
          <w:sz w:val="22"/>
          <w:szCs w:val="22"/>
          <w:vertAlign w:val="subscript"/>
        </w:rPr>
        <w:t>u</w:t>
      </w:r>
      <w:proofErr w:type="spellEnd"/>
    </w:p>
    <w:p w14:paraId="274AE25D" w14:textId="77777777" w:rsidR="00D070FC" w:rsidRPr="00DC62A4" w:rsidRDefault="00D070FC" w:rsidP="0047174E">
      <w:pPr>
        <w:spacing w:before="240"/>
        <w:ind w:left="284" w:hanging="142"/>
        <w:rPr>
          <w:rFonts w:cs="Arial"/>
          <w:sz w:val="22"/>
          <w:szCs w:val="22"/>
        </w:rPr>
      </w:pPr>
      <w:r w:rsidRPr="00DC62A4">
        <w:rPr>
          <w:rFonts w:cs="Arial"/>
          <w:sz w:val="22"/>
          <w:szCs w:val="22"/>
        </w:rPr>
        <w:t>donde:</w:t>
      </w:r>
    </w:p>
    <w:p w14:paraId="7EDAE079" w14:textId="489F7A33" w:rsidR="00D070FC" w:rsidRPr="005C1708" w:rsidRDefault="00D070FC" w:rsidP="0047174E">
      <w:pPr>
        <w:tabs>
          <w:tab w:val="left" w:pos="1985"/>
          <w:tab w:val="left" w:pos="2700"/>
        </w:tabs>
        <w:ind w:left="2552" w:hanging="2410"/>
        <w:rPr>
          <w:rStyle w:val="Estilo11pto"/>
        </w:rPr>
      </w:pPr>
      <w:proofErr w:type="spellStart"/>
      <w:r w:rsidRPr="005C1708">
        <w:rPr>
          <w:rStyle w:val="Estilo11pto"/>
        </w:rPr>
        <w:t>ERPVPVOS</w:t>
      </w:r>
      <w:r w:rsidRPr="00DC62A4">
        <w:rPr>
          <w:rStyle w:val="EstilosubindicePARAPROCEDCar"/>
          <w:rFonts w:cs="Arial"/>
          <w:sz w:val="22"/>
          <w:szCs w:val="22"/>
        </w:rPr>
        <w:t>u,b</w:t>
      </w:r>
      <w:proofErr w:type="spellEnd"/>
      <w:r w:rsidRPr="00DC62A4">
        <w:rPr>
          <w:rStyle w:val="EstilosubindicePARAPROCEDCar"/>
          <w:rFonts w:cs="Arial"/>
          <w:sz w:val="22"/>
          <w:szCs w:val="22"/>
        </w:rPr>
        <w:tab/>
      </w:r>
      <w:r w:rsidRPr="00DC62A4">
        <w:rPr>
          <w:rStyle w:val="EstilosubindicePARAPROCEDCar"/>
          <w:rFonts w:cs="Arial"/>
          <w:sz w:val="22"/>
          <w:szCs w:val="22"/>
          <w:vertAlign w:val="baseline"/>
        </w:rPr>
        <w:t>=</w:t>
      </w:r>
      <w:r w:rsidRPr="00DC62A4">
        <w:rPr>
          <w:rStyle w:val="EstilosubindicePARAPROCEDCar"/>
          <w:rFonts w:cs="Arial"/>
          <w:sz w:val="22"/>
          <w:szCs w:val="22"/>
        </w:rPr>
        <w:tab/>
      </w:r>
      <w:r w:rsidRPr="005C1708">
        <w:rPr>
          <w:rStyle w:val="Estilo11pto"/>
        </w:rPr>
        <w:t>Energía a subir del bloque</w:t>
      </w:r>
      <w:r w:rsidRPr="00DC62A4">
        <w:rPr>
          <w:rStyle w:val="EstilosubindicePARAPROCEDCar"/>
          <w:rFonts w:cs="Arial"/>
          <w:sz w:val="22"/>
          <w:szCs w:val="22"/>
          <w:vertAlign w:val="baseline"/>
        </w:rPr>
        <w:t xml:space="preserve"> </w:t>
      </w:r>
      <w:r w:rsidRPr="00DC62A4">
        <w:rPr>
          <w:rStyle w:val="EstilosubindicePARAPROCEDCar"/>
          <w:rFonts w:cs="Arial"/>
          <w:i/>
          <w:sz w:val="22"/>
          <w:szCs w:val="22"/>
          <w:vertAlign w:val="baseline"/>
        </w:rPr>
        <w:t>b</w:t>
      </w:r>
      <w:r w:rsidRPr="00DC62A4">
        <w:rPr>
          <w:rStyle w:val="EstilosubindicePARAPROCEDCar"/>
          <w:rFonts w:cs="Arial"/>
          <w:sz w:val="22"/>
          <w:szCs w:val="22"/>
          <w:vertAlign w:val="baseline"/>
        </w:rPr>
        <w:t xml:space="preserve"> </w:t>
      </w:r>
      <w:r w:rsidR="00C07E87" w:rsidRPr="00DC62A4">
        <w:rPr>
          <w:rStyle w:val="EstilosubindicePARAPROCEDCar"/>
          <w:rFonts w:cs="Arial"/>
          <w:sz w:val="22"/>
          <w:szCs w:val="22"/>
          <w:vertAlign w:val="baseline"/>
        </w:rPr>
        <w:t xml:space="preserve">de oferta simple </w:t>
      </w:r>
      <w:r w:rsidRPr="005C1708">
        <w:rPr>
          <w:rStyle w:val="Estilo11pto"/>
        </w:rPr>
        <w:t xml:space="preserve">de la unidad </w:t>
      </w:r>
      <w:r w:rsidRPr="00DC62A4">
        <w:rPr>
          <w:rFonts w:cs="Arial"/>
          <w:i/>
          <w:sz w:val="22"/>
          <w:szCs w:val="22"/>
        </w:rPr>
        <w:t>u</w:t>
      </w:r>
      <w:r w:rsidR="00857505" w:rsidRPr="005C1708">
        <w:rPr>
          <w:rStyle w:val="Estilo11pto"/>
        </w:rPr>
        <w:t xml:space="preserve"> asignada en </w:t>
      </w:r>
      <w:r w:rsidR="00C71431">
        <w:rPr>
          <w:rStyle w:val="Estilo11pto"/>
        </w:rPr>
        <w:t>f</w:t>
      </w:r>
      <w:r w:rsidR="00857505" w:rsidRPr="005C1708">
        <w:rPr>
          <w:rStyle w:val="Estilo11pto"/>
        </w:rPr>
        <w:t>ase 1</w:t>
      </w:r>
      <w:r w:rsidR="00A8459D" w:rsidRPr="005C1708">
        <w:rPr>
          <w:rStyle w:val="Estilo11pto"/>
        </w:rPr>
        <w:t>.</w:t>
      </w:r>
    </w:p>
    <w:p w14:paraId="2DE2883B" w14:textId="1FD7B89B" w:rsidR="00D070FC" w:rsidRPr="00DC62A4" w:rsidRDefault="00D070FC" w:rsidP="0047174E">
      <w:pPr>
        <w:tabs>
          <w:tab w:val="left" w:pos="1985"/>
          <w:tab w:val="left" w:pos="2700"/>
        </w:tabs>
        <w:ind w:left="2552" w:hanging="2410"/>
        <w:rPr>
          <w:rFonts w:cs="Arial"/>
          <w:i/>
          <w:sz w:val="22"/>
          <w:szCs w:val="22"/>
        </w:rPr>
      </w:pPr>
      <w:proofErr w:type="spellStart"/>
      <w:r w:rsidRPr="005C1708">
        <w:rPr>
          <w:rStyle w:val="Estilo11pto"/>
        </w:rPr>
        <w:t>POPVPVOS</w:t>
      </w:r>
      <w:r w:rsidRPr="00DC62A4">
        <w:rPr>
          <w:rStyle w:val="EstilosubindicePARAPROCEDCar"/>
          <w:rFonts w:cs="Arial"/>
          <w:sz w:val="22"/>
          <w:szCs w:val="22"/>
        </w:rPr>
        <w:t>u,b</w:t>
      </w:r>
      <w:proofErr w:type="spellEnd"/>
      <w:r w:rsidRPr="00DC62A4">
        <w:rPr>
          <w:rStyle w:val="EstilosubindicePARAPROCEDCar"/>
          <w:rFonts w:cs="Arial"/>
          <w:sz w:val="22"/>
          <w:szCs w:val="22"/>
          <w:vertAlign w:val="baseline"/>
        </w:rPr>
        <w:tab/>
        <w:t>=</w:t>
      </w:r>
      <w:r w:rsidR="00465BAF">
        <w:rPr>
          <w:rStyle w:val="EstilosubindicePARAPROCEDCar"/>
          <w:rFonts w:cs="Arial"/>
          <w:sz w:val="22"/>
          <w:szCs w:val="22"/>
          <w:vertAlign w:val="baseline"/>
        </w:rPr>
        <w:t xml:space="preserve">  </w:t>
      </w:r>
      <w:r w:rsidR="0047174E">
        <w:rPr>
          <w:rStyle w:val="EstilosubindicePARAPROCEDCar"/>
          <w:rFonts w:cs="Arial"/>
          <w:sz w:val="22"/>
          <w:szCs w:val="22"/>
          <w:vertAlign w:val="baseline"/>
        </w:rPr>
        <w:tab/>
      </w:r>
      <w:r w:rsidRPr="00B119CD">
        <w:rPr>
          <w:rStyle w:val="Estilo11pto"/>
        </w:rPr>
        <w:t xml:space="preserve">Precio ofertado correspondiente a oferta simple para el bloque </w:t>
      </w:r>
      <w:r w:rsidRPr="00DC62A4">
        <w:rPr>
          <w:rFonts w:cs="Arial"/>
          <w:i/>
          <w:sz w:val="22"/>
          <w:szCs w:val="22"/>
        </w:rPr>
        <w:t>b</w:t>
      </w:r>
      <w:r w:rsidRPr="00B119CD">
        <w:rPr>
          <w:rStyle w:val="Estilo11pto"/>
        </w:rPr>
        <w:t xml:space="preserve"> de la unidad </w:t>
      </w:r>
      <w:r w:rsidRPr="00DC62A4">
        <w:rPr>
          <w:rFonts w:cs="Arial"/>
          <w:i/>
          <w:sz w:val="22"/>
          <w:szCs w:val="22"/>
        </w:rPr>
        <w:t>u</w:t>
      </w:r>
      <w:r w:rsidR="00A8459D" w:rsidRPr="00DC62A4">
        <w:rPr>
          <w:rFonts w:cs="Arial"/>
          <w:i/>
          <w:sz w:val="22"/>
          <w:szCs w:val="22"/>
        </w:rPr>
        <w:t>.</w:t>
      </w:r>
    </w:p>
    <w:p w14:paraId="66910617" w14:textId="5FC16609" w:rsidR="00DD0982" w:rsidRPr="00B119CD" w:rsidDel="00DD0982" w:rsidRDefault="00DD0982" w:rsidP="0047174E">
      <w:pPr>
        <w:tabs>
          <w:tab w:val="left" w:pos="1985"/>
          <w:tab w:val="left" w:pos="2700"/>
        </w:tabs>
        <w:ind w:left="2552" w:hanging="2410"/>
        <w:rPr>
          <w:rStyle w:val="Estilo11pto"/>
        </w:rPr>
      </w:pPr>
      <w:proofErr w:type="spellStart"/>
      <w:r w:rsidRPr="00B119CD" w:rsidDel="00DD0982">
        <w:rPr>
          <w:rStyle w:val="Estilo11pto"/>
        </w:rPr>
        <w:t>NACCC</w:t>
      </w:r>
      <w:r w:rsidRPr="00DC62A4" w:rsidDel="00DD0982">
        <w:rPr>
          <w:rFonts w:cs="Arial"/>
          <w:sz w:val="22"/>
          <w:szCs w:val="22"/>
          <w:vertAlign w:val="subscript"/>
        </w:rPr>
        <w:t>u</w:t>
      </w:r>
      <w:proofErr w:type="spellEnd"/>
      <w:r w:rsidRPr="00B119CD" w:rsidDel="00DD0982">
        <w:rPr>
          <w:rStyle w:val="Estilo11pto"/>
        </w:rPr>
        <w:t xml:space="preserve"> </w:t>
      </w:r>
      <w:r w:rsidRPr="00B119CD" w:rsidDel="00DD0982">
        <w:rPr>
          <w:rStyle w:val="Estilo11pto"/>
        </w:rPr>
        <w:tab/>
        <w:t>=</w:t>
      </w:r>
      <w:r w:rsidRPr="00B119CD">
        <w:rPr>
          <w:rStyle w:val="Estilo11pto"/>
        </w:rPr>
        <w:tab/>
      </w:r>
      <w:r w:rsidRPr="00B119CD" w:rsidDel="00DD0982">
        <w:rPr>
          <w:rStyle w:val="Estilo11pto"/>
        </w:rPr>
        <w:t xml:space="preserve">Número de arranques de turbinas de gas por cambios requeridos en el modo de funcionamiento de ciclos combinados </w:t>
      </w:r>
      <w:proofErr w:type="spellStart"/>
      <w:r w:rsidRPr="00B119CD" w:rsidDel="00DD0982">
        <w:rPr>
          <w:rStyle w:val="Estilo11pto"/>
        </w:rPr>
        <w:t>multieje</w:t>
      </w:r>
      <w:proofErr w:type="spellEnd"/>
      <w:r w:rsidRPr="00B119CD" w:rsidDel="00DD0982">
        <w:rPr>
          <w:rStyle w:val="Estilo11pto"/>
        </w:rPr>
        <w:t>.</w:t>
      </w:r>
    </w:p>
    <w:p w14:paraId="64A38535" w14:textId="3220AFB2" w:rsidR="00DD0982" w:rsidRPr="00B119CD" w:rsidDel="00DD0982" w:rsidRDefault="00DD0982" w:rsidP="0047174E">
      <w:pPr>
        <w:tabs>
          <w:tab w:val="left" w:pos="1985"/>
          <w:tab w:val="left" w:pos="2700"/>
        </w:tabs>
        <w:ind w:left="2552" w:hanging="2410"/>
        <w:rPr>
          <w:rStyle w:val="Estilo11pto"/>
        </w:rPr>
      </w:pPr>
      <w:proofErr w:type="spellStart"/>
      <w:r w:rsidRPr="00B119CD" w:rsidDel="00DD0982">
        <w:rPr>
          <w:rStyle w:val="Estilo11pto"/>
        </w:rPr>
        <w:t>PAC</w:t>
      </w:r>
      <w:del w:id="684" w:author="LIQ" w:date="2021-03-16T20:43:00Z">
        <w:r w:rsidR="00360010" w:rsidRPr="00B119CD" w:rsidDel="00AF6423">
          <w:rPr>
            <w:rStyle w:val="Estilo11pto"/>
          </w:rPr>
          <w:delText>H</w:delText>
        </w:r>
      </w:del>
      <w:r w:rsidRPr="00DC62A4" w:rsidDel="00DD0982">
        <w:rPr>
          <w:rFonts w:cs="Arial"/>
          <w:sz w:val="22"/>
          <w:szCs w:val="22"/>
          <w:vertAlign w:val="subscript"/>
        </w:rPr>
        <w:t>u</w:t>
      </w:r>
      <w:proofErr w:type="spellEnd"/>
      <w:r w:rsidRPr="00B119CD" w:rsidDel="00DD0982">
        <w:rPr>
          <w:rStyle w:val="Estilo11pto"/>
        </w:rPr>
        <w:tab/>
        <w:t>=</w:t>
      </w:r>
      <w:r w:rsidR="00B17514">
        <w:rPr>
          <w:rStyle w:val="Estilo11pto"/>
        </w:rPr>
        <w:tab/>
      </w:r>
      <w:r w:rsidRPr="00B119CD" w:rsidDel="00DD0982">
        <w:rPr>
          <w:rStyle w:val="Estilo11pto"/>
        </w:rPr>
        <w:t xml:space="preserve">Precio </w:t>
      </w:r>
      <w:del w:id="685" w:author="LIQ" w:date="2021-03-16T20:42:00Z">
        <w:r w:rsidR="003F0A63" w:rsidRPr="00B119CD" w:rsidDel="00971A9F">
          <w:rPr>
            <w:rStyle w:val="Estilo11pto"/>
          </w:rPr>
          <w:delText xml:space="preserve">horario </w:delText>
        </w:r>
      </w:del>
      <w:r w:rsidRPr="00B119CD" w:rsidDel="00DD0982">
        <w:rPr>
          <w:rStyle w:val="Estilo11pto"/>
        </w:rPr>
        <w:t>del arranque en caliente en la oferta compleja.</w:t>
      </w:r>
      <w:r w:rsidR="00AD37C7" w:rsidRPr="00DC62A4">
        <w:rPr>
          <w:rFonts w:cs="Arial"/>
          <w:i/>
          <w:color w:val="FF0000"/>
          <w:sz w:val="22"/>
          <w:szCs w:val="22"/>
          <w:u w:val="single"/>
        </w:rPr>
        <w:t xml:space="preserve"> </w:t>
      </w:r>
      <w:r w:rsidR="00AD37C7" w:rsidRPr="00B119CD">
        <w:rPr>
          <w:rStyle w:val="Estilo11pto"/>
        </w:rPr>
        <w:t xml:space="preserve">Se calcula como el precio del arranque en caliente en la oferta compleja correspondiente a </w:t>
      </w:r>
      <w:del w:id="686" w:author="LIQ" w:date="2021-03-16T20:42:00Z">
        <w:r w:rsidR="00AD37C7" w:rsidRPr="00B119CD" w:rsidDel="00971A9F">
          <w:rPr>
            <w:rStyle w:val="Estilo11pto"/>
          </w:rPr>
          <w:delText>las horas</w:delText>
        </w:r>
      </w:del>
      <w:ins w:id="687" w:author="LIQ" w:date="2021-03-16T20:42:00Z">
        <w:r w:rsidR="00971A9F">
          <w:rPr>
            <w:rStyle w:val="Estilo11pto"/>
          </w:rPr>
          <w:t>los periodos</w:t>
        </w:r>
      </w:ins>
      <w:ins w:id="688" w:author="LIQ" w:date="2021-03-16T20:43:00Z">
        <w:r w:rsidR="00303954">
          <w:rPr>
            <w:rStyle w:val="Estilo11pto"/>
          </w:rPr>
          <w:t xml:space="preserve"> de programación</w:t>
        </w:r>
      </w:ins>
      <w:r w:rsidR="00AD37C7" w:rsidRPr="00B119CD">
        <w:rPr>
          <w:rStyle w:val="Estilo11pto"/>
        </w:rPr>
        <w:t xml:space="preserve"> que han requerido el arranque adicional de la turbina de gas.</w:t>
      </w:r>
      <w:r w:rsidR="00AD37C7" w:rsidRPr="00DC62A4">
        <w:rPr>
          <w:rFonts w:cs="Arial"/>
          <w:i/>
          <w:sz w:val="22"/>
          <w:szCs w:val="22"/>
          <w:u w:val="single"/>
        </w:rPr>
        <w:t xml:space="preserve">  </w:t>
      </w:r>
    </w:p>
    <w:p w14:paraId="78DDBC61" w14:textId="7023E2B8" w:rsidR="00D070FC" w:rsidRPr="00DC62A4" w:rsidRDefault="00D070FC" w:rsidP="006F5E10">
      <w:pPr>
        <w:spacing w:after="0"/>
        <w:ind w:left="0"/>
        <w:rPr>
          <w:rFonts w:cs="Arial"/>
          <w:sz w:val="22"/>
          <w:szCs w:val="22"/>
        </w:rPr>
      </w:pPr>
    </w:p>
    <w:p w14:paraId="50DB6251" w14:textId="761FDE65" w:rsidR="00D048F2" w:rsidRPr="00DC62A4" w:rsidRDefault="00D048F2" w:rsidP="00465BAF">
      <w:pPr>
        <w:pStyle w:val="BEGO"/>
        <w:numPr>
          <w:ilvl w:val="1"/>
          <w:numId w:val="21"/>
        </w:numPr>
        <w:tabs>
          <w:tab w:val="left" w:pos="851"/>
        </w:tabs>
        <w:spacing w:before="0"/>
        <w:ind w:left="567" w:hanging="425"/>
      </w:pPr>
      <w:r w:rsidRPr="00DC62A4">
        <w:t xml:space="preserve">Restricciones técnicas del PDBF a subir en </w:t>
      </w:r>
      <w:r w:rsidR="00C71431">
        <w:t>f</w:t>
      </w:r>
      <w:r w:rsidRPr="00DC62A4">
        <w:t>ase 1 a unidades de venta con oferta compleja</w:t>
      </w:r>
      <w:r w:rsidR="00553178">
        <w:t>.</w:t>
      </w:r>
    </w:p>
    <w:p w14:paraId="14173F8E" w14:textId="77777777" w:rsidR="00B17514" w:rsidRPr="00A36C10" w:rsidRDefault="00B17514" w:rsidP="00A36C10">
      <w:pPr>
        <w:pStyle w:val="BEGO"/>
        <w:tabs>
          <w:tab w:val="left" w:pos="851"/>
        </w:tabs>
        <w:spacing w:before="0"/>
        <w:ind w:left="426"/>
      </w:pPr>
    </w:p>
    <w:p w14:paraId="6D90DAC3" w14:textId="455CCC52" w:rsidR="00D070FC" w:rsidRPr="00465BAF" w:rsidRDefault="00D070FC" w:rsidP="00A36C10">
      <w:pPr>
        <w:ind w:left="142"/>
        <w:rPr>
          <w:rStyle w:val="Estilo11pto"/>
        </w:rPr>
      </w:pPr>
      <w:r w:rsidRPr="00B119CD">
        <w:rPr>
          <w:rStyle w:val="Estilo11pto"/>
        </w:rPr>
        <w:t xml:space="preserve">La asignación de energía a subir para la resolución de restricciones técnicas </w:t>
      </w:r>
      <w:r w:rsidR="00C14195" w:rsidRPr="00B119CD">
        <w:rPr>
          <w:rStyle w:val="Estilo11pto"/>
        </w:rPr>
        <w:t>del</w:t>
      </w:r>
      <w:r w:rsidRPr="00B119CD">
        <w:rPr>
          <w:rStyle w:val="Estilo11pto"/>
        </w:rPr>
        <w:t xml:space="preserve"> P</w:t>
      </w:r>
      <w:r w:rsidR="00E57F7C" w:rsidRPr="00B119CD">
        <w:rPr>
          <w:rStyle w:val="Estilo11pto"/>
        </w:rPr>
        <w:t>D</w:t>
      </w:r>
      <w:r w:rsidRPr="00B119CD">
        <w:rPr>
          <w:rStyle w:val="Estilo11pto"/>
        </w:rPr>
        <w:t xml:space="preserve">BF con utilización de la oferta compleja dará lugar a un derecho de cobro de la unidad </w:t>
      </w:r>
      <w:r w:rsidRPr="00DC62A4">
        <w:rPr>
          <w:rFonts w:cs="Arial"/>
          <w:i/>
          <w:sz w:val="22"/>
          <w:szCs w:val="22"/>
        </w:rPr>
        <w:t>u</w:t>
      </w:r>
      <w:r w:rsidR="00360010" w:rsidRPr="00465BAF">
        <w:rPr>
          <w:rStyle w:val="Estilo11pto"/>
        </w:rPr>
        <w:t xml:space="preserve"> </w:t>
      </w:r>
      <w:r w:rsidRPr="00465BAF">
        <w:rPr>
          <w:rStyle w:val="Estilo11pto"/>
        </w:rPr>
        <w:t>que se calcula según la fórmula siguiente:</w:t>
      </w:r>
    </w:p>
    <w:p w14:paraId="69254F9E" w14:textId="3A3FBDDA" w:rsidR="00D070FC" w:rsidRPr="00DC62A4" w:rsidRDefault="00D070FC" w:rsidP="0047174E">
      <w:pPr>
        <w:ind w:left="284" w:hanging="142"/>
        <w:rPr>
          <w:rStyle w:val="EstilosubindicePARAPROCEDCar"/>
          <w:rFonts w:cs="Arial"/>
          <w:sz w:val="22"/>
          <w:szCs w:val="22"/>
          <w:vertAlign w:val="baseline"/>
        </w:rPr>
      </w:pPr>
      <w:proofErr w:type="spellStart"/>
      <w:r w:rsidRPr="00465BAF">
        <w:rPr>
          <w:rStyle w:val="Estilo11pto"/>
        </w:rPr>
        <w:t>DCERPVPVOC</w:t>
      </w:r>
      <w:r w:rsidRPr="00DC62A4">
        <w:rPr>
          <w:rStyle w:val="EstilosubindicePARAPROCEDCar"/>
          <w:rFonts w:cs="Arial"/>
          <w:sz w:val="22"/>
          <w:szCs w:val="22"/>
        </w:rPr>
        <w:t>u</w:t>
      </w:r>
      <w:proofErr w:type="spellEnd"/>
      <w:r w:rsidRPr="00DC62A4">
        <w:rPr>
          <w:rStyle w:val="EstilosubindicePARAPROCEDCar"/>
          <w:rFonts w:cs="Arial"/>
          <w:sz w:val="22"/>
          <w:szCs w:val="22"/>
        </w:rPr>
        <w:t xml:space="preserve"> </w:t>
      </w:r>
      <w:r w:rsidRPr="00465BAF">
        <w:rPr>
          <w:rStyle w:val="Estilo11pto"/>
        </w:rPr>
        <w:t xml:space="preserve">= </w:t>
      </w:r>
      <w:proofErr w:type="spellStart"/>
      <w:r w:rsidRPr="00465BAF">
        <w:rPr>
          <w:rStyle w:val="Estilo11pto"/>
        </w:rPr>
        <w:t>ERPVPVOC</w:t>
      </w:r>
      <w:r w:rsidRPr="00DC62A4">
        <w:rPr>
          <w:rStyle w:val="EstilosubindicePARAPROCEDCar"/>
          <w:rFonts w:cs="Arial"/>
          <w:sz w:val="22"/>
          <w:szCs w:val="22"/>
        </w:rPr>
        <w:t>u</w:t>
      </w:r>
      <w:proofErr w:type="spellEnd"/>
      <w:r w:rsidRPr="00465BAF">
        <w:rPr>
          <w:rStyle w:val="Estilo11pto"/>
        </w:rPr>
        <w:t xml:space="preserve"> × </w:t>
      </w:r>
      <w:proofErr w:type="spellStart"/>
      <w:r w:rsidRPr="00465BAF">
        <w:rPr>
          <w:rStyle w:val="Estilo11pto"/>
        </w:rPr>
        <w:t>POPVPVDIA</w:t>
      </w:r>
      <w:r w:rsidRPr="00DC62A4">
        <w:rPr>
          <w:rStyle w:val="EstilosubindicePARAPROCEDCar"/>
          <w:rFonts w:cs="Arial"/>
          <w:sz w:val="22"/>
          <w:szCs w:val="22"/>
        </w:rPr>
        <w:t>u</w:t>
      </w:r>
      <w:proofErr w:type="spellEnd"/>
      <w:r w:rsidR="00AD37C7" w:rsidRPr="00465BAF">
        <w:rPr>
          <w:rStyle w:val="Estilo11pto"/>
        </w:rPr>
        <w:t xml:space="preserve">+ </w:t>
      </w:r>
      <w:proofErr w:type="spellStart"/>
      <w:r w:rsidR="00AD37C7" w:rsidRPr="00465BAF">
        <w:rPr>
          <w:rStyle w:val="Estilo11pto"/>
        </w:rPr>
        <w:t>DCACCOC</w:t>
      </w:r>
      <w:r w:rsidR="00AD37C7" w:rsidRPr="00AD64B4">
        <w:rPr>
          <w:rStyle w:val="Estilo11pto"/>
          <w:vertAlign w:val="subscript"/>
        </w:rPr>
        <w:t>u</w:t>
      </w:r>
      <w:proofErr w:type="spellEnd"/>
    </w:p>
    <w:p w14:paraId="576C4613" w14:textId="77777777" w:rsidR="00D070FC" w:rsidRPr="00DC62A4" w:rsidRDefault="00D070FC" w:rsidP="0047174E">
      <w:pPr>
        <w:spacing w:before="240"/>
        <w:ind w:left="284" w:hanging="142"/>
        <w:rPr>
          <w:rFonts w:cs="Arial"/>
          <w:sz w:val="22"/>
          <w:szCs w:val="22"/>
        </w:rPr>
      </w:pPr>
      <w:r w:rsidRPr="00DC62A4">
        <w:rPr>
          <w:rFonts w:cs="Arial"/>
          <w:sz w:val="22"/>
          <w:szCs w:val="22"/>
        </w:rPr>
        <w:t>donde:</w:t>
      </w:r>
    </w:p>
    <w:p w14:paraId="6FC93365" w14:textId="6984D4B5" w:rsidR="00D070FC" w:rsidRPr="00465BAF" w:rsidRDefault="00D070FC" w:rsidP="0047174E">
      <w:pPr>
        <w:tabs>
          <w:tab w:val="left" w:pos="1985"/>
          <w:tab w:val="left" w:pos="2700"/>
        </w:tabs>
        <w:ind w:left="2552" w:hanging="2410"/>
        <w:rPr>
          <w:rStyle w:val="Estilo11pto"/>
        </w:rPr>
      </w:pPr>
      <w:proofErr w:type="spellStart"/>
      <w:r w:rsidRPr="00465BAF">
        <w:rPr>
          <w:rStyle w:val="Estilo11pto"/>
        </w:rPr>
        <w:t>ERPVPVOC</w:t>
      </w:r>
      <w:r w:rsidRPr="00DC62A4">
        <w:rPr>
          <w:rStyle w:val="EstilosubindicePARAPROCEDCar"/>
          <w:rFonts w:cs="Arial"/>
          <w:sz w:val="22"/>
          <w:szCs w:val="22"/>
        </w:rPr>
        <w:t>u</w:t>
      </w:r>
      <w:proofErr w:type="spellEnd"/>
      <w:r w:rsidRPr="00DC62A4">
        <w:rPr>
          <w:rStyle w:val="EstilosubindicePARAPROCEDCar"/>
          <w:rFonts w:cs="Arial"/>
          <w:sz w:val="22"/>
          <w:szCs w:val="22"/>
        </w:rPr>
        <w:tab/>
      </w:r>
      <w:r w:rsidRPr="00DC62A4">
        <w:rPr>
          <w:rStyle w:val="EstilosubindicePARAPROCEDCar"/>
          <w:rFonts w:cs="Arial"/>
          <w:sz w:val="22"/>
          <w:szCs w:val="22"/>
          <w:vertAlign w:val="baseline"/>
        </w:rPr>
        <w:t>=</w:t>
      </w:r>
      <w:r w:rsidRPr="00DC62A4">
        <w:rPr>
          <w:rStyle w:val="EstilosubindicePARAPROCEDCar"/>
          <w:rFonts w:cs="Arial"/>
          <w:sz w:val="22"/>
          <w:szCs w:val="22"/>
        </w:rPr>
        <w:tab/>
      </w:r>
      <w:r w:rsidRPr="00465BAF">
        <w:rPr>
          <w:rStyle w:val="Estilo11pto"/>
        </w:rPr>
        <w:t xml:space="preserve">Energía a subir de la unidad </w:t>
      </w:r>
      <w:r w:rsidRPr="00DC62A4">
        <w:rPr>
          <w:rFonts w:cs="Arial"/>
          <w:i/>
          <w:sz w:val="22"/>
          <w:szCs w:val="22"/>
        </w:rPr>
        <w:t xml:space="preserve">u, </w:t>
      </w:r>
      <w:r w:rsidRPr="00465BAF">
        <w:rPr>
          <w:rStyle w:val="Estilo11pto"/>
        </w:rPr>
        <w:t>en aplicación de la oferta compleja</w:t>
      </w:r>
      <w:r w:rsidR="006F5E10">
        <w:rPr>
          <w:rStyle w:val="Estilo11pto"/>
        </w:rPr>
        <w:t>.</w:t>
      </w:r>
    </w:p>
    <w:p w14:paraId="14C5AA7F" w14:textId="7CEFF53E" w:rsidR="00D070FC" w:rsidRPr="00465BAF" w:rsidRDefault="00D070FC" w:rsidP="0047174E">
      <w:pPr>
        <w:tabs>
          <w:tab w:val="left" w:pos="1985"/>
          <w:tab w:val="left" w:pos="2700"/>
        </w:tabs>
        <w:ind w:left="2552" w:hanging="2410"/>
        <w:rPr>
          <w:rStyle w:val="Estilo11pto"/>
        </w:rPr>
      </w:pPr>
      <w:proofErr w:type="spellStart"/>
      <w:r w:rsidRPr="00465BAF">
        <w:rPr>
          <w:rStyle w:val="Estilo11pto"/>
        </w:rPr>
        <w:t>POPVPVDIA</w:t>
      </w:r>
      <w:r w:rsidRPr="00DC62A4">
        <w:rPr>
          <w:rFonts w:cs="Arial"/>
          <w:sz w:val="22"/>
          <w:szCs w:val="22"/>
          <w:vertAlign w:val="subscript"/>
        </w:rPr>
        <w:t>u</w:t>
      </w:r>
      <w:proofErr w:type="spellEnd"/>
      <w:r w:rsidRPr="00465BAF">
        <w:rPr>
          <w:rStyle w:val="Estilo11pto"/>
        </w:rPr>
        <w:tab/>
        <w:t>=</w:t>
      </w:r>
      <w:r w:rsidRPr="00465BAF">
        <w:rPr>
          <w:rStyle w:val="Estilo11pto"/>
        </w:rPr>
        <w:tab/>
        <w:t>Precio aplicable para tod</w:t>
      </w:r>
      <w:ins w:id="689" w:author="LIQ Elena" w:date="2021-02-19T17:11:00Z">
        <w:r w:rsidR="00FF476D">
          <w:rPr>
            <w:rStyle w:val="Estilo11pto"/>
          </w:rPr>
          <w:t>o</w:t>
        </w:r>
      </w:ins>
      <w:del w:id="690" w:author="LIQ Elena" w:date="2021-02-19T17:11:00Z">
        <w:r w:rsidRPr="00465BAF" w:rsidDel="00FF476D">
          <w:rPr>
            <w:rStyle w:val="Estilo11pto"/>
          </w:rPr>
          <w:delText>a</w:delText>
        </w:r>
      </w:del>
      <w:r w:rsidRPr="00465BAF">
        <w:rPr>
          <w:rStyle w:val="Estilo11pto"/>
        </w:rPr>
        <w:t xml:space="preserve">s </w:t>
      </w:r>
      <w:del w:id="691" w:author="LIQ Elena" w:date="2021-02-19T17:11:00Z">
        <w:r w:rsidRPr="00465BAF" w:rsidDel="00FF476D">
          <w:rPr>
            <w:rStyle w:val="Estilo11pto"/>
          </w:rPr>
          <w:delText>las horas</w:delText>
        </w:r>
      </w:del>
      <w:ins w:id="692" w:author="LIQ Elena" w:date="2021-02-19T17:11:00Z">
        <w:r w:rsidR="00FF476D">
          <w:rPr>
            <w:rStyle w:val="Estilo11pto"/>
          </w:rPr>
          <w:t>los periodos de programación</w:t>
        </w:r>
      </w:ins>
      <w:r w:rsidRPr="00465BAF">
        <w:rPr>
          <w:rStyle w:val="Estilo11pto"/>
        </w:rPr>
        <w:t xml:space="preserve"> del día resultante de la aplicación de la oferta compleja y obtenido del siguiente modo:</w:t>
      </w:r>
    </w:p>
    <w:p w14:paraId="7E2A86E6" w14:textId="000B99C1" w:rsidR="00D070FC" w:rsidRPr="00465BAF" w:rsidRDefault="00D070FC" w:rsidP="001758CA">
      <w:pPr>
        <w:tabs>
          <w:tab w:val="left" w:pos="1985"/>
          <w:tab w:val="left" w:pos="2268"/>
          <w:tab w:val="left" w:pos="2694"/>
        </w:tabs>
        <w:ind w:left="2552"/>
        <w:rPr>
          <w:rStyle w:val="Estilo11pto"/>
        </w:rPr>
      </w:pPr>
      <w:proofErr w:type="spellStart"/>
      <w:r w:rsidRPr="00465BAF">
        <w:rPr>
          <w:rStyle w:val="Estilo11pto"/>
        </w:rPr>
        <w:t>POPVPVDIA</w:t>
      </w:r>
      <w:r w:rsidRPr="00DC62A4">
        <w:rPr>
          <w:rStyle w:val="EstilosubindicePARAPROCEDCar"/>
          <w:rFonts w:cs="Arial"/>
          <w:sz w:val="22"/>
          <w:szCs w:val="22"/>
        </w:rPr>
        <w:t>u</w:t>
      </w:r>
      <w:proofErr w:type="spellEnd"/>
      <w:r w:rsidRPr="00DC62A4">
        <w:rPr>
          <w:rStyle w:val="EstilosubindicePARAPROCEDCar"/>
          <w:rFonts w:cs="Arial"/>
          <w:sz w:val="22"/>
          <w:szCs w:val="22"/>
          <w:vertAlign w:val="baseline"/>
        </w:rPr>
        <w:tab/>
        <w:t>=</w:t>
      </w:r>
      <w:r w:rsidRPr="00DC62A4">
        <w:rPr>
          <w:rStyle w:val="EstilosubindicePARAPROCEDCar"/>
          <w:rFonts w:cs="Arial"/>
          <w:sz w:val="22"/>
          <w:szCs w:val="22"/>
          <w:vertAlign w:val="baseline"/>
        </w:rPr>
        <w:tab/>
      </w:r>
      <w:proofErr w:type="spellStart"/>
      <w:r w:rsidRPr="00DC62A4">
        <w:rPr>
          <w:rStyle w:val="EstilosubindicePARAPROCEDCar"/>
          <w:rFonts w:cs="Arial"/>
          <w:sz w:val="22"/>
          <w:szCs w:val="22"/>
          <w:vertAlign w:val="baseline"/>
        </w:rPr>
        <w:t>mín</w:t>
      </w:r>
      <w:proofErr w:type="spellEnd"/>
      <w:r w:rsidR="0047174E">
        <w:rPr>
          <w:rStyle w:val="EstilosubindicePARAPROCEDCar"/>
          <w:rFonts w:cs="Arial"/>
          <w:sz w:val="22"/>
          <w:szCs w:val="22"/>
          <w:vertAlign w:val="baseline"/>
        </w:rPr>
        <w:t xml:space="preserve"> </w:t>
      </w:r>
      <w:r w:rsidRPr="00DC62A4">
        <w:rPr>
          <w:rStyle w:val="EstilosubindicePARAPROCEDCar"/>
          <w:rFonts w:cs="Arial"/>
          <w:sz w:val="22"/>
          <w:szCs w:val="22"/>
          <w:vertAlign w:val="baseline"/>
        </w:rPr>
        <w:t>(</w:t>
      </w:r>
      <w:proofErr w:type="spellStart"/>
      <w:r w:rsidRPr="00465BAF">
        <w:rPr>
          <w:rStyle w:val="Estilo11pto"/>
        </w:rPr>
        <w:t>IMPPVP</w:t>
      </w:r>
      <w:r w:rsidRPr="00DC62A4">
        <w:rPr>
          <w:rStyle w:val="EstilosubindicePARAPROCEDCar"/>
          <w:rFonts w:cs="Arial"/>
          <w:sz w:val="22"/>
          <w:szCs w:val="22"/>
        </w:rPr>
        <w:t>u</w:t>
      </w:r>
      <w:proofErr w:type="spellEnd"/>
      <w:r w:rsidRPr="00DC62A4">
        <w:rPr>
          <w:rStyle w:val="EstilosubindicePARAPROCEDCar"/>
          <w:rFonts w:cs="Arial"/>
          <w:sz w:val="22"/>
          <w:szCs w:val="22"/>
          <w:vertAlign w:val="baseline"/>
        </w:rPr>
        <w:t xml:space="preserve">, </w:t>
      </w:r>
      <w:proofErr w:type="spellStart"/>
      <w:r w:rsidRPr="00465BAF">
        <w:rPr>
          <w:rStyle w:val="Estilo11pto"/>
        </w:rPr>
        <w:t>IMPPHF</w:t>
      </w:r>
      <w:r w:rsidR="00E57F7C" w:rsidRPr="00465BAF">
        <w:rPr>
          <w:rStyle w:val="Estilo11pto"/>
        </w:rPr>
        <w:t>C</w:t>
      </w:r>
      <w:r w:rsidRPr="00DC62A4">
        <w:rPr>
          <w:rStyle w:val="EstilosubindicePARAPROCEDCar"/>
          <w:rFonts w:cs="Arial"/>
          <w:sz w:val="22"/>
          <w:szCs w:val="22"/>
        </w:rPr>
        <w:t>u</w:t>
      </w:r>
      <w:proofErr w:type="spellEnd"/>
      <w:r w:rsidRPr="00DC62A4">
        <w:rPr>
          <w:rStyle w:val="EstilosubindicePARAPROCEDCar"/>
          <w:rFonts w:cs="Arial"/>
          <w:sz w:val="22"/>
          <w:szCs w:val="22"/>
          <w:vertAlign w:val="baseline"/>
        </w:rPr>
        <w:t xml:space="preserve">) / </w:t>
      </w:r>
      <w:r w:rsidRPr="00465BAF">
        <w:rPr>
          <w:rStyle w:val="Estilo11pto"/>
        </w:rPr>
        <w:t>∑</w:t>
      </w:r>
      <w:del w:id="693" w:author="LIQ" w:date="2021-03-16T20:33:00Z">
        <w:r w:rsidRPr="00DC62A4" w:rsidDel="00C078D0">
          <w:rPr>
            <w:rStyle w:val="EstilosubindicePARAPROCEDCar"/>
            <w:rFonts w:cs="Arial"/>
            <w:sz w:val="22"/>
            <w:szCs w:val="22"/>
          </w:rPr>
          <w:delText>h</w:delText>
        </w:r>
      </w:del>
      <w:ins w:id="694" w:author="LIQ" w:date="2021-03-16T20:33:00Z">
        <w:r w:rsidR="00C078D0">
          <w:rPr>
            <w:rStyle w:val="EstilosubindicePARAPROCEDCar"/>
            <w:rFonts w:cs="Arial"/>
            <w:sz w:val="22"/>
            <w:szCs w:val="22"/>
          </w:rPr>
          <w:t>q</w:t>
        </w:r>
      </w:ins>
      <w:r w:rsidRPr="00465BAF">
        <w:rPr>
          <w:rStyle w:val="Estilo11pto"/>
        </w:rPr>
        <w:t xml:space="preserve"> </w:t>
      </w:r>
      <w:proofErr w:type="spellStart"/>
      <w:r w:rsidRPr="00465BAF">
        <w:rPr>
          <w:rStyle w:val="Estilo11pto"/>
        </w:rPr>
        <w:t>ERPVPVOC</w:t>
      </w:r>
      <w:r w:rsidRPr="00DC62A4">
        <w:rPr>
          <w:rStyle w:val="EstilosubindicePARAPROCEDCar"/>
          <w:rFonts w:cs="Arial"/>
          <w:sz w:val="22"/>
          <w:szCs w:val="22"/>
        </w:rPr>
        <w:t>u,</w:t>
      </w:r>
      <w:del w:id="695" w:author="LIQ" w:date="2021-03-16T20:33:00Z">
        <w:r w:rsidRPr="00DC62A4" w:rsidDel="00C078D0">
          <w:rPr>
            <w:rStyle w:val="EstilosubindicePARAPROCEDCar"/>
            <w:rFonts w:cs="Arial"/>
            <w:sz w:val="22"/>
            <w:szCs w:val="22"/>
          </w:rPr>
          <w:delText>h</w:delText>
        </w:r>
      </w:del>
      <w:ins w:id="696" w:author="LIQ" w:date="2021-03-16T20:33:00Z">
        <w:r w:rsidR="00C078D0">
          <w:rPr>
            <w:rStyle w:val="EstilosubindicePARAPROCEDCar"/>
            <w:rFonts w:cs="Arial"/>
            <w:sz w:val="22"/>
            <w:szCs w:val="22"/>
          </w:rPr>
          <w:t>q</w:t>
        </w:r>
      </w:ins>
      <w:proofErr w:type="spellEnd"/>
    </w:p>
    <w:p w14:paraId="5E1512F3" w14:textId="65B5A35D" w:rsidR="006F5E10" w:rsidRPr="00857619" w:rsidRDefault="00152B04" w:rsidP="00857619">
      <w:pPr>
        <w:tabs>
          <w:tab w:val="left" w:pos="1985"/>
          <w:tab w:val="left" w:pos="2268"/>
        </w:tabs>
        <w:spacing w:before="120"/>
        <w:ind w:left="2552" w:hanging="2410"/>
        <w:rPr>
          <w:sz w:val="22"/>
        </w:rPr>
      </w:pPr>
      <w:proofErr w:type="spellStart"/>
      <w:r w:rsidRPr="00465BAF">
        <w:rPr>
          <w:rStyle w:val="Estilo11pto"/>
        </w:rPr>
        <w:t>DCACC</w:t>
      </w:r>
      <w:ins w:id="697" w:author="LIQ" w:date="2021-03-16T20:31:00Z">
        <w:r w:rsidR="00493AA3">
          <w:rPr>
            <w:rStyle w:val="Estilo11pto"/>
          </w:rPr>
          <w:t>O</w:t>
        </w:r>
      </w:ins>
      <w:r w:rsidRPr="00465BAF">
        <w:rPr>
          <w:rStyle w:val="Estilo11pto"/>
        </w:rPr>
        <w:t>C</w:t>
      </w:r>
      <w:r w:rsidRPr="00AD64B4">
        <w:rPr>
          <w:rStyle w:val="Estilo11pto"/>
          <w:vertAlign w:val="subscript"/>
        </w:rPr>
        <w:t>u</w:t>
      </w:r>
      <w:proofErr w:type="spellEnd"/>
      <w:r w:rsidRPr="00465BAF">
        <w:rPr>
          <w:rStyle w:val="Estilo11pto"/>
        </w:rPr>
        <w:tab/>
        <w:t>=</w:t>
      </w:r>
      <w:r w:rsidRPr="00465BAF">
        <w:rPr>
          <w:rStyle w:val="Estilo11pto"/>
        </w:rPr>
        <w:tab/>
      </w:r>
      <w:r w:rsidR="0047174E">
        <w:rPr>
          <w:rStyle w:val="Estilo11pto"/>
        </w:rPr>
        <w:tab/>
      </w:r>
      <w:r w:rsidRPr="00465BAF">
        <w:rPr>
          <w:rStyle w:val="Estilo11pto"/>
        </w:rPr>
        <w:t xml:space="preserve">Derecho de cobro por </w:t>
      </w:r>
      <w:r w:rsidRPr="00465BAF" w:rsidDel="00DD0982">
        <w:rPr>
          <w:rStyle w:val="Estilo11pto"/>
        </w:rPr>
        <w:t xml:space="preserve">arranques de turbinas de gas por cambios requeridos en el modo de funcionamiento de ciclos combinados </w:t>
      </w:r>
      <w:proofErr w:type="spellStart"/>
      <w:r w:rsidRPr="00465BAF" w:rsidDel="00DD0982">
        <w:rPr>
          <w:rStyle w:val="Estilo11pto"/>
        </w:rPr>
        <w:t>multieje</w:t>
      </w:r>
      <w:proofErr w:type="spellEnd"/>
      <w:r w:rsidRPr="00465BAF">
        <w:rPr>
          <w:rStyle w:val="Estilo11pto"/>
        </w:rPr>
        <w:t>, donde:</w:t>
      </w:r>
    </w:p>
    <w:p w14:paraId="21EBB29E" w14:textId="1075EBDF" w:rsidR="00152B04" w:rsidRPr="00DC62A4" w:rsidRDefault="00152B04" w:rsidP="00857619">
      <w:pPr>
        <w:tabs>
          <w:tab w:val="left" w:pos="1985"/>
          <w:tab w:val="left" w:pos="2268"/>
          <w:tab w:val="left" w:pos="2694"/>
        </w:tabs>
        <w:ind w:left="2552"/>
        <w:rPr>
          <w:rFonts w:cs="Arial"/>
          <w:sz w:val="22"/>
          <w:szCs w:val="22"/>
        </w:rPr>
      </w:pPr>
      <w:proofErr w:type="spellStart"/>
      <w:r w:rsidRPr="00DC62A4">
        <w:rPr>
          <w:rFonts w:cs="Arial"/>
          <w:sz w:val="22"/>
          <w:szCs w:val="22"/>
        </w:rPr>
        <w:t>DCACC</w:t>
      </w:r>
      <w:ins w:id="698" w:author="LIQ" w:date="2021-03-16T20:31:00Z">
        <w:r w:rsidR="005C45C6">
          <w:rPr>
            <w:rFonts w:cs="Arial"/>
            <w:sz w:val="22"/>
            <w:szCs w:val="22"/>
          </w:rPr>
          <w:t>O</w:t>
        </w:r>
      </w:ins>
      <w:r w:rsidRPr="00DC62A4">
        <w:rPr>
          <w:rFonts w:cs="Arial"/>
          <w:sz w:val="22"/>
          <w:szCs w:val="22"/>
        </w:rPr>
        <w:t>C</w:t>
      </w:r>
      <w:r w:rsidRPr="00AD64B4">
        <w:rPr>
          <w:rFonts w:cs="Arial"/>
          <w:sz w:val="22"/>
          <w:szCs w:val="22"/>
          <w:vertAlign w:val="subscript"/>
        </w:rPr>
        <w:t>u</w:t>
      </w:r>
      <w:proofErr w:type="spellEnd"/>
      <w:r w:rsidR="006F5E10">
        <w:rPr>
          <w:rFonts w:cs="Arial"/>
          <w:sz w:val="22"/>
          <w:szCs w:val="22"/>
        </w:rPr>
        <w:t xml:space="preserve"> </w:t>
      </w:r>
      <w:r w:rsidRPr="00DC62A4">
        <w:rPr>
          <w:rFonts w:cs="Arial"/>
          <w:sz w:val="22"/>
          <w:szCs w:val="22"/>
        </w:rPr>
        <w:t>=</w:t>
      </w:r>
      <w:r w:rsidR="006F5E10">
        <w:rPr>
          <w:rFonts w:cs="Arial"/>
          <w:sz w:val="22"/>
          <w:szCs w:val="22"/>
        </w:rPr>
        <w:t xml:space="preserve"> </w:t>
      </w:r>
      <w:proofErr w:type="spellStart"/>
      <w:r w:rsidRPr="00DC62A4">
        <w:rPr>
          <w:rFonts w:cs="Arial"/>
          <w:sz w:val="22"/>
          <w:szCs w:val="22"/>
        </w:rPr>
        <w:t>NACCC</w:t>
      </w:r>
      <w:r w:rsidRPr="00AD64B4">
        <w:rPr>
          <w:rFonts w:cs="Arial"/>
          <w:sz w:val="22"/>
          <w:szCs w:val="22"/>
          <w:vertAlign w:val="subscript"/>
        </w:rPr>
        <w:t>u</w:t>
      </w:r>
      <w:proofErr w:type="spellEnd"/>
      <w:r w:rsidRPr="00DC62A4" w:rsidDel="00D822DC">
        <w:rPr>
          <w:rFonts w:cs="Arial"/>
          <w:sz w:val="22"/>
          <w:szCs w:val="22"/>
        </w:rPr>
        <w:t xml:space="preserve"> </w:t>
      </w:r>
      <w:r w:rsidRPr="00DC62A4">
        <w:rPr>
          <w:rFonts w:cs="Arial"/>
          <w:sz w:val="22"/>
          <w:szCs w:val="22"/>
        </w:rPr>
        <w:t xml:space="preserve">× </w:t>
      </w:r>
      <w:proofErr w:type="spellStart"/>
      <w:r w:rsidRPr="00DC62A4">
        <w:rPr>
          <w:rFonts w:cs="Arial"/>
          <w:sz w:val="22"/>
          <w:szCs w:val="22"/>
        </w:rPr>
        <w:t>PAC</w:t>
      </w:r>
      <w:del w:id="699" w:author="LIQ Elena" w:date="2021-02-19T17:16:00Z">
        <w:r w:rsidRPr="00DC62A4" w:rsidDel="002D28A0">
          <w:rPr>
            <w:rFonts w:cs="Arial"/>
            <w:sz w:val="22"/>
            <w:szCs w:val="22"/>
          </w:rPr>
          <w:delText>H</w:delText>
        </w:r>
      </w:del>
      <w:r w:rsidRPr="00AD64B4">
        <w:rPr>
          <w:rFonts w:cs="Arial"/>
          <w:sz w:val="22"/>
          <w:szCs w:val="22"/>
          <w:vertAlign w:val="subscript"/>
        </w:rPr>
        <w:t>u</w:t>
      </w:r>
      <w:proofErr w:type="spellEnd"/>
    </w:p>
    <w:p w14:paraId="408631AC" w14:textId="77777777" w:rsidR="00D070FC" w:rsidRPr="00DC62A4" w:rsidRDefault="00D070FC" w:rsidP="0001267A">
      <w:pPr>
        <w:ind w:left="284"/>
        <w:rPr>
          <w:rFonts w:cs="Arial"/>
          <w:sz w:val="22"/>
          <w:szCs w:val="22"/>
        </w:rPr>
      </w:pPr>
    </w:p>
    <w:p w14:paraId="772C60BB" w14:textId="7E41C2C1" w:rsidR="00D070FC" w:rsidRPr="00465BAF" w:rsidRDefault="00D070FC" w:rsidP="00106004">
      <w:pPr>
        <w:ind w:left="142"/>
        <w:rPr>
          <w:rStyle w:val="Estilo11pto"/>
        </w:rPr>
      </w:pPr>
      <w:r w:rsidRPr="00465BAF">
        <w:rPr>
          <w:rStyle w:val="Estilo11pto"/>
        </w:rPr>
        <w:t xml:space="preserve">Siendo </w:t>
      </w:r>
      <w:proofErr w:type="spellStart"/>
      <w:r w:rsidRPr="00465BAF">
        <w:rPr>
          <w:rStyle w:val="Estilo11pto"/>
        </w:rPr>
        <w:t>IMPPVP</w:t>
      </w:r>
      <w:r w:rsidR="0001063B" w:rsidRPr="00DC62A4">
        <w:rPr>
          <w:rStyle w:val="EstilosubindicePARAPROCEDCar"/>
          <w:rFonts w:cs="Arial"/>
          <w:sz w:val="22"/>
          <w:szCs w:val="22"/>
        </w:rPr>
        <w:t>u</w:t>
      </w:r>
      <w:proofErr w:type="spellEnd"/>
      <w:r w:rsidRPr="00465BAF">
        <w:rPr>
          <w:rStyle w:val="Estilo11pto"/>
        </w:rPr>
        <w:t xml:space="preserve"> e </w:t>
      </w:r>
      <w:proofErr w:type="spellStart"/>
      <w:r w:rsidRPr="00465BAF">
        <w:rPr>
          <w:rStyle w:val="Estilo11pto"/>
        </w:rPr>
        <w:t>IMPPHF</w:t>
      </w:r>
      <w:r w:rsidR="00E57F7C" w:rsidRPr="00465BAF">
        <w:rPr>
          <w:rStyle w:val="Estilo11pto"/>
        </w:rPr>
        <w:t>C</w:t>
      </w:r>
      <w:r w:rsidR="0001063B" w:rsidRPr="00DC62A4">
        <w:rPr>
          <w:rStyle w:val="EstilosubindicePARAPROCEDCar"/>
          <w:rFonts w:cs="Arial"/>
          <w:sz w:val="22"/>
          <w:szCs w:val="22"/>
        </w:rPr>
        <w:t>u</w:t>
      </w:r>
      <w:proofErr w:type="spellEnd"/>
      <w:r w:rsidRPr="00465BAF">
        <w:rPr>
          <w:rStyle w:val="Estilo11pto"/>
        </w:rPr>
        <w:t xml:space="preserve"> los ingresos diarios de la unidad </w:t>
      </w:r>
      <w:r w:rsidRPr="00DC62A4">
        <w:rPr>
          <w:rFonts w:cs="Arial"/>
          <w:i/>
          <w:sz w:val="22"/>
          <w:szCs w:val="22"/>
        </w:rPr>
        <w:t>u</w:t>
      </w:r>
      <w:r w:rsidRPr="00465BAF">
        <w:rPr>
          <w:rStyle w:val="Estilo11pto"/>
        </w:rPr>
        <w:t xml:space="preserve"> que resultarían de la aplicación de la oferta compleja al programa por restricciones en el </w:t>
      </w:r>
      <w:r w:rsidR="000F2C5A" w:rsidRPr="00465BAF">
        <w:rPr>
          <w:rStyle w:val="Estilo11pto"/>
        </w:rPr>
        <w:t>Programa Diario Viable Provisional (</w:t>
      </w:r>
      <w:r w:rsidRPr="00465BAF">
        <w:rPr>
          <w:rStyle w:val="Estilo11pto"/>
        </w:rPr>
        <w:t>P</w:t>
      </w:r>
      <w:r w:rsidR="000F2C5A" w:rsidRPr="00465BAF">
        <w:rPr>
          <w:rStyle w:val="Estilo11pto"/>
        </w:rPr>
        <w:t>D</w:t>
      </w:r>
      <w:r w:rsidRPr="00465BAF">
        <w:rPr>
          <w:rStyle w:val="Estilo11pto"/>
        </w:rPr>
        <w:t>VP</w:t>
      </w:r>
      <w:r w:rsidR="000F2C5A" w:rsidRPr="00465BAF">
        <w:rPr>
          <w:rStyle w:val="Estilo11pto"/>
        </w:rPr>
        <w:t>)</w:t>
      </w:r>
      <w:r w:rsidRPr="00465BAF">
        <w:rPr>
          <w:rStyle w:val="Estilo11pto"/>
        </w:rPr>
        <w:t xml:space="preserve"> y al </w:t>
      </w:r>
      <w:r w:rsidR="000F2C5A" w:rsidRPr="00465BAF">
        <w:rPr>
          <w:rStyle w:val="Estilo11pto"/>
        </w:rPr>
        <w:t xml:space="preserve">Programa </w:t>
      </w:r>
      <w:del w:id="700" w:author="LIQ Elena" w:date="2021-02-19T17:11:00Z">
        <w:r w:rsidR="000F2C5A" w:rsidRPr="00465BAF" w:rsidDel="003876F7">
          <w:rPr>
            <w:rStyle w:val="Estilo11pto"/>
          </w:rPr>
          <w:delText xml:space="preserve">Horario </w:delText>
        </w:r>
      </w:del>
      <w:r w:rsidR="000F2C5A" w:rsidRPr="00465BAF">
        <w:rPr>
          <w:rStyle w:val="Estilo11pto"/>
        </w:rPr>
        <w:t>Final</w:t>
      </w:r>
      <w:r w:rsidR="00EF1103" w:rsidRPr="00465BAF">
        <w:rPr>
          <w:rStyle w:val="Estilo11pto"/>
        </w:rPr>
        <w:t xml:space="preserve"> definitivo </w:t>
      </w:r>
      <w:r w:rsidR="000F2C5A" w:rsidRPr="00465BAF">
        <w:rPr>
          <w:rStyle w:val="Estilo11pto"/>
        </w:rPr>
        <w:t>(</w:t>
      </w:r>
      <w:r w:rsidRPr="00465BAF">
        <w:rPr>
          <w:rStyle w:val="Estilo11pto"/>
        </w:rPr>
        <w:t>PHF</w:t>
      </w:r>
      <w:r w:rsidR="00AD37C7" w:rsidRPr="00465BAF">
        <w:rPr>
          <w:rStyle w:val="Estilo11pto"/>
        </w:rPr>
        <w:t>C</w:t>
      </w:r>
      <w:r w:rsidR="000F2C5A" w:rsidRPr="00465BAF">
        <w:rPr>
          <w:rStyle w:val="Estilo11pto"/>
        </w:rPr>
        <w:t>)</w:t>
      </w:r>
      <w:r w:rsidRPr="00465BAF">
        <w:rPr>
          <w:rStyle w:val="Estilo11pto"/>
        </w:rPr>
        <w:t xml:space="preserve"> </w:t>
      </w:r>
      <w:r w:rsidR="0001063B" w:rsidRPr="00465BAF">
        <w:rPr>
          <w:rStyle w:val="Estilo11pto"/>
        </w:rPr>
        <w:t xml:space="preserve">respectivamente, </w:t>
      </w:r>
      <w:r w:rsidRPr="00465BAF">
        <w:rPr>
          <w:rStyle w:val="Estilo11pto"/>
        </w:rPr>
        <w:t>según lo establecido a continuación:</w:t>
      </w:r>
    </w:p>
    <w:p w14:paraId="7C87F08C" w14:textId="19BA7002" w:rsidR="00D070FC" w:rsidRPr="00465BAF" w:rsidRDefault="00D070FC" w:rsidP="00857619">
      <w:pPr>
        <w:spacing w:line="360" w:lineRule="exact"/>
        <w:ind w:left="142" w:right="1083"/>
        <w:rPr>
          <w:rStyle w:val="Estilo11pto"/>
        </w:rPr>
      </w:pPr>
      <w:proofErr w:type="spellStart"/>
      <w:r w:rsidRPr="00465BAF">
        <w:rPr>
          <w:rStyle w:val="Estilo11pto"/>
        </w:rPr>
        <w:t>IMPPVP</w:t>
      </w:r>
      <w:r w:rsidRPr="00DC62A4">
        <w:rPr>
          <w:rStyle w:val="EstilosubindicePARAPROCEDCar"/>
          <w:rFonts w:cs="Arial"/>
          <w:sz w:val="22"/>
          <w:szCs w:val="22"/>
        </w:rPr>
        <w:t>u</w:t>
      </w:r>
      <w:proofErr w:type="spellEnd"/>
      <w:r w:rsidRPr="00DC62A4">
        <w:rPr>
          <w:rStyle w:val="EstilosubindicePARAPROCEDCar"/>
          <w:rFonts w:cs="Arial"/>
          <w:sz w:val="22"/>
          <w:szCs w:val="22"/>
        </w:rPr>
        <w:t xml:space="preserve"> </w:t>
      </w:r>
      <w:r w:rsidRPr="00465BAF">
        <w:rPr>
          <w:rStyle w:val="Estilo11pto"/>
        </w:rPr>
        <w:t xml:space="preserve">= </w:t>
      </w:r>
      <w:proofErr w:type="spellStart"/>
      <w:r w:rsidRPr="00465BAF">
        <w:rPr>
          <w:rStyle w:val="Estilo11pto"/>
        </w:rPr>
        <w:t>NAF</w:t>
      </w:r>
      <w:r w:rsidRPr="00DC62A4">
        <w:rPr>
          <w:rStyle w:val="EstilosubindicePARAPROCEDCar"/>
          <w:rFonts w:cs="Arial"/>
          <w:sz w:val="22"/>
          <w:szCs w:val="22"/>
        </w:rPr>
        <w:t>u,pvp</w:t>
      </w:r>
      <w:proofErr w:type="spellEnd"/>
      <w:r w:rsidRPr="00DC62A4">
        <w:rPr>
          <w:rStyle w:val="EstilosubindicePARAPROCEDCar"/>
          <w:rFonts w:cs="Arial"/>
          <w:sz w:val="22"/>
          <w:szCs w:val="22"/>
        </w:rPr>
        <w:t xml:space="preserve">  </w:t>
      </w:r>
      <w:r w:rsidRPr="00465BAF">
        <w:rPr>
          <w:rStyle w:val="Estilo11pto"/>
        </w:rPr>
        <w:t xml:space="preserve">× </w:t>
      </w:r>
      <w:proofErr w:type="spellStart"/>
      <w:r w:rsidRPr="00465BAF">
        <w:rPr>
          <w:rStyle w:val="Estilo11pto"/>
        </w:rPr>
        <w:t>PAF</w:t>
      </w:r>
      <w:r w:rsidRPr="00DC62A4">
        <w:rPr>
          <w:rStyle w:val="EstilosubindicePARAPROCEDCar"/>
          <w:rFonts w:cs="Arial"/>
          <w:sz w:val="22"/>
          <w:szCs w:val="22"/>
        </w:rPr>
        <w:t>u</w:t>
      </w:r>
      <w:proofErr w:type="spellEnd"/>
      <w:r w:rsidRPr="00465BAF">
        <w:rPr>
          <w:rStyle w:val="Estilo11pto"/>
        </w:rPr>
        <w:t xml:space="preserve"> + </w:t>
      </w:r>
      <w:proofErr w:type="spellStart"/>
      <w:r w:rsidRPr="00465BAF">
        <w:rPr>
          <w:rStyle w:val="Estilo11pto"/>
        </w:rPr>
        <w:t>NAC</w:t>
      </w:r>
      <w:r w:rsidRPr="00DC62A4">
        <w:rPr>
          <w:rStyle w:val="EstilosubindicePARAPROCEDCar"/>
          <w:rFonts w:cs="Arial"/>
          <w:sz w:val="22"/>
          <w:szCs w:val="22"/>
        </w:rPr>
        <w:t>u,pvp</w:t>
      </w:r>
      <w:proofErr w:type="spellEnd"/>
      <w:r w:rsidRPr="00DC62A4">
        <w:rPr>
          <w:rStyle w:val="EstilosubindicePARAPROCEDCar"/>
          <w:rFonts w:cs="Arial"/>
          <w:sz w:val="22"/>
          <w:szCs w:val="22"/>
        </w:rPr>
        <w:t xml:space="preserve"> </w:t>
      </w:r>
      <w:r w:rsidRPr="00465BAF">
        <w:rPr>
          <w:rStyle w:val="Estilo11pto"/>
        </w:rPr>
        <w:t xml:space="preserve">× </w:t>
      </w:r>
      <w:proofErr w:type="spellStart"/>
      <w:r w:rsidRPr="00465BAF">
        <w:rPr>
          <w:rStyle w:val="Estilo11pto"/>
        </w:rPr>
        <w:t>PAC</w:t>
      </w:r>
      <w:r w:rsidRPr="00DC62A4">
        <w:rPr>
          <w:rStyle w:val="EstilosubindicePARAPROCEDCar"/>
          <w:rFonts w:cs="Arial"/>
          <w:sz w:val="22"/>
          <w:szCs w:val="22"/>
        </w:rPr>
        <w:t>u</w:t>
      </w:r>
      <w:proofErr w:type="spellEnd"/>
      <w:r w:rsidRPr="00465BAF">
        <w:rPr>
          <w:rStyle w:val="Estilo11pto"/>
        </w:rPr>
        <w:t xml:space="preserve"> + </w:t>
      </w:r>
      <w:proofErr w:type="spellStart"/>
      <w:r w:rsidRPr="00465BAF">
        <w:rPr>
          <w:rStyle w:val="Estilo11pto"/>
        </w:rPr>
        <w:t>NHES</w:t>
      </w:r>
      <w:r w:rsidRPr="00DC62A4">
        <w:rPr>
          <w:rStyle w:val="EstilosubindicePARAPROCEDCar"/>
          <w:rFonts w:cs="Arial"/>
          <w:sz w:val="22"/>
          <w:szCs w:val="22"/>
        </w:rPr>
        <w:t>u,pvp</w:t>
      </w:r>
      <w:proofErr w:type="spellEnd"/>
      <w:r w:rsidRPr="00465BAF">
        <w:rPr>
          <w:rStyle w:val="Estilo11pto"/>
        </w:rPr>
        <w:t xml:space="preserve"> × </w:t>
      </w:r>
      <w:proofErr w:type="spellStart"/>
      <w:r w:rsidRPr="00465BAF">
        <w:rPr>
          <w:rStyle w:val="Estilo11pto"/>
        </w:rPr>
        <w:t>PHC</w:t>
      </w:r>
      <w:r w:rsidRPr="00DC62A4">
        <w:rPr>
          <w:rStyle w:val="EstilosubindicePARAPROCEDCar"/>
          <w:rFonts w:cs="Arial"/>
          <w:sz w:val="22"/>
          <w:szCs w:val="22"/>
        </w:rPr>
        <w:t>u</w:t>
      </w:r>
      <w:proofErr w:type="spellEnd"/>
      <w:r w:rsidRPr="00465BAF">
        <w:rPr>
          <w:rStyle w:val="Estilo11pto"/>
        </w:rPr>
        <w:t xml:space="preserve"> + </w:t>
      </w:r>
      <w:proofErr w:type="spellStart"/>
      <w:r w:rsidRPr="00465BAF">
        <w:rPr>
          <w:rStyle w:val="Estilo11pto"/>
        </w:rPr>
        <w:t>ERPVP</w:t>
      </w:r>
      <w:r w:rsidRPr="00DC62A4">
        <w:rPr>
          <w:rStyle w:val="EstilosubindicePARAPROCEDCar"/>
          <w:rFonts w:cs="Arial"/>
          <w:sz w:val="22"/>
          <w:szCs w:val="22"/>
        </w:rPr>
        <w:t>u</w:t>
      </w:r>
      <w:proofErr w:type="spellEnd"/>
      <w:r w:rsidRPr="00465BAF">
        <w:rPr>
          <w:rStyle w:val="Estilo11pto"/>
        </w:rPr>
        <w:t xml:space="preserve"> × </w:t>
      </w:r>
      <w:proofErr w:type="spellStart"/>
      <w:r w:rsidRPr="00465BAF">
        <w:rPr>
          <w:rStyle w:val="Estilo11pto"/>
        </w:rPr>
        <w:t>PEC</w:t>
      </w:r>
      <w:r w:rsidRPr="00DC62A4">
        <w:rPr>
          <w:rStyle w:val="EstilosubindicePARAPROCEDCar"/>
          <w:rFonts w:cs="Arial"/>
          <w:sz w:val="22"/>
          <w:szCs w:val="22"/>
        </w:rPr>
        <w:t>u</w:t>
      </w:r>
      <w:proofErr w:type="spellEnd"/>
    </w:p>
    <w:p w14:paraId="06242C90" w14:textId="26076AF9" w:rsidR="00D070FC" w:rsidRPr="00DC62A4" w:rsidRDefault="00D070FC" w:rsidP="00106004">
      <w:pPr>
        <w:ind w:left="284" w:hanging="142"/>
        <w:rPr>
          <w:rFonts w:cs="Arial"/>
          <w:sz w:val="22"/>
          <w:szCs w:val="22"/>
        </w:rPr>
      </w:pPr>
      <w:r w:rsidRPr="00DC62A4">
        <w:rPr>
          <w:rFonts w:cs="Arial"/>
          <w:sz w:val="22"/>
          <w:szCs w:val="22"/>
        </w:rPr>
        <w:t>donde:</w:t>
      </w:r>
    </w:p>
    <w:p w14:paraId="34CE53F9" w14:textId="059FA5A2" w:rsidR="00D070FC" w:rsidRPr="00465BAF" w:rsidRDefault="00D070FC" w:rsidP="00857619">
      <w:pPr>
        <w:tabs>
          <w:tab w:val="left" w:pos="1440"/>
          <w:tab w:val="left" w:pos="1980"/>
        </w:tabs>
        <w:ind w:left="2552" w:hanging="2410"/>
        <w:rPr>
          <w:rStyle w:val="Estilo11pto"/>
        </w:rPr>
      </w:pPr>
      <w:proofErr w:type="spellStart"/>
      <w:r w:rsidRPr="00465BAF">
        <w:rPr>
          <w:rStyle w:val="Estilo11pto"/>
        </w:rPr>
        <w:t>NAF</w:t>
      </w:r>
      <w:r w:rsidRPr="00DC62A4">
        <w:rPr>
          <w:rStyle w:val="EstilosubindicePARAPROCEDCar"/>
          <w:rFonts w:cs="Arial"/>
          <w:sz w:val="22"/>
          <w:szCs w:val="22"/>
        </w:rPr>
        <w:t>u,pvp</w:t>
      </w:r>
      <w:proofErr w:type="spellEnd"/>
      <w:r w:rsidRPr="00465BAF">
        <w:rPr>
          <w:rStyle w:val="Estilo11pto"/>
        </w:rPr>
        <w:tab/>
      </w:r>
      <w:r w:rsidR="0047174E">
        <w:rPr>
          <w:rStyle w:val="Estilo11pto"/>
        </w:rPr>
        <w:tab/>
      </w:r>
      <w:r w:rsidRPr="00465BAF">
        <w:rPr>
          <w:rStyle w:val="Estilo11pto"/>
        </w:rPr>
        <w:t>=</w:t>
      </w:r>
      <w:r w:rsidRPr="00465BAF">
        <w:rPr>
          <w:rStyle w:val="Estilo11pto"/>
        </w:rPr>
        <w:tab/>
        <w:t>Número de arranques diarios en frío programados en P</w:t>
      </w:r>
      <w:r w:rsidR="00E57F7C" w:rsidRPr="00465BAF">
        <w:rPr>
          <w:rStyle w:val="Estilo11pto"/>
        </w:rPr>
        <w:t>D</w:t>
      </w:r>
      <w:r w:rsidRPr="00465BAF">
        <w:rPr>
          <w:rStyle w:val="Estilo11pto"/>
        </w:rPr>
        <w:t>VP</w:t>
      </w:r>
      <w:r w:rsidR="000F2C5A" w:rsidRPr="00465BAF">
        <w:rPr>
          <w:rStyle w:val="Estilo11pto"/>
        </w:rPr>
        <w:t>.</w:t>
      </w:r>
      <w:r w:rsidRPr="00465BAF">
        <w:rPr>
          <w:rStyle w:val="Estilo11pto"/>
        </w:rPr>
        <w:t xml:space="preserve"> </w:t>
      </w:r>
    </w:p>
    <w:p w14:paraId="6A78521E" w14:textId="58A1DCCA" w:rsidR="00D070FC" w:rsidRPr="00465BAF" w:rsidRDefault="00D070FC" w:rsidP="00857619">
      <w:pPr>
        <w:tabs>
          <w:tab w:val="left" w:pos="1440"/>
          <w:tab w:val="left" w:pos="1980"/>
        </w:tabs>
        <w:ind w:left="2552" w:hanging="2410"/>
        <w:rPr>
          <w:rStyle w:val="Estilo11pto"/>
        </w:rPr>
      </w:pPr>
      <w:proofErr w:type="spellStart"/>
      <w:r w:rsidRPr="00465BAF">
        <w:rPr>
          <w:rStyle w:val="Estilo11pto"/>
        </w:rPr>
        <w:t>PAF</w:t>
      </w:r>
      <w:r w:rsidRPr="00857619">
        <w:rPr>
          <w:rStyle w:val="Estilo11pto"/>
        </w:rPr>
        <w:t>u</w:t>
      </w:r>
      <w:proofErr w:type="spellEnd"/>
      <w:r w:rsidRPr="00465BAF">
        <w:rPr>
          <w:rStyle w:val="Estilo11pto"/>
        </w:rPr>
        <w:tab/>
      </w:r>
      <w:r w:rsidR="0047174E">
        <w:rPr>
          <w:rStyle w:val="Estilo11pto"/>
        </w:rPr>
        <w:tab/>
      </w:r>
      <w:r w:rsidRPr="00465BAF">
        <w:rPr>
          <w:rStyle w:val="Estilo11pto"/>
        </w:rPr>
        <w:t>=</w:t>
      </w:r>
      <w:r w:rsidRPr="00465BAF">
        <w:rPr>
          <w:rStyle w:val="Estilo11pto"/>
        </w:rPr>
        <w:tab/>
        <w:t>Precio del arranque en frío en la oferta compleja</w:t>
      </w:r>
      <w:r w:rsidR="000F2C5A" w:rsidRPr="00465BAF">
        <w:rPr>
          <w:rStyle w:val="Estilo11pto"/>
        </w:rPr>
        <w:t>.</w:t>
      </w:r>
    </w:p>
    <w:p w14:paraId="24F340DC" w14:textId="54A02047" w:rsidR="00D070FC" w:rsidRPr="00465BAF" w:rsidRDefault="00D070FC" w:rsidP="00857619">
      <w:pPr>
        <w:tabs>
          <w:tab w:val="left" w:pos="1440"/>
          <w:tab w:val="left" w:pos="1980"/>
        </w:tabs>
        <w:ind w:left="2552" w:hanging="2410"/>
        <w:rPr>
          <w:rStyle w:val="Estilo11pto"/>
        </w:rPr>
      </w:pPr>
      <w:proofErr w:type="spellStart"/>
      <w:r w:rsidRPr="00465BAF">
        <w:rPr>
          <w:rStyle w:val="Estilo11pto"/>
        </w:rPr>
        <w:t>NAC</w:t>
      </w:r>
      <w:r w:rsidRPr="00AD64B4">
        <w:rPr>
          <w:rStyle w:val="Estilo11pto"/>
          <w:vertAlign w:val="subscript"/>
        </w:rPr>
        <w:t>u,pvp</w:t>
      </w:r>
      <w:proofErr w:type="spellEnd"/>
      <w:r w:rsidRPr="00465BAF">
        <w:rPr>
          <w:rStyle w:val="Estilo11pto"/>
        </w:rPr>
        <w:tab/>
      </w:r>
      <w:r w:rsidR="0047174E">
        <w:rPr>
          <w:rStyle w:val="Estilo11pto"/>
        </w:rPr>
        <w:tab/>
      </w:r>
      <w:r w:rsidRPr="00465BAF">
        <w:rPr>
          <w:rStyle w:val="Estilo11pto"/>
        </w:rPr>
        <w:t>=</w:t>
      </w:r>
      <w:r w:rsidRPr="00465BAF">
        <w:rPr>
          <w:rStyle w:val="Estilo11pto"/>
        </w:rPr>
        <w:tab/>
        <w:t>Número de arranques diarios en caliente programados en P</w:t>
      </w:r>
      <w:r w:rsidR="00E57F7C" w:rsidRPr="00465BAF">
        <w:rPr>
          <w:rStyle w:val="Estilo11pto"/>
        </w:rPr>
        <w:t>D</w:t>
      </w:r>
      <w:r w:rsidRPr="00465BAF">
        <w:rPr>
          <w:rStyle w:val="Estilo11pto"/>
        </w:rPr>
        <w:t xml:space="preserve">VP </w:t>
      </w:r>
    </w:p>
    <w:p w14:paraId="230C0A58" w14:textId="1E03170A" w:rsidR="00D070FC" w:rsidRPr="00465BAF" w:rsidRDefault="00D070FC" w:rsidP="00857619">
      <w:pPr>
        <w:tabs>
          <w:tab w:val="left" w:pos="1440"/>
          <w:tab w:val="left" w:pos="1980"/>
        </w:tabs>
        <w:ind w:left="2552" w:hanging="2410"/>
        <w:rPr>
          <w:rStyle w:val="Estilo11pto"/>
        </w:rPr>
      </w:pPr>
      <w:proofErr w:type="spellStart"/>
      <w:r w:rsidRPr="00465BAF">
        <w:rPr>
          <w:rStyle w:val="Estilo11pto"/>
        </w:rPr>
        <w:t>PAC</w:t>
      </w:r>
      <w:r w:rsidRPr="00857619">
        <w:rPr>
          <w:rStyle w:val="Estilo11pto"/>
        </w:rPr>
        <w:t>u</w:t>
      </w:r>
      <w:proofErr w:type="spellEnd"/>
      <w:r w:rsidRPr="00465BAF">
        <w:rPr>
          <w:rStyle w:val="Estilo11pto"/>
        </w:rPr>
        <w:tab/>
      </w:r>
      <w:r w:rsidR="0047174E">
        <w:rPr>
          <w:rStyle w:val="Estilo11pto"/>
        </w:rPr>
        <w:tab/>
      </w:r>
      <w:r w:rsidRPr="00465BAF">
        <w:rPr>
          <w:rStyle w:val="Estilo11pto"/>
        </w:rPr>
        <w:t>=</w:t>
      </w:r>
      <w:r w:rsidRPr="00465BAF">
        <w:rPr>
          <w:rStyle w:val="Estilo11pto"/>
        </w:rPr>
        <w:tab/>
        <w:t>Precio del arranque en caliente en la oferta compleja</w:t>
      </w:r>
      <w:r w:rsidR="000F2C5A" w:rsidRPr="00465BAF">
        <w:rPr>
          <w:rStyle w:val="Estilo11pto"/>
        </w:rPr>
        <w:t>.</w:t>
      </w:r>
    </w:p>
    <w:p w14:paraId="1FF5A451" w14:textId="475ACFFB" w:rsidR="00D070FC" w:rsidRPr="00465BAF" w:rsidRDefault="00D070FC" w:rsidP="00857619">
      <w:pPr>
        <w:tabs>
          <w:tab w:val="left" w:pos="1440"/>
          <w:tab w:val="left" w:pos="1980"/>
        </w:tabs>
        <w:ind w:left="2552" w:hanging="2410"/>
        <w:rPr>
          <w:rStyle w:val="Estilo11pto"/>
        </w:rPr>
      </w:pPr>
      <w:proofErr w:type="spellStart"/>
      <w:r w:rsidRPr="00465BAF">
        <w:rPr>
          <w:rStyle w:val="Estilo11pto"/>
        </w:rPr>
        <w:t>NHES</w:t>
      </w:r>
      <w:r w:rsidRPr="00D27047">
        <w:rPr>
          <w:rStyle w:val="Estilo11pto"/>
          <w:vertAlign w:val="subscript"/>
        </w:rPr>
        <w:t>u,pvp</w:t>
      </w:r>
      <w:proofErr w:type="spellEnd"/>
      <w:r w:rsidRPr="00465BAF">
        <w:rPr>
          <w:rStyle w:val="Estilo11pto"/>
        </w:rPr>
        <w:tab/>
      </w:r>
      <w:r w:rsidR="0047174E">
        <w:rPr>
          <w:rStyle w:val="Estilo11pto"/>
        </w:rPr>
        <w:tab/>
      </w:r>
      <w:r w:rsidRPr="00465BAF">
        <w:rPr>
          <w:rStyle w:val="Estilo11pto"/>
        </w:rPr>
        <w:t>=</w:t>
      </w:r>
      <w:r w:rsidRPr="00465BAF">
        <w:rPr>
          <w:rStyle w:val="Estilo11pto"/>
        </w:rPr>
        <w:tab/>
        <w:t xml:space="preserve">Número de horas diarias con energía a subir para la resolución de restricciones técnicas </w:t>
      </w:r>
      <w:r w:rsidR="00C14195" w:rsidRPr="00465BAF">
        <w:rPr>
          <w:rStyle w:val="Estilo11pto"/>
        </w:rPr>
        <w:t>del</w:t>
      </w:r>
      <w:r w:rsidRPr="00465BAF">
        <w:rPr>
          <w:rStyle w:val="Estilo11pto"/>
        </w:rPr>
        <w:t xml:space="preserve"> P</w:t>
      </w:r>
      <w:r w:rsidR="00E57F7C" w:rsidRPr="00465BAF">
        <w:rPr>
          <w:rStyle w:val="Estilo11pto"/>
        </w:rPr>
        <w:t>D</w:t>
      </w:r>
      <w:r w:rsidRPr="00465BAF">
        <w:rPr>
          <w:rStyle w:val="Estilo11pto"/>
        </w:rPr>
        <w:t xml:space="preserve">BF con utilización de la oferta compleja </w:t>
      </w:r>
    </w:p>
    <w:p w14:paraId="2DAD82CE" w14:textId="2067C0C4" w:rsidR="00D070FC" w:rsidRPr="00465BAF" w:rsidRDefault="00D070FC" w:rsidP="00857619">
      <w:pPr>
        <w:tabs>
          <w:tab w:val="left" w:pos="1440"/>
          <w:tab w:val="left" w:pos="1980"/>
        </w:tabs>
        <w:ind w:left="2552" w:hanging="2410"/>
        <w:rPr>
          <w:rStyle w:val="Estilo11pto"/>
        </w:rPr>
      </w:pPr>
      <w:proofErr w:type="spellStart"/>
      <w:r w:rsidRPr="00465BAF">
        <w:rPr>
          <w:rStyle w:val="Estilo11pto"/>
        </w:rPr>
        <w:t>PHC</w:t>
      </w:r>
      <w:r w:rsidRPr="00D27047">
        <w:rPr>
          <w:rStyle w:val="Estilo11pto"/>
          <w:vertAlign w:val="subscript"/>
        </w:rPr>
        <w:t>u</w:t>
      </w:r>
      <w:proofErr w:type="spellEnd"/>
      <w:r w:rsidRPr="00465BAF">
        <w:rPr>
          <w:rStyle w:val="Estilo11pto"/>
        </w:rPr>
        <w:tab/>
      </w:r>
      <w:r w:rsidR="0047174E">
        <w:rPr>
          <w:rStyle w:val="Estilo11pto"/>
        </w:rPr>
        <w:tab/>
      </w:r>
      <w:r w:rsidRPr="00465BAF">
        <w:rPr>
          <w:rStyle w:val="Estilo11pto"/>
        </w:rPr>
        <w:t>=</w:t>
      </w:r>
      <w:r w:rsidRPr="00465BAF">
        <w:rPr>
          <w:rStyle w:val="Estilo11pto"/>
        </w:rPr>
        <w:tab/>
        <w:t xml:space="preserve">Precio </w:t>
      </w:r>
      <w:ins w:id="701" w:author="LIQ" w:date="2021-03-15T11:31:00Z">
        <w:r w:rsidR="007B39D6">
          <w:rPr>
            <w:rStyle w:val="Estilo11pto"/>
          </w:rPr>
          <w:t xml:space="preserve">de acoplamiento </w:t>
        </w:r>
      </w:ins>
      <w:r w:rsidRPr="00465BAF">
        <w:rPr>
          <w:rStyle w:val="Estilo11pto"/>
        </w:rPr>
        <w:t>por hora en la oferta compleja</w:t>
      </w:r>
      <w:r w:rsidR="000F2C5A" w:rsidRPr="00465BAF">
        <w:rPr>
          <w:rStyle w:val="Estilo11pto"/>
        </w:rPr>
        <w:t>.</w:t>
      </w:r>
    </w:p>
    <w:p w14:paraId="747FE855" w14:textId="3DADCDFF" w:rsidR="00D070FC" w:rsidRPr="00465BAF" w:rsidRDefault="00D070FC" w:rsidP="00857619">
      <w:pPr>
        <w:tabs>
          <w:tab w:val="left" w:pos="1440"/>
          <w:tab w:val="left" w:pos="1980"/>
        </w:tabs>
        <w:ind w:left="2552" w:hanging="2410"/>
        <w:rPr>
          <w:rStyle w:val="Estilo11pto"/>
        </w:rPr>
      </w:pPr>
      <w:proofErr w:type="spellStart"/>
      <w:r w:rsidRPr="00465BAF">
        <w:rPr>
          <w:rStyle w:val="Estilo11pto"/>
        </w:rPr>
        <w:t>ERPVP</w:t>
      </w:r>
      <w:r w:rsidRPr="00D27047">
        <w:rPr>
          <w:rStyle w:val="Estilo11pto"/>
          <w:vertAlign w:val="subscript"/>
        </w:rPr>
        <w:t>u</w:t>
      </w:r>
      <w:proofErr w:type="spellEnd"/>
      <w:r w:rsidRPr="00465BAF">
        <w:rPr>
          <w:rStyle w:val="Estilo11pto"/>
        </w:rPr>
        <w:tab/>
      </w:r>
      <w:r w:rsidR="0047174E">
        <w:rPr>
          <w:rStyle w:val="Estilo11pto"/>
        </w:rPr>
        <w:tab/>
      </w:r>
      <w:r w:rsidRPr="00465BAF">
        <w:rPr>
          <w:rStyle w:val="Estilo11pto"/>
        </w:rPr>
        <w:t>=</w:t>
      </w:r>
      <w:r w:rsidRPr="00465BAF">
        <w:rPr>
          <w:rStyle w:val="Estilo11pto"/>
        </w:rPr>
        <w:tab/>
        <w:t xml:space="preserve">Energía diaria a subir para la resolución de restricciones técnicas </w:t>
      </w:r>
      <w:r w:rsidR="00C14195" w:rsidRPr="00465BAF">
        <w:rPr>
          <w:rStyle w:val="Estilo11pto"/>
        </w:rPr>
        <w:t>del</w:t>
      </w:r>
      <w:r w:rsidRPr="00465BAF">
        <w:rPr>
          <w:rStyle w:val="Estilo11pto"/>
        </w:rPr>
        <w:t xml:space="preserve"> P</w:t>
      </w:r>
      <w:r w:rsidR="00E57F7C" w:rsidRPr="00465BAF">
        <w:rPr>
          <w:rStyle w:val="Estilo11pto"/>
        </w:rPr>
        <w:t>D</w:t>
      </w:r>
      <w:r w:rsidRPr="00465BAF">
        <w:rPr>
          <w:rStyle w:val="Estilo11pto"/>
        </w:rPr>
        <w:t>BF con utilización de la oferta compleja</w:t>
      </w:r>
      <w:r w:rsidR="000F2C5A" w:rsidRPr="00465BAF">
        <w:rPr>
          <w:rStyle w:val="Estilo11pto"/>
        </w:rPr>
        <w:t>.</w:t>
      </w:r>
      <w:r w:rsidRPr="00465BAF">
        <w:rPr>
          <w:rStyle w:val="Estilo11pto"/>
        </w:rPr>
        <w:t xml:space="preserve"> </w:t>
      </w:r>
    </w:p>
    <w:p w14:paraId="6A00FA5D" w14:textId="4FC4855B" w:rsidR="00D070FC" w:rsidRPr="00CD16C8" w:rsidRDefault="00D070FC" w:rsidP="00857619">
      <w:pPr>
        <w:tabs>
          <w:tab w:val="left" w:pos="1440"/>
          <w:tab w:val="left" w:pos="1980"/>
        </w:tabs>
        <w:ind w:left="2552" w:hanging="2410"/>
        <w:rPr>
          <w:rStyle w:val="Estilo11pto"/>
        </w:rPr>
      </w:pPr>
      <w:proofErr w:type="spellStart"/>
      <w:r w:rsidRPr="00465BAF">
        <w:rPr>
          <w:rStyle w:val="Estilo11pto"/>
        </w:rPr>
        <w:t>PEC</w:t>
      </w:r>
      <w:r w:rsidRPr="00D27047">
        <w:rPr>
          <w:rStyle w:val="Estilo11pto"/>
          <w:vertAlign w:val="subscript"/>
        </w:rPr>
        <w:t>u</w:t>
      </w:r>
      <w:proofErr w:type="spellEnd"/>
      <w:r w:rsidRPr="00CD16C8">
        <w:rPr>
          <w:rStyle w:val="Estilo11pto"/>
        </w:rPr>
        <w:tab/>
      </w:r>
      <w:r w:rsidR="0047174E">
        <w:rPr>
          <w:rStyle w:val="Estilo11pto"/>
        </w:rPr>
        <w:tab/>
      </w:r>
      <w:r w:rsidRPr="00CD16C8">
        <w:rPr>
          <w:rStyle w:val="Estilo11pto"/>
        </w:rPr>
        <w:t>=</w:t>
      </w:r>
      <w:r w:rsidRPr="00CD16C8">
        <w:rPr>
          <w:rStyle w:val="Estilo11pto"/>
        </w:rPr>
        <w:tab/>
        <w:t>Precio por energía en la oferta compleja</w:t>
      </w:r>
      <w:r w:rsidR="000F2C5A" w:rsidRPr="00CD16C8">
        <w:rPr>
          <w:rStyle w:val="Estilo11pto"/>
        </w:rPr>
        <w:t>.</w:t>
      </w:r>
    </w:p>
    <w:p w14:paraId="4291BACB" w14:textId="77777777" w:rsidR="00D070FC" w:rsidRPr="00DC62A4" w:rsidRDefault="00D070FC" w:rsidP="0001267A">
      <w:pPr>
        <w:ind w:left="284"/>
        <w:rPr>
          <w:rFonts w:cs="Arial"/>
          <w:sz w:val="22"/>
          <w:szCs w:val="22"/>
        </w:rPr>
      </w:pPr>
    </w:p>
    <w:p w14:paraId="08D8F005" w14:textId="499958E9" w:rsidR="00370078" w:rsidRPr="00DC62A4" w:rsidRDefault="00370078" w:rsidP="00857619">
      <w:pPr>
        <w:ind w:left="142"/>
        <w:rPr>
          <w:rFonts w:cs="Arial"/>
          <w:sz w:val="22"/>
          <w:szCs w:val="22"/>
        </w:rPr>
      </w:pPr>
      <w:r w:rsidRPr="00DC62A4">
        <w:rPr>
          <w:rFonts w:cs="Arial"/>
          <w:bCs/>
          <w:sz w:val="22"/>
          <w:szCs w:val="22"/>
        </w:rPr>
        <w:t>Se considera que existe un arranque programado en P</w:t>
      </w:r>
      <w:r w:rsidR="00E57F7C" w:rsidRPr="00DC62A4">
        <w:rPr>
          <w:rFonts w:cs="Arial"/>
          <w:bCs/>
          <w:sz w:val="22"/>
          <w:szCs w:val="22"/>
        </w:rPr>
        <w:t>D</w:t>
      </w:r>
      <w:r w:rsidRPr="00DC62A4">
        <w:rPr>
          <w:rFonts w:cs="Arial"/>
          <w:bCs/>
          <w:sz w:val="22"/>
          <w:szCs w:val="22"/>
        </w:rPr>
        <w:t>VP en la hora h cuando en dicha hora no hay energía asignada por P</w:t>
      </w:r>
      <w:r w:rsidR="00E57F7C" w:rsidRPr="00DC62A4">
        <w:rPr>
          <w:rFonts w:cs="Arial"/>
          <w:bCs/>
          <w:sz w:val="22"/>
          <w:szCs w:val="22"/>
        </w:rPr>
        <w:t>D</w:t>
      </w:r>
      <w:r w:rsidRPr="00DC62A4">
        <w:rPr>
          <w:rFonts w:cs="Arial"/>
          <w:bCs/>
          <w:sz w:val="22"/>
          <w:szCs w:val="22"/>
        </w:rPr>
        <w:t xml:space="preserve">BF, hay energía asignada por restricciones técnicas </w:t>
      </w:r>
      <w:r w:rsidR="00C07E87" w:rsidRPr="00DC62A4">
        <w:rPr>
          <w:rFonts w:cs="Arial"/>
          <w:bCs/>
          <w:sz w:val="22"/>
          <w:szCs w:val="22"/>
        </w:rPr>
        <w:t xml:space="preserve">a subir </w:t>
      </w:r>
      <w:r w:rsidRPr="00DC62A4">
        <w:rPr>
          <w:rFonts w:cs="Arial"/>
          <w:bCs/>
          <w:sz w:val="22"/>
          <w:szCs w:val="22"/>
        </w:rPr>
        <w:t>en fase 1 y en la hora anterior no hay energía asignada ni en PBF ni por restricciones técnicas en fase 1</w:t>
      </w:r>
      <w:r w:rsidR="00C07E87" w:rsidRPr="00DC62A4">
        <w:rPr>
          <w:rFonts w:cs="Arial"/>
          <w:bCs/>
          <w:sz w:val="22"/>
          <w:szCs w:val="22"/>
        </w:rPr>
        <w:t xml:space="preserve"> a subir</w:t>
      </w:r>
      <w:r w:rsidRPr="00DC62A4">
        <w:rPr>
          <w:rFonts w:cs="Arial"/>
          <w:bCs/>
          <w:sz w:val="22"/>
          <w:szCs w:val="22"/>
        </w:rPr>
        <w:t>.  Si el bloque de horas anteriores y contiguas a la hora h con programa cero de P</w:t>
      </w:r>
      <w:r w:rsidR="00E57F7C" w:rsidRPr="00DC62A4">
        <w:rPr>
          <w:rFonts w:cs="Arial"/>
          <w:bCs/>
          <w:sz w:val="22"/>
          <w:szCs w:val="22"/>
        </w:rPr>
        <w:t>D</w:t>
      </w:r>
      <w:r w:rsidRPr="00DC62A4">
        <w:rPr>
          <w:rFonts w:cs="Arial"/>
          <w:bCs/>
          <w:sz w:val="22"/>
          <w:szCs w:val="22"/>
        </w:rPr>
        <w:t xml:space="preserve">BF más fase 1 </w:t>
      </w:r>
      <w:r w:rsidR="00C07E87" w:rsidRPr="00DC62A4">
        <w:rPr>
          <w:rFonts w:cs="Arial"/>
          <w:bCs/>
          <w:sz w:val="22"/>
          <w:szCs w:val="22"/>
        </w:rPr>
        <w:t xml:space="preserve">a subir </w:t>
      </w:r>
      <w:r w:rsidRPr="00DC62A4">
        <w:rPr>
          <w:rFonts w:cs="Arial"/>
          <w:bCs/>
          <w:sz w:val="22"/>
          <w:szCs w:val="22"/>
        </w:rPr>
        <w:t>es igual o menor que cuatro</w:t>
      </w:r>
      <w:r w:rsidR="0001063B" w:rsidRPr="00DC62A4">
        <w:rPr>
          <w:rFonts w:cs="Arial"/>
          <w:bCs/>
          <w:sz w:val="22"/>
          <w:szCs w:val="22"/>
        </w:rPr>
        <w:t>,</w:t>
      </w:r>
      <w:r w:rsidRPr="00DC62A4">
        <w:rPr>
          <w:rFonts w:cs="Arial"/>
          <w:bCs/>
          <w:sz w:val="22"/>
          <w:szCs w:val="22"/>
        </w:rPr>
        <w:t xml:space="preserve"> el arranque programado será en caliente. En caso contrario será en frío.</w:t>
      </w:r>
    </w:p>
    <w:p w14:paraId="057C9A28" w14:textId="7D99896C" w:rsidR="00D070FC" w:rsidRPr="00CD16C8" w:rsidRDefault="00D070FC" w:rsidP="00857619">
      <w:pPr>
        <w:spacing w:line="360" w:lineRule="exact"/>
        <w:ind w:left="142" w:right="1083"/>
        <w:rPr>
          <w:rStyle w:val="Estilo11pto"/>
        </w:rPr>
      </w:pPr>
      <w:proofErr w:type="spellStart"/>
      <w:r w:rsidRPr="00CD16C8">
        <w:rPr>
          <w:rStyle w:val="Estilo11pto"/>
        </w:rPr>
        <w:t>IMPPHF</w:t>
      </w:r>
      <w:r w:rsidR="00E57F7C" w:rsidRPr="00CD16C8">
        <w:rPr>
          <w:rStyle w:val="Estilo11pto"/>
        </w:rPr>
        <w:t>C</w:t>
      </w:r>
      <w:r w:rsidRPr="00DC62A4">
        <w:rPr>
          <w:rStyle w:val="EstilosubindicePARAPROCEDCar"/>
          <w:rFonts w:cs="Arial"/>
          <w:sz w:val="22"/>
          <w:szCs w:val="22"/>
        </w:rPr>
        <w:t>u</w:t>
      </w:r>
      <w:proofErr w:type="spellEnd"/>
      <w:r w:rsidRPr="00CD16C8">
        <w:rPr>
          <w:rStyle w:val="Estilo11pto"/>
        </w:rPr>
        <w:t xml:space="preserve"> = </w:t>
      </w:r>
      <w:proofErr w:type="spellStart"/>
      <w:r w:rsidRPr="00CD16C8">
        <w:rPr>
          <w:rStyle w:val="Estilo11pto"/>
        </w:rPr>
        <w:t>NAF</w:t>
      </w:r>
      <w:r w:rsidRPr="00DC62A4">
        <w:rPr>
          <w:rStyle w:val="EstilosubindicePARAPROCEDCar"/>
          <w:rFonts w:cs="Arial"/>
          <w:sz w:val="22"/>
          <w:szCs w:val="22"/>
        </w:rPr>
        <w:t>u,phf</w:t>
      </w:r>
      <w:r w:rsidR="00E57F7C" w:rsidRPr="00DC62A4">
        <w:rPr>
          <w:rStyle w:val="EstilosubindicePARAPROCEDCar"/>
          <w:rFonts w:cs="Arial"/>
          <w:sz w:val="22"/>
          <w:szCs w:val="22"/>
        </w:rPr>
        <w:t>c</w:t>
      </w:r>
      <w:proofErr w:type="spellEnd"/>
      <w:r w:rsidRPr="00DC62A4">
        <w:rPr>
          <w:rStyle w:val="EstilosubindicePARAPROCEDCar"/>
          <w:rFonts w:cs="Arial"/>
          <w:sz w:val="22"/>
          <w:szCs w:val="22"/>
        </w:rPr>
        <w:t xml:space="preserve"> </w:t>
      </w:r>
      <w:r w:rsidRPr="00CD16C8">
        <w:rPr>
          <w:rStyle w:val="Estilo11pto"/>
        </w:rPr>
        <w:t xml:space="preserve">× </w:t>
      </w:r>
      <w:proofErr w:type="spellStart"/>
      <w:r w:rsidRPr="00CD16C8">
        <w:rPr>
          <w:rStyle w:val="Estilo11pto"/>
        </w:rPr>
        <w:t>PAF</w:t>
      </w:r>
      <w:r w:rsidRPr="00DC62A4">
        <w:rPr>
          <w:rStyle w:val="EstilosubindicePARAPROCEDCar"/>
          <w:rFonts w:cs="Arial"/>
          <w:sz w:val="22"/>
          <w:szCs w:val="22"/>
        </w:rPr>
        <w:t>u</w:t>
      </w:r>
      <w:proofErr w:type="spellEnd"/>
      <w:r w:rsidRPr="00CD16C8">
        <w:rPr>
          <w:rStyle w:val="Estilo11pto"/>
        </w:rPr>
        <w:t xml:space="preserve"> + </w:t>
      </w:r>
      <w:proofErr w:type="spellStart"/>
      <w:r w:rsidRPr="00CD16C8">
        <w:rPr>
          <w:rStyle w:val="Estilo11pto"/>
        </w:rPr>
        <w:t>NAC</w:t>
      </w:r>
      <w:r w:rsidRPr="00DC62A4">
        <w:rPr>
          <w:rStyle w:val="EstilosubindicePARAPROCEDCar"/>
          <w:rFonts w:cs="Arial"/>
          <w:sz w:val="22"/>
          <w:szCs w:val="22"/>
        </w:rPr>
        <w:t>u,phf</w:t>
      </w:r>
      <w:r w:rsidR="00E57F7C" w:rsidRPr="00DC62A4">
        <w:rPr>
          <w:rStyle w:val="EstilosubindicePARAPROCEDCar"/>
          <w:rFonts w:cs="Arial"/>
          <w:sz w:val="22"/>
          <w:szCs w:val="22"/>
        </w:rPr>
        <w:t>c</w:t>
      </w:r>
      <w:proofErr w:type="spellEnd"/>
      <w:r w:rsidRPr="00DC62A4">
        <w:rPr>
          <w:rStyle w:val="EstilosubindicePARAPROCEDCar"/>
          <w:rFonts w:cs="Arial"/>
          <w:sz w:val="22"/>
          <w:szCs w:val="22"/>
        </w:rPr>
        <w:t xml:space="preserve"> </w:t>
      </w:r>
      <w:r w:rsidRPr="00CD16C8">
        <w:rPr>
          <w:rStyle w:val="Estilo11pto"/>
        </w:rPr>
        <w:t xml:space="preserve">× </w:t>
      </w:r>
      <w:proofErr w:type="spellStart"/>
      <w:r w:rsidRPr="00CD16C8">
        <w:rPr>
          <w:rStyle w:val="Estilo11pto"/>
        </w:rPr>
        <w:t>PAC</w:t>
      </w:r>
      <w:r w:rsidRPr="00DC62A4">
        <w:rPr>
          <w:rStyle w:val="EstilosubindicePARAPROCEDCar"/>
          <w:rFonts w:cs="Arial"/>
          <w:sz w:val="22"/>
          <w:szCs w:val="22"/>
        </w:rPr>
        <w:t>u</w:t>
      </w:r>
      <w:proofErr w:type="spellEnd"/>
      <w:r w:rsidRPr="00CD16C8">
        <w:rPr>
          <w:rStyle w:val="Estilo11pto"/>
        </w:rPr>
        <w:t xml:space="preserve"> + </w:t>
      </w:r>
      <w:proofErr w:type="spellStart"/>
      <w:r w:rsidRPr="00CD16C8">
        <w:rPr>
          <w:rStyle w:val="Estilo11pto"/>
        </w:rPr>
        <w:t>NHR</w:t>
      </w:r>
      <w:r w:rsidRPr="00DC62A4">
        <w:rPr>
          <w:rStyle w:val="EstilosubindicePARAPROCEDCar"/>
          <w:rFonts w:cs="Arial"/>
          <w:sz w:val="22"/>
          <w:szCs w:val="22"/>
        </w:rPr>
        <w:t>u,phf</w:t>
      </w:r>
      <w:r w:rsidR="00E57F7C" w:rsidRPr="00DC62A4">
        <w:rPr>
          <w:rStyle w:val="EstilosubindicePARAPROCEDCar"/>
          <w:rFonts w:cs="Arial"/>
          <w:sz w:val="22"/>
          <w:szCs w:val="22"/>
        </w:rPr>
        <w:t>c</w:t>
      </w:r>
      <w:proofErr w:type="spellEnd"/>
      <w:r w:rsidRPr="00DC62A4">
        <w:rPr>
          <w:rStyle w:val="EstilosubindicePARAPROCEDCar"/>
          <w:rFonts w:cs="Arial"/>
          <w:sz w:val="22"/>
          <w:szCs w:val="22"/>
        </w:rPr>
        <w:t xml:space="preserve"> </w:t>
      </w:r>
      <w:r w:rsidRPr="00CD16C8">
        <w:rPr>
          <w:rStyle w:val="Estilo11pto"/>
        </w:rPr>
        <w:t xml:space="preserve">× </w:t>
      </w:r>
      <w:proofErr w:type="spellStart"/>
      <w:r w:rsidRPr="00CD16C8">
        <w:rPr>
          <w:rStyle w:val="Estilo11pto"/>
        </w:rPr>
        <w:t>PHC</w:t>
      </w:r>
      <w:r w:rsidRPr="00DC62A4">
        <w:rPr>
          <w:rStyle w:val="EstilosubindicePARAPROCEDCar"/>
          <w:rFonts w:cs="Arial"/>
          <w:sz w:val="22"/>
          <w:szCs w:val="22"/>
        </w:rPr>
        <w:t>u</w:t>
      </w:r>
      <w:proofErr w:type="spellEnd"/>
      <w:r w:rsidRPr="00CD16C8">
        <w:rPr>
          <w:rStyle w:val="Estilo11pto"/>
        </w:rPr>
        <w:t xml:space="preserve"> + </w:t>
      </w:r>
      <w:proofErr w:type="spellStart"/>
      <w:r w:rsidRPr="00CD16C8">
        <w:rPr>
          <w:rStyle w:val="Estilo11pto"/>
        </w:rPr>
        <w:t>PHF</w:t>
      </w:r>
      <w:r w:rsidR="00E57F7C" w:rsidRPr="00CD16C8">
        <w:rPr>
          <w:rStyle w:val="Estilo11pto"/>
        </w:rPr>
        <w:t>C</w:t>
      </w:r>
      <w:r w:rsidRPr="00DC62A4">
        <w:rPr>
          <w:rStyle w:val="EstilosubindicePARAPROCEDCar"/>
          <w:rFonts w:cs="Arial"/>
          <w:sz w:val="22"/>
          <w:szCs w:val="22"/>
        </w:rPr>
        <w:t>u,phf</w:t>
      </w:r>
      <w:r w:rsidR="00E57F7C" w:rsidRPr="00DC62A4">
        <w:rPr>
          <w:rStyle w:val="EstilosubindicePARAPROCEDCar"/>
          <w:rFonts w:cs="Arial"/>
          <w:sz w:val="22"/>
          <w:szCs w:val="22"/>
        </w:rPr>
        <w:t>c</w:t>
      </w:r>
      <w:proofErr w:type="spellEnd"/>
      <w:r w:rsidRPr="00DC62A4">
        <w:rPr>
          <w:rStyle w:val="EstilosubindicePARAPROCEDCar"/>
          <w:rFonts w:cs="Arial"/>
          <w:sz w:val="22"/>
          <w:szCs w:val="22"/>
        </w:rPr>
        <w:t xml:space="preserve"> </w:t>
      </w:r>
      <w:r w:rsidRPr="00CD16C8">
        <w:rPr>
          <w:rStyle w:val="Estilo11pto"/>
        </w:rPr>
        <w:t xml:space="preserve">× </w:t>
      </w:r>
      <w:proofErr w:type="spellStart"/>
      <w:r w:rsidRPr="00CD16C8">
        <w:rPr>
          <w:rStyle w:val="Estilo11pto"/>
        </w:rPr>
        <w:t>PEC</w:t>
      </w:r>
      <w:r w:rsidRPr="00DC62A4">
        <w:rPr>
          <w:rStyle w:val="EstilosubindicePARAPROCEDCar"/>
          <w:rFonts w:cs="Arial"/>
          <w:sz w:val="22"/>
          <w:szCs w:val="22"/>
        </w:rPr>
        <w:t>u</w:t>
      </w:r>
      <w:proofErr w:type="spellEnd"/>
      <w:r w:rsidRPr="00CD16C8">
        <w:rPr>
          <w:rStyle w:val="Estilo11pto"/>
        </w:rPr>
        <w:t xml:space="preserve"> -  IMDCBMI</w:t>
      </w:r>
    </w:p>
    <w:p w14:paraId="183295B3" w14:textId="3AAB3885" w:rsidR="00D070FC" w:rsidRPr="00DC62A4" w:rsidRDefault="00D070FC" w:rsidP="00857619">
      <w:pPr>
        <w:pStyle w:val="Header"/>
        <w:tabs>
          <w:tab w:val="clear" w:pos="4252"/>
          <w:tab w:val="clear" w:pos="8504"/>
        </w:tabs>
        <w:ind w:left="142"/>
        <w:rPr>
          <w:rFonts w:cs="Arial"/>
          <w:bCs/>
          <w:sz w:val="22"/>
          <w:szCs w:val="22"/>
        </w:rPr>
      </w:pPr>
      <w:r w:rsidRPr="00DC62A4">
        <w:rPr>
          <w:rFonts w:cs="Arial"/>
          <w:bCs/>
          <w:sz w:val="22"/>
          <w:szCs w:val="22"/>
        </w:rPr>
        <w:t>donde:</w:t>
      </w:r>
    </w:p>
    <w:p w14:paraId="67A5AB19" w14:textId="57C30F9E" w:rsidR="00D070FC" w:rsidRPr="00CD16C8" w:rsidRDefault="00D070FC" w:rsidP="00857619">
      <w:pPr>
        <w:tabs>
          <w:tab w:val="left" w:pos="1985"/>
        </w:tabs>
        <w:ind w:left="2552" w:hanging="2410"/>
        <w:rPr>
          <w:rStyle w:val="Estilo11pto"/>
        </w:rPr>
      </w:pPr>
      <w:proofErr w:type="spellStart"/>
      <w:r w:rsidRPr="00CD16C8">
        <w:rPr>
          <w:rStyle w:val="Estilo11pto"/>
        </w:rPr>
        <w:t>NAF</w:t>
      </w:r>
      <w:r w:rsidRPr="00DC62A4">
        <w:rPr>
          <w:rStyle w:val="EstilosubindicePARAPROCEDCar"/>
          <w:rFonts w:cs="Arial"/>
          <w:sz w:val="22"/>
          <w:szCs w:val="22"/>
        </w:rPr>
        <w:t>u,phf</w:t>
      </w:r>
      <w:r w:rsidR="005946A8" w:rsidRPr="00DC62A4">
        <w:rPr>
          <w:rStyle w:val="EstilosubindicePARAPROCEDCar"/>
          <w:rFonts w:cs="Arial"/>
          <w:sz w:val="22"/>
          <w:szCs w:val="22"/>
        </w:rPr>
        <w:t>c</w:t>
      </w:r>
      <w:proofErr w:type="spellEnd"/>
      <w:r w:rsidRPr="00CD16C8">
        <w:rPr>
          <w:rStyle w:val="Estilo11pto"/>
        </w:rPr>
        <w:tab/>
        <w:t>=</w:t>
      </w:r>
      <w:r w:rsidRPr="00CD16C8">
        <w:rPr>
          <w:rStyle w:val="Estilo11pto"/>
        </w:rPr>
        <w:tab/>
        <w:t>Número de arranques diarios en frío programados en PHF</w:t>
      </w:r>
      <w:r w:rsidR="005946A8" w:rsidRPr="00CD16C8">
        <w:rPr>
          <w:rStyle w:val="Estilo11pto"/>
        </w:rPr>
        <w:t>C</w:t>
      </w:r>
    </w:p>
    <w:p w14:paraId="59A1CB54" w14:textId="10EBB2FC" w:rsidR="00D070FC" w:rsidRPr="00CD16C8" w:rsidRDefault="00D070FC" w:rsidP="00857619">
      <w:pPr>
        <w:tabs>
          <w:tab w:val="left" w:pos="1985"/>
        </w:tabs>
        <w:ind w:left="2552" w:hanging="2410"/>
        <w:rPr>
          <w:rStyle w:val="Estilo11pto"/>
        </w:rPr>
      </w:pPr>
      <w:proofErr w:type="spellStart"/>
      <w:r w:rsidRPr="00CD16C8">
        <w:rPr>
          <w:rStyle w:val="Estilo11pto"/>
        </w:rPr>
        <w:t>PAF</w:t>
      </w:r>
      <w:r w:rsidRPr="00DC62A4">
        <w:rPr>
          <w:rStyle w:val="EstilosubindicePARAPROCEDCar"/>
          <w:rFonts w:cs="Arial"/>
          <w:sz w:val="22"/>
          <w:szCs w:val="22"/>
        </w:rPr>
        <w:t>u</w:t>
      </w:r>
      <w:proofErr w:type="spellEnd"/>
      <w:r w:rsidRPr="00CD16C8">
        <w:rPr>
          <w:rStyle w:val="Estilo11pto"/>
        </w:rPr>
        <w:tab/>
        <w:t>=</w:t>
      </w:r>
      <w:r w:rsidRPr="00CD16C8">
        <w:rPr>
          <w:rStyle w:val="Estilo11pto"/>
        </w:rPr>
        <w:tab/>
        <w:t>Precio del arranque en frío en la oferta compleja</w:t>
      </w:r>
    </w:p>
    <w:p w14:paraId="2F0228EA" w14:textId="713AF5F7" w:rsidR="00D070FC" w:rsidRPr="00CD16C8" w:rsidRDefault="00D070FC" w:rsidP="00857619">
      <w:pPr>
        <w:tabs>
          <w:tab w:val="left" w:pos="1985"/>
        </w:tabs>
        <w:ind w:left="2552" w:hanging="2410"/>
        <w:rPr>
          <w:rStyle w:val="Estilo11pto"/>
        </w:rPr>
      </w:pPr>
      <w:proofErr w:type="spellStart"/>
      <w:r w:rsidRPr="00CD16C8">
        <w:rPr>
          <w:rStyle w:val="Estilo11pto"/>
        </w:rPr>
        <w:t>NAC</w:t>
      </w:r>
      <w:r w:rsidRPr="00DC62A4">
        <w:rPr>
          <w:rStyle w:val="EstilosubindicePARAPROCEDCar"/>
          <w:rFonts w:cs="Arial"/>
          <w:sz w:val="22"/>
          <w:szCs w:val="22"/>
        </w:rPr>
        <w:t>u,phf</w:t>
      </w:r>
      <w:r w:rsidR="005946A8" w:rsidRPr="00DC62A4">
        <w:rPr>
          <w:rStyle w:val="EstilosubindicePARAPROCEDCar"/>
          <w:rFonts w:cs="Arial"/>
          <w:sz w:val="22"/>
          <w:szCs w:val="22"/>
        </w:rPr>
        <w:t>c</w:t>
      </w:r>
      <w:proofErr w:type="spellEnd"/>
      <w:r w:rsidRPr="00CD16C8">
        <w:rPr>
          <w:rStyle w:val="Estilo11pto"/>
        </w:rPr>
        <w:tab/>
        <w:t>=</w:t>
      </w:r>
      <w:r w:rsidRPr="00CD16C8">
        <w:rPr>
          <w:rStyle w:val="Estilo11pto"/>
        </w:rPr>
        <w:tab/>
        <w:t>Número de arranques diarios en caliente programados en PHF</w:t>
      </w:r>
      <w:r w:rsidR="005946A8" w:rsidRPr="00CD16C8">
        <w:rPr>
          <w:rStyle w:val="Estilo11pto"/>
        </w:rPr>
        <w:t>C</w:t>
      </w:r>
    </w:p>
    <w:p w14:paraId="00E852DB" w14:textId="7EFBC2C9" w:rsidR="00D070FC" w:rsidRPr="00CD16C8" w:rsidRDefault="00D070FC" w:rsidP="00857619">
      <w:pPr>
        <w:tabs>
          <w:tab w:val="left" w:pos="1985"/>
        </w:tabs>
        <w:ind w:left="2552" w:hanging="2410"/>
        <w:rPr>
          <w:rStyle w:val="Estilo11pto"/>
        </w:rPr>
      </w:pPr>
      <w:proofErr w:type="spellStart"/>
      <w:r w:rsidRPr="00CD16C8">
        <w:rPr>
          <w:rStyle w:val="Estilo11pto"/>
        </w:rPr>
        <w:t>PAC</w:t>
      </w:r>
      <w:r w:rsidRPr="00DC62A4">
        <w:rPr>
          <w:rStyle w:val="EstilosubindicePARAPROCEDCar"/>
          <w:rFonts w:cs="Arial"/>
          <w:sz w:val="22"/>
          <w:szCs w:val="22"/>
        </w:rPr>
        <w:t>u</w:t>
      </w:r>
      <w:proofErr w:type="spellEnd"/>
      <w:r w:rsidRPr="00CD16C8">
        <w:rPr>
          <w:rStyle w:val="Estilo11pto"/>
        </w:rPr>
        <w:tab/>
        <w:t>=</w:t>
      </w:r>
      <w:r w:rsidRPr="00CD16C8">
        <w:rPr>
          <w:rStyle w:val="Estilo11pto"/>
        </w:rPr>
        <w:tab/>
        <w:t>Precio del arranque en caliente en la oferta compleja</w:t>
      </w:r>
    </w:p>
    <w:p w14:paraId="6BBF57B9" w14:textId="2E5214E1" w:rsidR="00D070FC" w:rsidRPr="00CD16C8" w:rsidRDefault="00D070FC" w:rsidP="00857619">
      <w:pPr>
        <w:tabs>
          <w:tab w:val="left" w:pos="1985"/>
        </w:tabs>
        <w:ind w:left="2552" w:hanging="2410"/>
        <w:rPr>
          <w:rStyle w:val="Estilo11pto"/>
        </w:rPr>
      </w:pPr>
      <w:proofErr w:type="spellStart"/>
      <w:r w:rsidRPr="00CD16C8">
        <w:rPr>
          <w:rStyle w:val="Estilo11pto"/>
        </w:rPr>
        <w:t>N</w:t>
      </w:r>
      <w:r w:rsidR="00EF4AB0">
        <w:rPr>
          <w:rStyle w:val="Estilo11pto"/>
        </w:rPr>
        <w:t>P</w:t>
      </w:r>
      <w:r w:rsidRPr="00CD16C8">
        <w:rPr>
          <w:rStyle w:val="Estilo11pto"/>
        </w:rPr>
        <w:t>R</w:t>
      </w:r>
      <w:r w:rsidR="00F74B46" w:rsidRPr="00DC62A4">
        <w:rPr>
          <w:rStyle w:val="EstilosubindicePARAPROCEDCar"/>
          <w:rFonts w:cs="Arial"/>
          <w:sz w:val="22"/>
          <w:szCs w:val="22"/>
        </w:rPr>
        <w:t>u,</w:t>
      </w:r>
      <w:r w:rsidRPr="00DC62A4">
        <w:rPr>
          <w:rStyle w:val="EstilosubindicePARAPROCEDCar"/>
          <w:rFonts w:cs="Arial"/>
          <w:sz w:val="22"/>
          <w:szCs w:val="22"/>
        </w:rPr>
        <w:t>phf</w:t>
      </w:r>
      <w:r w:rsidR="005946A8" w:rsidRPr="00DC62A4">
        <w:rPr>
          <w:rStyle w:val="EstilosubindicePARAPROCEDCar"/>
          <w:rFonts w:cs="Arial"/>
          <w:sz w:val="22"/>
          <w:szCs w:val="22"/>
        </w:rPr>
        <w:t>c</w:t>
      </w:r>
      <w:proofErr w:type="spellEnd"/>
      <w:r w:rsidRPr="00CD16C8">
        <w:rPr>
          <w:rStyle w:val="Estilo11pto"/>
        </w:rPr>
        <w:tab/>
        <w:t>=</w:t>
      </w:r>
      <w:r w:rsidRPr="00CD16C8">
        <w:rPr>
          <w:rStyle w:val="Estilo11pto"/>
        </w:rPr>
        <w:tab/>
        <w:t>Número de horas diarias con PHF</w:t>
      </w:r>
      <w:r w:rsidR="005946A8" w:rsidRPr="00CD16C8">
        <w:rPr>
          <w:rStyle w:val="Estilo11pto"/>
        </w:rPr>
        <w:t>C</w:t>
      </w:r>
      <w:r w:rsidRPr="00CD16C8">
        <w:rPr>
          <w:rStyle w:val="Estilo11pto"/>
        </w:rPr>
        <w:t xml:space="preserve"> mayor que cero</w:t>
      </w:r>
    </w:p>
    <w:p w14:paraId="26954EF1" w14:textId="354B8C4C" w:rsidR="00D070FC" w:rsidRPr="00CD16C8" w:rsidRDefault="00D070FC" w:rsidP="00857619">
      <w:pPr>
        <w:tabs>
          <w:tab w:val="left" w:pos="1985"/>
        </w:tabs>
        <w:ind w:left="2552" w:hanging="2410"/>
        <w:rPr>
          <w:rStyle w:val="Estilo11pto"/>
        </w:rPr>
      </w:pPr>
      <w:proofErr w:type="spellStart"/>
      <w:r w:rsidRPr="00CD16C8">
        <w:rPr>
          <w:rStyle w:val="Estilo11pto"/>
        </w:rPr>
        <w:t>PHC</w:t>
      </w:r>
      <w:r w:rsidRPr="00DC62A4">
        <w:rPr>
          <w:rStyle w:val="EstilosubindicePARAPROCEDCar"/>
          <w:rFonts w:cs="Arial"/>
          <w:sz w:val="22"/>
          <w:szCs w:val="22"/>
        </w:rPr>
        <w:t>u</w:t>
      </w:r>
      <w:proofErr w:type="spellEnd"/>
      <w:r w:rsidRPr="00CD16C8">
        <w:rPr>
          <w:rStyle w:val="Estilo11pto"/>
        </w:rPr>
        <w:tab/>
        <w:t>=</w:t>
      </w:r>
      <w:r w:rsidRPr="00CD16C8">
        <w:rPr>
          <w:rStyle w:val="Estilo11pto"/>
        </w:rPr>
        <w:tab/>
        <w:t xml:space="preserve">Precio </w:t>
      </w:r>
      <w:ins w:id="702" w:author="LIQ" w:date="2021-03-15T11:35:00Z">
        <w:r w:rsidR="009A20CD">
          <w:rPr>
            <w:rStyle w:val="Estilo11pto"/>
          </w:rPr>
          <w:t xml:space="preserve">de acoplamiento </w:t>
        </w:r>
      </w:ins>
      <w:r w:rsidRPr="00CD16C8">
        <w:rPr>
          <w:rStyle w:val="Estilo11pto"/>
        </w:rPr>
        <w:t>por hora en la oferta compleja</w:t>
      </w:r>
    </w:p>
    <w:p w14:paraId="490246CC" w14:textId="1EB77C14" w:rsidR="00D070FC" w:rsidRPr="00CD16C8" w:rsidRDefault="00D070FC" w:rsidP="00857619">
      <w:pPr>
        <w:tabs>
          <w:tab w:val="left" w:pos="1985"/>
        </w:tabs>
        <w:ind w:left="2552" w:hanging="2410"/>
        <w:rPr>
          <w:rStyle w:val="Estilo11pto"/>
        </w:rPr>
      </w:pPr>
      <w:proofErr w:type="spellStart"/>
      <w:r w:rsidRPr="00CD16C8">
        <w:rPr>
          <w:rStyle w:val="Estilo11pto"/>
        </w:rPr>
        <w:t>PHF</w:t>
      </w:r>
      <w:r w:rsidRPr="00DC62A4">
        <w:rPr>
          <w:rStyle w:val="EstilosubindicePARAPROCEDCar"/>
          <w:rFonts w:cs="Arial"/>
          <w:sz w:val="22"/>
          <w:szCs w:val="22"/>
        </w:rPr>
        <w:t>u</w:t>
      </w:r>
      <w:r w:rsidR="00F74B46" w:rsidRPr="00DC62A4">
        <w:rPr>
          <w:rStyle w:val="EstilosubindicePARAPROCEDCar"/>
          <w:rFonts w:cs="Arial"/>
          <w:sz w:val="22"/>
          <w:szCs w:val="22"/>
        </w:rPr>
        <w:t>,phf</w:t>
      </w:r>
      <w:r w:rsidR="005946A8" w:rsidRPr="00DC62A4">
        <w:rPr>
          <w:rStyle w:val="EstilosubindicePARAPROCEDCar"/>
          <w:rFonts w:cs="Arial"/>
          <w:sz w:val="22"/>
          <w:szCs w:val="22"/>
        </w:rPr>
        <w:t>c</w:t>
      </w:r>
      <w:proofErr w:type="spellEnd"/>
      <w:r w:rsidRPr="00CD16C8">
        <w:rPr>
          <w:rStyle w:val="Estilo11pto"/>
        </w:rPr>
        <w:tab/>
        <w:t>=</w:t>
      </w:r>
      <w:r w:rsidRPr="00CD16C8">
        <w:rPr>
          <w:rStyle w:val="Estilo11pto"/>
        </w:rPr>
        <w:tab/>
        <w:t>Energía diaria del PHF</w:t>
      </w:r>
      <w:r w:rsidR="005946A8" w:rsidRPr="00CD16C8">
        <w:rPr>
          <w:rStyle w:val="Estilo11pto"/>
        </w:rPr>
        <w:t>C</w:t>
      </w:r>
      <w:r w:rsidRPr="00CD16C8">
        <w:rPr>
          <w:rStyle w:val="Estilo11pto"/>
        </w:rPr>
        <w:t xml:space="preserve"> en el día </w:t>
      </w:r>
    </w:p>
    <w:p w14:paraId="7762D261" w14:textId="503DCFAE" w:rsidR="00D070FC" w:rsidRPr="00CD16C8" w:rsidRDefault="00D070FC" w:rsidP="00857619">
      <w:pPr>
        <w:tabs>
          <w:tab w:val="left" w:pos="1985"/>
        </w:tabs>
        <w:ind w:left="2552" w:hanging="2410"/>
        <w:rPr>
          <w:rStyle w:val="Estilo11pto"/>
        </w:rPr>
      </w:pPr>
      <w:proofErr w:type="spellStart"/>
      <w:r w:rsidRPr="00CD16C8">
        <w:rPr>
          <w:rStyle w:val="Estilo11pto"/>
        </w:rPr>
        <w:t>PEC</w:t>
      </w:r>
      <w:r w:rsidRPr="00DC62A4">
        <w:rPr>
          <w:rStyle w:val="EstilosubindicePARAPROCEDCar"/>
          <w:rFonts w:cs="Arial"/>
          <w:sz w:val="22"/>
          <w:szCs w:val="22"/>
        </w:rPr>
        <w:t>u</w:t>
      </w:r>
      <w:proofErr w:type="spellEnd"/>
      <w:r w:rsidRPr="00CD16C8">
        <w:rPr>
          <w:rStyle w:val="Estilo11pto"/>
        </w:rPr>
        <w:tab/>
        <w:t>=</w:t>
      </w:r>
      <w:r w:rsidRPr="00CD16C8">
        <w:rPr>
          <w:rStyle w:val="Estilo11pto"/>
        </w:rPr>
        <w:tab/>
        <w:t>Precio por energía en la oferta compleja</w:t>
      </w:r>
    </w:p>
    <w:p w14:paraId="252DBE03" w14:textId="6ABFF0B1" w:rsidR="00D070FC" w:rsidRPr="00CD16C8" w:rsidRDefault="00D070FC" w:rsidP="00857619">
      <w:pPr>
        <w:tabs>
          <w:tab w:val="left" w:pos="1985"/>
        </w:tabs>
        <w:ind w:left="2552" w:hanging="2410"/>
        <w:rPr>
          <w:rStyle w:val="Estilo11pto"/>
        </w:rPr>
      </w:pPr>
      <w:proofErr w:type="spellStart"/>
      <w:r w:rsidRPr="00CD16C8">
        <w:rPr>
          <w:rStyle w:val="Estilo11pto"/>
        </w:rPr>
        <w:t>IMDCBMI</w:t>
      </w:r>
      <w:r w:rsidRPr="00DC62A4">
        <w:rPr>
          <w:rStyle w:val="EstilosubindicePARAPROCEDCar"/>
          <w:rFonts w:cs="Arial"/>
          <w:sz w:val="22"/>
          <w:szCs w:val="22"/>
        </w:rPr>
        <w:t>u</w:t>
      </w:r>
      <w:proofErr w:type="spellEnd"/>
      <w:r w:rsidRPr="00CD16C8">
        <w:rPr>
          <w:rStyle w:val="Estilo11pto"/>
        </w:rPr>
        <w:tab/>
        <w:t>=</w:t>
      </w:r>
      <w:r w:rsidRPr="00CD16C8">
        <w:rPr>
          <w:rStyle w:val="Estilo11pto"/>
        </w:rPr>
        <w:tab/>
        <w:t>Suma de ingresos diarios en las tres primeras horas en el mercado diario y contratos bilaterales, calculados por valoración a precio marginal del mercado diario de la energía del P</w:t>
      </w:r>
      <w:r w:rsidR="005946A8" w:rsidRPr="00CD16C8">
        <w:rPr>
          <w:rStyle w:val="Estilo11pto"/>
        </w:rPr>
        <w:t>D</w:t>
      </w:r>
      <w:r w:rsidRPr="00CD16C8">
        <w:rPr>
          <w:rStyle w:val="Estilo11pto"/>
        </w:rPr>
        <w:t>BF, y del saldo diario del mercado intradiario</w:t>
      </w:r>
      <w:r w:rsidR="00A00B97" w:rsidRPr="00CD16C8">
        <w:rPr>
          <w:rStyle w:val="Estilo11pto"/>
        </w:rPr>
        <w:t>,</w:t>
      </w:r>
      <w:r w:rsidR="00B331B6" w:rsidRPr="00CD16C8">
        <w:rPr>
          <w:rStyle w:val="Estilo11pto"/>
        </w:rPr>
        <w:t xml:space="preserve"> </w:t>
      </w:r>
      <w:r w:rsidR="00A00B97" w:rsidRPr="00CD16C8">
        <w:rPr>
          <w:rStyle w:val="Estilo11pto"/>
        </w:rPr>
        <w:t>de la fase 2 de restricciones del P</w:t>
      </w:r>
      <w:r w:rsidR="00FD1BAF" w:rsidRPr="00CD16C8">
        <w:rPr>
          <w:rStyle w:val="Estilo11pto"/>
        </w:rPr>
        <w:t>D</w:t>
      </w:r>
      <w:r w:rsidR="00A00B97" w:rsidRPr="00CD16C8">
        <w:rPr>
          <w:rStyle w:val="Estilo11pto"/>
        </w:rPr>
        <w:t>BF.</w:t>
      </w:r>
    </w:p>
    <w:p w14:paraId="35BFD4F4" w14:textId="77777777" w:rsidR="00E70414" w:rsidRDefault="00B331B6" w:rsidP="00857619">
      <w:pPr>
        <w:tabs>
          <w:tab w:val="left" w:pos="1440"/>
        </w:tabs>
        <w:spacing w:after="0"/>
        <w:ind w:left="2552"/>
        <w:rPr>
          <w:ins w:id="703" w:author="LIQ Elena" w:date="2021-02-19T17:27:00Z"/>
          <w:rFonts w:cs="Arial"/>
          <w:sz w:val="22"/>
          <w:szCs w:val="22"/>
        </w:rPr>
      </w:pPr>
      <w:r w:rsidRPr="00DC62A4">
        <w:rPr>
          <w:rFonts w:cs="Arial"/>
          <w:sz w:val="22"/>
          <w:szCs w:val="22"/>
        </w:rPr>
        <w:t xml:space="preserve">La energía del mercado intradiario </w:t>
      </w:r>
      <w:r w:rsidR="00844B1B" w:rsidRPr="00DC62A4">
        <w:rPr>
          <w:rFonts w:cs="Arial"/>
          <w:sz w:val="22"/>
          <w:szCs w:val="22"/>
        </w:rPr>
        <w:t xml:space="preserve">continuo </w:t>
      </w:r>
      <w:r w:rsidRPr="00DC62A4">
        <w:rPr>
          <w:rFonts w:cs="Arial"/>
          <w:sz w:val="22"/>
          <w:szCs w:val="22"/>
        </w:rPr>
        <w:t>se valorará al precio marginal del mercado diario</w:t>
      </w:r>
      <w:r w:rsidR="00857619">
        <w:rPr>
          <w:rFonts w:cs="Arial"/>
          <w:sz w:val="22"/>
          <w:szCs w:val="22"/>
        </w:rPr>
        <w:t xml:space="preserve">. </w:t>
      </w:r>
    </w:p>
    <w:p w14:paraId="4E6F4A33" w14:textId="77777777" w:rsidR="00E70414" w:rsidRDefault="00E70414" w:rsidP="00857619">
      <w:pPr>
        <w:tabs>
          <w:tab w:val="left" w:pos="1440"/>
        </w:tabs>
        <w:spacing w:after="0"/>
        <w:ind w:left="2552"/>
        <w:rPr>
          <w:ins w:id="704" w:author="LIQ Elena" w:date="2021-02-19T17:27:00Z"/>
          <w:rFonts w:cs="Arial"/>
          <w:sz w:val="22"/>
          <w:szCs w:val="22"/>
        </w:rPr>
      </w:pPr>
    </w:p>
    <w:p w14:paraId="66DF4CC8" w14:textId="1B595DC7" w:rsidR="00D070FC" w:rsidRPr="00DC62A4" w:rsidDel="00E70414" w:rsidRDefault="00D070FC" w:rsidP="00857619">
      <w:pPr>
        <w:tabs>
          <w:tab w:val="left" w:pos="1440"/>
        </w:tabs>
        <w:spacing w:after="0"/>
        <w:ind w:left="2552"/>
        <w:rPr>
          <w:del w:id="705" w:author="LIQ Elena" w:date="2021-02-19T17:27:00Z"/>
        </w:rPr>
      </w:pPr>
      <w:r w:rsidRPr="00E70414">
        <w:rPr>
          <w:sz w:val="22"/>
          <w:szCs w:val="22"/>
        </w:rPr>
        <w:t>Si IMDCBMI &lt; 0</w:t>
      </w:r>
      <w:r w:rsidR="00857619" w:rsidRPr="00E70414">
        <w:rPr>
          <w:sz w:val="22"/>
          <w:szCs w:val="22"/>
        </w:rPr>
        <w:t>,</w:t>
      </w:r>
      <w:r w:rsidRPr="00E70414">
        <w:rPr>
          <w:sz w:val="22"/>
          <w:szCs w:val="22"/>
        </w:rPr>
        <w:t xml:space="preserve"> entonces IMDCBMI = 0</w:t>
      </w:r>
    </w:p>
    <w:p w14:paraId="36D28449" w14:textId="77777777" w:rsidR="00857619" w:rsidRDefault="00857619" w:rsidP="00E70414">
      <w:pPr>
        <w:tabs>
          <w:tab w:val="left" w:pos="1440"/>
        </w:tabs>
        <w:spacing w:after="0"/>
        <w:ind w:left="2552"/>
        <w:rPr>
          <w:rStyle w:val="Estilo11pto"/>
        </w:rPr>
      </w:pPr>
    </w:p>
    <w:p w14:paraId="1F9190BD" w14:textId="0EADA653" w:rsidR="00D070FC" w:rsidRPr="00B119CD" w:rsidRDefault="00D070FC" w:rsidP="00E70414">
      <w:pPr>
        <w:ind w:left="1985" w:firstLine="567"/>
        <w:rPr>
          <w:rStyle w:val="Estilo11pto"/>
        </w:rPr>
      </w:pPr>
      <w:r w:rsidRPr="00CD16C8">
        <w:rPr>
          <w:rStyle w:val="Estilo11pto"/>
        </w:rPr>
        <w:t xml:space="preserve">Si </w:t>
      </w:r>
      <w:proofErr w:type="spellStart"/>
      <w:r w:rsidRPr="00CD16C8">
        <w:rPr>
          <w:rStyle w:val="Estilo11pto"/>
        </w:rPr>
        <w:t>IMPPHF</w:t>
      </w:r>
      <w:r w:rsidR="005946A8" w:rsidRPr="00CD16C8">
        <w:rPr>
          <w:rStyle w:val="Estilo11pto"/>
        </w:rPr>
        <w:t>C</w:t>
      </w:r>
      <w:r w:rsidR="00370078" w:rsidRPr="00DC62A4">
        <w:rPr>
          <w:rStyle w:val="EstilosubindicePARAPROCEDCar"/>
          <w:rFonts w:cs="Arial"/>
          <w:sz w:val="22"/>
          <w:szCs w:val="22"/>
        </w:rPr>
        <w:t>u</w:t>
      </w:r>
      <w:proofErr w:type="spellEnd"/>
      <w:r w:rsidRPr="00CD16C8">
        <w:rPr>
          <w:rStyle w:val="Estilo11pto"/>
        </w:rPr>
        <w:t xml:space="preserve"> &lt; 0, entonces </w:t>
      </w:r>
      <w:proofErr w:type="spellStart"/>
      <w:r w:rsidRPr="00CD16C8">
        <w:rPr>
          <w:rStyle w:val="Estilo11pto"/>
        </w:rPr>
        <w:t>IMPPHF</w:t>
      </w:r>
      <w:r w:rsidR="005946A8" w:rsidRPr="00CD16C8">
        <w:rPr>
          <w:rStyle w:val="Estilo11pto"/>
        </w:rPr>
        <w:t>C</w:t>
      </w:r>
      <w:r w:rsidR="00370078" w:rsidRPr="00DC62A4">
        <w:rPr>
          <w:rStyle w:val="EstilosubindicePARAPROCEDCar"/>
          <w:rFonts w:cs="Arial"/>
          <w:sz w:val="22"/>
          <w:szCs w:val="22"/>
        </w:rPr>
        <w:t>u</w:t>
      </w:r>
      <w:proofErr w:type="spellEnd"/>
      <w:r w:rsidRPr="00B119CD">
        <w:rPr>
          <w:rStyle w:val="Estilo11pto"/>
        </w:rPr>
        <w:t xml:space="preserve"> = 0</w:t>
      </w:r>
    </w:p>
    <w:p w14:paraId="2E6A74B5" w14:textId="77777777" w:rsidR="0084062D" w:rsidRPr="00DC62A4" w:rsidRDefault="0084062D" w:rsidP="0001267A">
      <w:pPr>
        <w:ind w:left="284"/>
        <w:rPr>
          <w:rFonts w:cs="Arial"/>
          <w:bCs/>
          <w:sz w:val="22"/>
          <w:szCs w:val="22"/>
        </w:rPr>
      </w:pPr>
    </w:p>
    <w:p w14:paraId="450C199F" w14:textId="5F16DBC5" w:rsidR="0084062D" w:rsidRPr="00DC62A4" w:rsidRDefault="00370078" w:rsidP="00106004">
      <w:pPr>
        <w:ind w:left="142"/>
        <w:rPr>
          <w:rFonts w:cs="Arial"/>
          <w:bCs/>
          <w:sz w:val="22"/>
          <w:szCs w:val="22"/>
        </w:rPr>
      </w:pPr>
      <w:r w:rsidRPr="00DC62A4">
        <w:rPr>
          <w:rFonts w:cs="Arial"/>
          <w:bCs/>
          <w:sz w:val="22"/>
          <w:szCs w:val="22"/>
        </w:rPr>
        <w:t>S</w:t>
      </w:r>
      <w:r w:rsidR="0084062D" w:rsidRPr="00DC62A4">
        <w:rPr>
          <w:rFonts w:cs="Arial"/>
          <w:bCs/>
          <w:sz w:val="22"/>
          <w:szCs w:val="22"/>
        </w:rPr>
        <w:t xml:space="preserve">e considera que existe un arranque </w:t>
      </w:r>
      <w:r w:rsidRPr="00DC62A4">
        <w:rPr>
          <w:rFonts w:cs="Arial"/>
          <w:bCs/>
          <w:sz w:val="22"/>
          <w:szCs w:val="22"/>
        </w:rPr>
        <w:t>programado en PHF</w:t>
      </w:r>
      <w:r w:rsidR="005946A8" w:rsidRPr="00DC62A4">
        <w:rPr>
          <w:rFonts w:cs="Arial"/>
          <w:bCs/>
          <w:sz w:val="22"/>
          <w:szCs w:val="22"/>
        </w:rPr>
        <w:t>C</w:t>
      </w:r>
      <w:r w:rsidRPr="00DC62A4">
        <w:rPr>
          <w:rFonts w:cs="Arial"/>
          <w:bCs/>
          <w:sz w:val="22"/>
          <w:szCs w:val="22"/>
        </w:rPr>
        <w:t xml:space="preserve"> </w:t>
      </w:r>
      <w:r w:rsidR="0084062D" w:rsidRPr="00DC62A4">
        <w:rPr>
          <w:rFonts w:cs="Arial"/>
          <w:bCs/>
          <w:sz w:val="22"/>
          <w:szCs w:val="22"/>
        </w:rPr>
        <w:t>en la hora h cuando en dicha hora no hay energía asignada por P</w:t>
      </w:r>
      <w:r w:rsidR="005946A8" w:rsidRPr="00DC62A4">
        <w:rPr>
          <w:rFonts w:cs="Arial"/>
          <w:bCs/>
          <w:sz w:val="22"/>
          <w:szCs w:val="22"/>
        </w:rPr>
        <w:t>D</w:t>
      </w:r>
      <w:r w:rsidR="0084062D" w:rsidRPr="00DC62A4">
        <w:rPr>
          <w:rFonts w:cs="Arial"/>
          <w:bCs/>
          <w:sz w:val="22"/>
          <w:szCs w:val="22"/>
        </w:rPr>
        <w:t xml:space="preserve">BF, hay energía asignada por restricciones técnicas en fase 1 </w:t>
      </w:r>
      <w:r w:rsidR="00C07E87" w:rsidRPr="00DC62A4">
        <w:rPr>
          <w:rFonts w:cs="Arial"/>
          <w:bCs/>
          <w:sz w:val="22"/>
          <w:szCs w:val="22"/>
        </w:rPr>
        <w:t xml:space="preserve">a subir </w:t>
      </w:r>
      <w:r w:rsidR="0084062D" w:rsidRPr="00DC62A4">
        <w:rPr>
          <w:rFonts w:cs="Arial"/>
          <w:bCs/>
          <w:sz w:val="22"/>
          <w:szCs w:val="22"/>
        </w:rPr>
        <w:t xml:space="preserve">y en </w:t>
      </w:r>
      <w:r w:rsidR="0001063B" w:rsidRPr="00DC62A4">
        <w:rPr>
          <w:rFonts w:cs="Arial"/>
          <w:bCs/>
          <w:sz w:val="22"/>
          <w:szCs w:val="22"/>
        </w:rPr>
        <w:t>alguna</w:t>
      </w:r>
      <w:r w:rsidR="0084062D" w:rsidRPr="00DC62A4">
        <w:rPr>
          <w:rFonts w:cs="Arial"/>
          <w:bCs/>
          <w:sz w:val="22"/>
          <w:szCs w:val="22"/>
        </w:rPr>
        <w:t xml:space="preserve"> hora anterior no hay energía asignada </w:t>
      </w:r>
      <w:r w:rsidRPr="00DC62A4">
        <w:rPr>
          <w:rFonts w:cs="Arial"/>
          <w:bCs/>
          <w:sz w:val="22"/>
          <w:szCs w:val="22"/>
        </w:rPr>
        <w:t>en PHF</w:t>
      </w:r>
      <w:r w:rsidR="005946A8" w:rsidRPr="00DC62A4">
        <w:rPr>
          <w:rFonts w:cs="Arial"/>
          <w:bCs/>
          <w:sz w:val="22"/>
          <w:szCs w:val="22"/>
        </w:rPr>
        <w:t>C</w:t>
      </w:r>
      <w:r w:rsidR="0084062D" w:rsidRPr="00DC62A4">
        <w:rPr>
          <w:rFonts w:cs="Arial"/>
          <w:bCs/>
          <w:sz w:val="22"/>
          <w:szCs w:val="22"/>
        </w:rPr>
        <w:t>. Si el bloque de horas anteriores y contiguas a la hora h con programa cero de P</w:t>
      </w:r>
      <w:r w:rsidRPr="00DC62A4">
        <w:rPr>
          <w:rFonts w:cs="Arial"/>
          <w:bCs/>
          <w:sz w:val="22"/>
          <w:szCs w:val="22"/>
        </w:rPr>
        <w:t>H</w:t>
      </w:r>
      <w:r w:rsidR="0084062D" w:rsidRPr="00DC62A4">
        <w:rPr>
          <w:rFonts w:cs="Arial"/>
          <w:bCs/>
          <w:sz w:val="22"/>
          <w:szCs w:val="22"/>
        </w:rPr>
        <w:t>F</w:t>
      </w:r>
      <w:r w:rsidR="005946A8" w:rsidRPr="00DC62A4">
        <w:rPr>
          <w:rFonts w:cs="Arial"/>
          <w:bCs/>
          <w:sz w:val="22"/>
          <w:szCs w:val="22"/>
        </w:rPr>
        <w:t>C</w:t>
      </w:r>
      <w:r w:rsidR="0084062D" w:rsidRPr="00DC62A4">
        <w:rPr>
          <w:rFonts w:cs="Arial"/>
          <w:bCs/>
          <w:sz w:val="22"/>
          <w:szCs w:val="22"/>
        </w:rPr>
        <w:t xml:space="preserve"> es igual o menor que cuatro el arranque </w:t>
      </w:r>
      <w:r w:rsidRPr="00DC62A4">
        <w:rPr>
          <w:rFonts w:cs="Arial"/>
          <w:bCs/>
          <w:sz w:val="22"/>
          <w:szCs w:val="22"/>
        </w:rPr>
        <w:t xml:space="preserve">programado </w:t>
      </w:r>
      <w:r w:rsidR="0084062D" w:rsidRPr="00DC62A4">
        <w:rPr>
          <w:rFonts w:cs="Arial"/>
          <w:bCs/>
          <w:sz w:val="22"/>
          <w:szCs w:val="22"/>
        </w:rPr>
        <w:t>será en caliente. En caso contrario será en frío.</w:t>
      </w:r>
    </w:p>
    <w:p w14:paraId="7C3FC8BE" w14:textId="77777777" w:rsidR="00865459" w:rsidRPr="00A36C10" w:rsidRDefault="00865459" w:rsidP="00A36C10">
      <w:pPr>
        <w:spacing w:after="120"/>
        <w:rPr>
          <w:rFonts w:cs="Arial"/>
          <w:sz w:val="22"/>
          <w:szCs w:val="22"/>
        </w:rPr>
      </w:pPr>
    </w:p>
    <w:p w14:paraId="11C8AD2B" w14:textId="464F4A8F" w:rsidR="00BC72E8" w:rsidRDefault="00BC72E8" w:rsidP="00210915">
      <w:pPr>
        <w:pStyle w:val="BEGO"/>
        <w:numPr>
          <w:ilvl w:val="1"/>
          <w:numId w:val="21"/>
        </w:numPr>
        <w:tabs>
          <w:tab w:val="left" w:pos="851"/>
        </w:tabs>
        <w:spacing w:before="0"/>
        <w:ind w:left="567" w:hanging="425"/>
        <w:rPr>
          <w:ins w:id="706" w:author="LIQ" w:date="2021-03-16T20:47:00Z"/>
        </w:rPr>
      </w:pPr>
      <w:r w:rsidRPr="00DC62A4">
        <w:t xml:space="preserve">Restricciones técnicas del PDBF a subir en </w:t>
      </w:r>
      <w:r w:rsidR="00C71431">
        <w:t>f</w:t>
      </w:r>
      <w:r w:rsidRPr="00DC62A4">
        <w:t>ase 1 a unidades de venta sin oferta o insuficiencia de la oferta existente</w:t>
      </w:r>
      <w:r w:rsidR="00553178">
        <w:t>.</w:t>
      </w:r>
    </w:p>
    <w:p w14:paraId="6AEC2211" w14:textId="77777777" w:rsidR="00B44E97" w:rsidRPr="00B44E97" w:rsidRDefault="00B44E97" w:rsidP="00B44E97">
      <w:pPr>
        <w:pStyle w:val="PlainText"/>
        <w:rPr>
          <w:rFonts w:ascii="Arial" w:hAnsi="Arial" w:cs="Arial"/>
          <w:sz w:val="22"/>
          <w:szCs w:val="22"/>
          <w:lang w:eastAsia="en-US"/>
        </w:rPr>
      </w:pPr>
    </w:p>
    <w:p w14:paraId="7C03F4D2" w14:textId="39464A4A" w:rsidR="00D070FC" w:rsidRPr="00B119CD" w:rsidRDefault="00D070FC" w:rsidP="006D1088">
      <w:pPr>
        <w:ind w:left="142"/>
        <w:rPr>
          <w:rStyle w:val="Estilo11pto"/>
        </w:rPr>
      </w:pPr>
      <w:r w:rsidRPr="00B119CD">
        <w:rPr>
          <w:rStyle w:val="Estilo11pto"/>
        </w:rPr>
        <w:t xml:space="preserve">La asignación de energía a subir para la resolución de restricciones técnicas </w:t>
      </w:r>
      <w:r w:rsidR="00C14195" w:rsidRPr="00B119CD">
        <w:rPr>
          <w:rStyle w:val="Estilo11pto"/>
        </w:rPr>
        <w:t>del</w:t>
      </w:r>
      <w:r w:rsidRPr="00B119CD">
        <w:rPr>
          <w:rStyle w:val="Estilo11pto"/>
        </w:rPr>
        <w:t xml:space="preserve"> P</w:t>
      </w:r>
      <w:r w:rsidR="005946A8" w:rsidRPr="00B119CD">
        <w:rPr>
          <w:rStyle w:val="Estilo11pto"/>
        </w:rPr>
        <w:t>D</w:t>
      </w:r>
      <w:r w:rsidRPr="00B119CD">
        <w:rPr>
          <w:rStyle w:val="Estilo11pto"/>
        </w:rPr>
        <w:t xml:space="preserve">BF por mecanismo excepcional de resolución dará lugar a un derecho de cobro de la unidad </w:t>
      </w:r>
      <w:r w:rsidRPr="00DC62A4">
        <w:rPr>
          <w:rFonts w:cs="Arial"/>
          <w:i/>
          <w:sz w:val="22"/>
          <w:szCs w:val="22"/>
        </w:rPr>
        <w:t>u</w:t>
      </w:r>
      <w:r w:rsidRPr="00B119CD">
        <w:rPr>
          <w:rStyle w:val="Estilo11pto"/>
        </w:rPr>
        <w:t xml:space="preserve"> que se calcula según la fórmula siguiente:</w:t>
      </w:r>
    </w:p>
    <w:p w14:paraId="30C5851B" w14:textId="246267DB" w:rsidR="00A918D5" w:rsidRPr="00B119CD" w:rsidRDefault="00D070FC" w:rsidP="006274DF">
      <w:pPr>
        <w:tabs>
          <w:tab w:val="left" w:pos="1985"/>
          <w:tab w:val="left" w:pos="2410"/>
        </w:tabs>
        <w:spacing w:after="120"/>
        <w:ind w:left="2552" w:hanging="2410"/>
        <w:rPr>
          <w:rStyle w:val="Estilo11pto"/>
          <w:rFonts w:eastAsia="Arial"/>
        </w:rPr>
      </w:pPr>
      <w:proofErr w:type="spellStart"/>
      <w:r w:rsidRPr="00B119CD">
        <w:rPr>
          <w:rStyle w:val="Estilo11pto"/>
        </w:rPr>
        <w:t>DCERPVP</w:t>
      </w:r>
      <w:r w:rsidR="000520A7" w:rsidRPr="00B119CD">
        <w:rPr>
          <w:rStyle w:val="Estilo11pto"/>
        </w:rPr>
        <w:t>V</w:t>
      </w:r>
      <w:r w:rsidRPr="00B119CD">
        <w:rPr>
          <w:rStyle w:val="Estilo11pto"/>
        </w:rPr>
        <w:t>MER</w:t>
      </w:r>
      <w:r w:rsidRPr="00DC62A4">
        <w:rPr>
          <w:rStyle w:val="EstilosubindicePARAPROCEDCar"/>
          <w:rFonts w:cs="Arial"/>
          <w:sz w:val="22"/>
          <w:szCs w:val="22"/>
        </w:rPr>
        <w:t>u</w:t>
      </w:r>
      <w:proofErr w:type="spellEnd"/>
      <w:r w:rsidRPr="00B119CD">
        <w:rPr>
          <w:rStyle w:val="Estilo11pto"/>
        </w:rPr>
        <w:t xml:space="preserve"> = </w:t>
      </w:r>
      <w:r w:rsidR="006274DF">
        <w:rPr>
          <w:rStyle w:val="Estilo11pto"/>
        </w:rPr>
        <w:tab/>
      </w:r>
      <w:r w:rsidR="006274DF">
        <w:rPr>
          <w:rStyle w:val="Estilo11pto"/>
        </w:rPr>
        <w:tab/>
      </w:r>
      <w:proofErr w:type="spellStart"/>
      <w:r w:rsidRPr="00B119CD">
        <w:rPr>
          <w:rStyle w:val="Estilo11pto"/>
        </w:rPr>
        <w:t>ERPVP</w:t>
      </w:r>
      <w:r w:rsidR="000520A7" w:rsidRPr="00B119CD">
        <w:rPr>
          <w:rStyle w:val="Estilo11pto"/>
        </w:rPr>
        <w:t>V</w:t>
      </w:r>
      <w:r w:rsidRPr="00B119CD">
        <w:rPr>
          <w:rStyle w:val="Estilo11pto"/>
        </w:rPr>
        <w:t>M</w:t>
      </w:r>
      <w:r w:rsidRPr="00B119CD">
        <w:rPr>
          <w:rStyle w:val="Estilo11pto"/>
          <w:rFonts w:eastAsia="Arial"/>
        </w:rPr>
        <w:t>ER</w:t>
      </w:r>
      <w:r w:rsidRPr="00210915">
        <w:rPr>
          <w:rStyle w:val="EstilosubindicePARAPROCEDCar"/>
          <w:rFonts w:eastAsia="Arial" w:cs="Arial"/>
          <w:sz w:val="22"/>
          <w:szCs w:val="22"/>
        </w:rPr>
        <w:t>u</w:t>
      </w:r>
      <w:proofErr w:type="spellEnd"/>
      <w:r w:rsidRPr="00B119CD">
        <w:rPr>
          <w:rStyle w:val="Estilo11pto"/>
          <w:rFonts w:eastAsia="Arial"/>
        </w:rPr>
        <w:t xml:space="preserve"> × 1,15 × PMD</w:t>
      </w:r>
      <w:r w:rsidR="35EC9018" w:rsidRPr="00210915">
        <w:rPr>
          <w:rStyle w:val="Estilo11pto"/>
          <w:rFonts w:eastAsia="Arial" w:cs="Arial"/>
        </w:rPr>
        <w:t xml:space="preserve">   </w:t>
      </w:r>
      <w:r w:rsidR="00A918D5" w:rsidRPr="00B119CD">
        <w:rPr>
          <w:rStyle w:val="Estilo11pto"/>
        </w:rPr>
        <w:tab/>
      </w:r>
      <w:r w:rsidR="00A918D5" w:rsidRPr="00B119CD">
        <w:rPr>
          <w:rStyle w:val="Estilo11pto"/>
        </w:rPr>
        <w:tab/>
      </w:r>
      <w:r w:rsidR="00A918D5" w:rsidRPr="00B119CD">
        <w:rPr>
          <w:rStyle w:val="Estilo11pto"/>
          <w:rFonts w:eastAsia="Arial"/>
        </w:rPr>
        <w:t>si PMD&gt;=0</w:t>
      </w:r>
    </w:p>
    <w:p w14:paraId="24902DCF" w14:textId="0AF1EF3F" w:rsidR="00A918D5" w:rsidRPr="00B119CD" w:rsidRDefault="00A918D5" w:rsidP="006274DF">
      <w:pPr>
        <w:tabs>
          <w:tab w:val="left" w:pos="1985"/>
        </w:tabs>
        <w:spacing w:after="120"/>
        <w:ind w:left="2552" w:hanging="2410"/>
        <w:rPr>
          <w:rStyle w:val="Estilo11pto"/>
          <w:rFonts w:eastAsia="Arial"/>
        </w:rPr>
      </w:pPr>
      <w:r w:rsidRPr="00B119CD">
        <w:rPr>
          <w:rStyle w:val="Estilo11pto"/>
          <w:rFonts w:eastAsia="Arial"/>
        </w:rPr>
        <w:t>DCERPVPVMER</w:t>
      </w:r>
      <w:r w:rsidRPr="00210915">
        <w:rPr>
          <w:rStyle w:val="EstilosubindicePARAPROCEDCar"/>
          <w:rFonts w:eastAsia="Arial" w:cs="Arial"/>
          <w:sz w:val="22"/>
          <w:szCs w:val="22"/>
          <w:lang w:val="sv-SE"/>
        </w:rPr>
        <w:t>u</w:t>
      </w:r>
      <w:r w:rsidRPr="00B119CD">
        <w:rPr>
          <w:rStyle w:val="Estilo11pto"/>
          <w:rFonts w:eastAsia="Arial"/>
        </w:rPr>
        <w:t xml:space="preserve"> = </w:t>
      </w:r>
      <w:r w:rsidR="006274DF">
        <w:rPr>
          <w:rStyle w:val="Estilo11pto"/>
          <w:rFonts w:eastAsia="Arial"/>
        </w:rPr>
        <w:tab/>
      </w:r>
      <w:r w:rsidRPr="00B119CD">
        <w:rPr>
          <w:rStyle w:val="Estilo11pto"/>
          <w:rFonts w:eastAsia="Arial"/>
        </w:rPr>
        <w:t>ERPVPVMER</w:t>
      </w:r>
      <w:r w:rsidRPr="00210915">
        <w:rPr>
          <w:rStyle w:val="EstilosubindicePARAPROCEDCar"/>
          <w:rFonts w:eastAsia="Arial" w:cs="Arial"/>
          <w:sz w:val="22"/>
          <w:szCs w:val="22"/>
          <w:lang w:val="sv-SE"/>
        </w:rPr>
        <w:t>u</w:t>
      </w:r>
      <w:r w:rsidRPr="00B119CD">
        <w:rPr>
          <w:rStyle w:val="Estilo11pto"/>
          <w:rFonts w:eastAsia="Arial"/>
        </w:rPr>
        <w:t xml:space="preserve"> × 1,15 × PM</w:t>
      </w:r>
      <w:r w:rsidR="57F4FCB7" w:rsidRPr="00210915">
        <w:rPr>
          <w:rStyle w:val="Estilo11pto"/>
          <w:rFonts w:eastAsia="Arial" w:cs="Arial"/>
        </w:rPr>
        <w:t>ED</w:t>
      </w:r>
      <w:r w:rsidR="1B485A7A" w:rsidRPr="00210915">
        <w:rPr>
          <w:rStyle w:val="Estilo11pto"/>
          <w:rFonts w:eastAsia="Arial" w:cs="Arial"/>
        </w:rPr>
        <w:t xml:space="preserve">  </w:t>
      </w:r>
      <w:r w:rsidRPr="00B119CD">
        <w:rPr>
          <w:rStyle w:val="Estilo11pto"/>
        </w:rPr>
        <w:tab/>
      </w:r>
      <w:r w:rsidRPr="00B119CD">
        <w:rPr>
          <w:rStyle w:val="Estilo11pto"/>
          <w:rFonts w:eastAsia="Arial"/>
        </w:rPr>
        <w:t>si PMD&lt;0</w:t>
      </w:r>
    </w:p>
    <w:p w14:paraId="3ED4093C" w14:textId="7F42E4DB" w:rsidR="00D070FC" w:rsidRPr="00DC62A4" w:rsidRDefault="00D070FC" w:rsidP="006274DF">
      <w:pPr>
        <w:spacing w:after="120"/>
        <w:ind w:left="284" w:hanging="142"/>
        <w:rPr>
          <w:rFonts w:cs="Arial"/>
          <w:sz w:val="22"/>
          <w:szCs w:val="22"/>
          <w:lang w:val="sv-SE"/>
        </w:rPr>
      </w:pPr>
    </w:p>
    <w:p w14:paraId="677320D4" w14:textId="77777777" w:rsidR="00D070FC" w:rsidRPr="00DC62A4" w:rsidRDefault="00D070FC" w:rsidP="006274DF">
      <w:pPr>
        <w:spacing w:before="240"/>
        <w:ind w:left="284" w:hanging="142"/>
        <w:rPr>
          <w:rFonts w:cs="Arial"/>
          <w:sz w:val="22"/>
          <w:szCs w:val="22"/>
        </w:rPr>
      </w:pPr>
      <w:r w:rsidRPr="00DC62A4">
        <w:rPr>
          <w:rFonts w:cs="Arial"/>
          <w:sz w:val="22"/>
          <w:szCs w:val="22"/>
        </w:rPr>
        <w:t>donde:</w:t>
      </w:r>
    </w:p>
    <w:p w14:paraId="490906A7" w14:textId="77777777" w:rsidR="00A918D5" w:rsidRPr="00B119CD" w:rsidRDefault="00D070FC" w:rsidP="006274DF">
      <w:pPr>
        <w:tabs>
          <w:tab w:val="left" w:pos="1985"/>
          <w:tab w:val="left" w:pos="2700"/>
        </w:tabs>
        <w:ind w:left="2552" w:hanging="2410"/>
        <w:rPr>
          <w:rStyle w:val="Estilo11pto"/>
        </w:rPr>
      </w:pPr>
      <w:proofErr w:type="spellStart"/>
      <w:r w:rsidRPr="00B119CD">
        <w:rPr>
          <w:rStyle w:val="Estilo11pto"/>
        </w:rPr>
        <w:t>ERPVP</w:t>
      </w:r>
      <w:r w:rsidR="000520A7" w:rsidRPr="00B119CD">
        <w:rPr>
          <w:rStyle w:val="Estilo11pto"/>
        </w:rPr>
        <w:t>V</w:t>
      </w:r>
      <w:r w:rsidRPr="00B119CD">
        <w:rPr>
          <w:rStyle w:val="Estilo11pto"/>
        </w:rPr>
        <w:t>MER</w:t>
      </w:r>
      <w:r w:rsidRPr="00DC62A4">
        <w:rPr>
          <w:rStyle w:val="EstilosubindicePARAPROCEDCar"/>
          <w:rFonts w:cs="Arial"/>
          <w:sz w:val="22"/>
          <w:szCs w:val="22"/>
        </w:rPr>
        <w:t>u</w:t>
      </w:r>
      <w:proofErr w:type="spellEnd"/>
      <w:r w:rsidRPr="00DC62A4">
        <w:rPr>
          <w:rStyle w:val="EstilosubindicePARAPROCEDCar"/>
          <w:rFonts w:cs="Arial"/>
          <w:sz w:val="22"/>
          <w:szCs w:val="22"/>
        </w:rPr>
        <w:tab/>
      </w:r>
      <w:r w:rsidRPr="00DC62A4">
        <w:rPr>
          <w:rStyle w:val="EstilosubindicePARAPROCEDCar"/>
          <w:rFonts w:cs="Arial"/>
          <w:sz w:val="22"/>
          <w:szCs w:val="22"/>
          <w:vertAlign w:val="baseline"/>
        </w:rPr>
        <w:t>=</w:t>
      </w:r>
      <w:r w:rsidRPr="00DC62A4">
        <w:rPr>
          <w:rStyle w:val="EstilosubindicePARAPROCEDCar"/>
          <w:rFonts w:cs="Arial"/>
          <w:sz w:val="22"/>
          <w:szCs w:val="22"/>
        </w:rPr>
        <w:tab/>
      </w:r>
      <w:r w:rsidRPr="00B119CD">
        <w:rPr>
          <w:rStyle w:val="Estilo11pto"/>
        </w:rPr>
        <w:t xml:space="preserve">Energía </w:t>
      </w:r>
      <w:proofErr w:type="spellStart"/>
      <w:r w:rsidRPr="00B119CD">
        <w:rPr>
          <w:rStyle w:val="Estilo11pto"/>
        </w:rPr>
        <w:t>redespachada</w:t>
      </w:r>
      <w:proofErr w:type="spellEnd"/>
      <w:r w:rsidRPr="00B119CD">
        <w:rPr>
          <w:rStyle w:val="Estilo11pto"/>
        </w:rPr>
        <w:t xml:space="preserve"> a subir por restricciones técnicas </w:t>
      </w:r>
      <w:r w:rsidR="00C14195" w:rsidRPr="00B119CD">
        <w:rPr>
          <w:rStyle w:val="Estilo11pto"/>
        </w:rPr>
        <w:t>del</w:t>
      </w:r>
      <w:r w:rsidRPr="00B119CD">
        <w:rPr>
          <w:rStyle w:val="Estilo11pto"/>
        </w:rPr>
        <w:t xml:space="preserve"> P</w:t>
      </w:r>
      <w:r w:rsidR="005946A8" w:rsidRPr="00B119CD">
        <w:rPr>
          <w:rStyle w:val="Estilo11pto"/>
        </w:rPr>
        <w:t>D</w:t>
      </w:r>
      <w:r w:rsidRPr="00B119CD">
        <w:rPr>
          <w:rStyle w:val="Estilo11pto"/>
        </w:rPr>
        <w:t xml:space="preserve">BF por mecanismo excepcional de resolución de la unidad de venta </w:t>
      </w:r>
      <w:r w:rsidRPr="00DC62A4">
        <w:rPr>
          <w:rFonts w:cs="Arial"/>
          <w:i/>
          <w:sz w:val="22"/>
          <w:szCs w:val="22"/>
        </w:rPr>
        <w:t>u</w:t>
      </w:r>
      <w:r w:rsidR="00A918D5" w:rsidRPr="00B119CD">
        <w:rPr>
          <w:rStyle w:val="Estilo11pto"/>
        </w:rPr>
        <w:t>.</w:t>
      </w:r>
    </w:p>
    <w:p w14:paraId="7A50FFAB" w14:textId="77478BD2" w:rsidR="00A918D5" w:rsidRPr="00DC62A4" w:rsidRDefault="00A918D5" w:rsidP="006274DF">
      <w:pPr>
        <w:tabs>
          <w:tab w:val="left" w:pos="1985"/>
          <w:tab w:val="left" w:pos="2127"/>
        </w:tabs>
        <w:ind w:left="2552" w:hanging="2410"/>
        <w:rPr>
          <w:rFonts w:cs="Arial"/>
          <w:sz w:val="22"/>
          <w:szCs w:val="22"/>
        </w:rPr>
      </w:pPr>
      <w:r w:rsidRPr="0C9AD51D">
        <w:rPr>
          <w:rFonts w:cs="Arial"/>
          <w:sz w:val="22"/>
          <w:szCs w:val="22"/>
        </w:rPr>
        <w:t>PM</w:t>
      </w:r>
      <w:r w:rsidR="2406D792" w:rsidRPr="0C9AD51D">
        <w:rPr>
          <w:rFonts w:cs="Arial"/>
          <w:sz w:val="22"/>
          <w:szCs w:val="22"/>
        </w:rPr>
        <w:t>ED</w:t>
      </w:r>
      <w:r w:rsidRPr="00DC62A4">
        <w:rPr>
          <w:rFonts w:cs="Arial"/>
          <w:sz w:val="22"/>
          <w:szCs w:val="22"/>
        </w:rPr>
        <w:tab/>
      </w:r>
      <w:r w:rsidRPr="4180549A">
        <w:rPr>
          <w:rFonts w:cs="Arial"/>
          <w:sz w:val="22"/>
          <w:szCs w:val="22"/>
        </w:rPr>
        <w:t>=</w:t>
      </w:r>
      <w:r w:rsidR="181A01A3" w:rsidRPr="006A48C4">
        <w:rPr>
          <w:rFonts w:eastAsia="Arial" w:cs="Arial"/>
          <w:color w:val="E3008C"/>
          <w:sz w:val="22"/>
          <w:szCs w:val="22"/>
        </w:rPr>
        <w:t xml:space="preserve"> </w:t>
      </w:r>
      <w:r w:rsidR="00210915" w:rsidRPr="006A48C4">
        <w:rPr>
          <w:rFonts w:eastAsia="Arial" w:cs="Arial"/>
          <w:color w:val="E3008C"/>
          <w:sz w:val="22"/>
          <w:szCs w:val="22"/>
        </w:rPr>
        <w:tab/>
      </w:r>
      <w:r w:rsidR="003310A4">
        <w:rPr>
          <w:rFonts w:eastAsia="Arial" w:cs="Arial"/>
          <w:sz w:val="22"/>
          <w:szCs w:val="22"/>
        </w:rPr>
        <w:t>Valor</w:t>
      </w:r>
      <w:r w:rsidR="181A01A3" w:rsidRPr="001F3547">
        <w:rPr>
          <w:rFonts w:eastAsia="Arial" w:cs="Arial"/>
          <w:sz w:val="22"/>
          <w:szCs w:val="22"/>
        </w:rPr>
        <w:t xml:space="preserve"> medio aritmético del precio marginal </w:t>
      </w:r>
      <w:del w:id="707" w:author="LIQ Elena" w:date="2021-02-19T17:37:00Z">
        <w:r w:rsidR="181A01A3" w:rsidRPr="001F3547" w:rsidDel="00922DA3">
          <w:rPr>
            <w:rFonts w:eastAsia="Arial" w:cs="Arial"/>
            <w:sz w:val="22"/>
            <w:szCs w:val="22"/>
          </w:rPr>
          <w:delText xml:space="preserve">horario </w:delText>
        </w:r>
      </w:del>
      <w:r w:rsidR="003310A4">
        <w:rPr>
          <w:rFonts w:eastAsia="Arial" w:cs="Arial"/>
          <w:sz w:val="22"/>
          <w:szCs w:val="22"/>
        </w:rPr>
        <w:t xml:space="preserve">resultante </w:t>
      </w:r>
      <w:r w:rsidR="181A01A3" w:rsidRPr="001F3547">
        <w:rPr>
          <w:rFonts w:eastAsia="Arial" w:cs="Arial"/>
          <w:sz w:val="22"/>
          <w:szCs w:val="22"/>
        </w:rPr>
        <w:t>del mercado diario en el mes inmediato anterior</w:t>
      </w:r>
      <w:r w:rsidR="003310A4">
        <w:rPr>
          <w:rFonts w:eastAsia="Arial" w:cs="Arial"/>
          <w:sz w:val="22"/>
          <w:szCs w:val="22"/>
        </w:rPr>
        <w:t xml:space="preserve"> en el periodo </w:t>
      </w:r>
      <w:del w:id="708" w:author="LIQ Elena" w:date="2021-02-19T17:38:00Z">
        <w:r w:rsidR="003310A4" w:rsidDel="007A118C">
          <w:rPr>
            <w:rFonts w:eastAsia="Arial" w:cs="Arial"/>
            <w:sz w:val="22"/>
            <w:szCs w:val="22"/>
          </w:rPr>
          <w:delText xml:space="preserve">horario </w:delText>
        </w:r>
      </w:del>
      <w:ins w:id="709" w:author="LIQ Elena" w:date="2021-02-19T17:38:00Z">
        <w:r w:rsidR="007A118C">
          <w:rPr>
            <w:rFonts w:eastAsia="Arial" w:cs="Arial"/>
            <w:sz w:val="22"/>
            <w:szCs w:val="22"/>
          </w:rPr>
          <w:t xml:space="preserve">de programación </w:t>
        </w:r>
      </w:ins>
      <w:r w:rsidR="003310A4">
        <w:rPr>
          <w:rFonts w:eastAsia="Arial" w:cs="Arial"/>
          <w:sz w:val="22"/>
          <w:szCs w:val="22"/>
        </w:rPr>
        <w:t>correspondiente</w:t>
      </w:r>
      <w:r w:rsidR="000F0167" w:rsidRPr="001F3547">
        <w:rPr>
          <w:rFonts w:eastAsia="Arial" w:cs="Arial"/>
          <w:sz w:val="22"/>
          <w:szCs w:val="22"/>
        </w:rPr>
        <w:t>.</w:t>
      </w:r>
    </w:p>
    <w:p w14:paraId="018331D6" w14:textId="2F6955B6" w:rsidR="00805E97" w:rsidRPr="00DC62A4" w:rsidRDefault="00805E97" w:rsidP="00A36C10">
      <w:pPr>
        <w:spacing w:after="120"/>
        <w:rPr>
          <w:rFonts w:cs="Arial"/>
          <w:sz w:val="22"/>
          <w:szCs w:val="22"/>
        </w:rPr>
      </w:pPr>
    </w:p>
    <w:p w14:paraId="375E89BB" w14:textId="4C26A6BD" w:rsidR="00D070FC" w:rsidRPr="00DC62A4" w:rsidRDefault="00D070FC" w:rsidP="00CD16C8">
      <w:pPr>
        <w:pStyle w:val="BEGO"/>
        <w:numPr>
          <w:ilvl w:val="1"/>
          <w:numId w:val="21"/>
        </w:numPr>
        <w:tabs>
          <w:tab w:val="left" w:pos="851"/>
        </w:tabs>
        <w:spacing w:before="0"/>
        <w:ind w:left="567" w:hanging="425"/>
      </w:pPr>
      <w:r w:rsidRPr="00DC62A4">
        <w:t xml:space="preserve">Restricciones técnicas </w:t>
      </w:r>
      <w:r w:rsidR="00C14195" w:rsidRPr="00DC62A4">
        <w:t>del</w:t>
      </w:r>
      <w:r w:rsidRPr="00DC62A4">
        <w:t xml:space="preserve"> P</w:t>
      </w:r>
      <w:r w:rsidR="005946A8" w:rsidRPr="00DC62A4">
        <w:t>D</w:t>
      </w:r>
      <w:r w:rsidRPr="00DC62A4">
        <w:t xml:space="preserve">BF a subir en </w:t>
      </w:r>
      <w:r w:rsidR="00C71431">
        <w:t>f</w:t>
      </w:r>
      <w:r w:rsidRPr="00DC62A4">
        <w:t>ase 1 a unidades de adquisición de consumo de bombeo y de exportación</w:t>
      </w:r>
      <w:r w:rsidR="006C0536" w:rsidRPr="00DC62A4">
        <w:t>.</w:t>
      </w:r>
    </w:p>
    <w:p w14:paraId="456C4125" w14:textId="77777777" w:rsidR="001F2C80" w:rsidRPr="00DC62A4" w:rsidRDefault="001F2C80" w:rsidP="00E470E4">
      <w:pPr>
        <w:spacing w:after="120"/>
        <w:rPr>
          <w:rFonts w:cs="Arial"/>
          <w:sz w:val="22"/>
          <w:szCs w:val="22"/>
        </w:rPr>
      </w:pPr>
    </w:p>
    <w:p w14:paraId="54F7CE42" w14:textId="6F37A971" w:rsidR="007418B9" w:rsidRPr="00CD16C8" w:rsidRDefault="007418B9" w:rsidP="00A36C10">
      <w:pPr>
        <w:spacing w:afterLines="120" w:after="288"/>
        <w:ind w:left="142"/>
        <w:rPr>
          <w:rStyle w:val="Estilo11pto"/>
        </w:rPr>
      </w:pPr>
      <w:r w:rsidRPr="00B119CD">
        <w:rPr>
          <w:rStyle w:val="Estilo11pto"/>
        </w:rPr>
        <w:t xml:space="preserve">La asignación de energía a subir para la resolución de restricciones técnicas del </w:t>
      </w:r>
      <w:r w:rsidR="0001063B" w:rsidRPr="00B119CD">
        <w:rPr>
          <w:rStyle w:val="Estilo11pto"/>
        </w:rPr>
        <w:t>P</w:t>
      </w:r>
      <w:r w:rsidR="005946A8" w:rsidRPr="00B119CD">
        <w:rPr>
          <w:rStyle w:val="Estilo11pto"/>
        </w:rPr>
        <w:t>D</w:t>
      </w:r>
      <w:r w:rsidR="0001063B" w:rsidRPr="00B119CD">
        <w:rPr>
          <w:rStyle w:val="Estilo11pto"/>
        </w:rPr>
        <w:t>BF</w:t>
      </w:r>
      <w:r w:rsidRPr="00B119CD">
        <w:rPr>
          <w:rStyle w:val="Estilo11pto"/>
        </w:rPr>
        <w:t xml:space="preserve"> a unidades de adquisición de consumo de bombeo y de exportación dará lugar a un derecho de cobro de la unidad </w:t>
      </w:r>
      <w:r w:rsidRPr="00DC62A4">
        <w:rPr>
          <w:rFonts w:cs="Arial"/>
          <w:i/>
          <w:sz w:val="22"/>
          <w:szCs w:val="22"/>
        </w:rPr>
        <w:t>u</w:t>
      </w:r>
      <w:r w:rsidRPr="00CD16C8">
        <w:rPr>
          <w:rStyle w:val="Estilo11pto"/>
        </w:rPr>
        <w:t>, que se calcula según la fórmula siguiente:</w:t>
      </w:r>
    </w:p>
    <w:p w14:paraId="5C1DCEAB" w14:textId="77777777" w:rsidR="00D070FC" w:rsidRPr="00CD16C8" w:rsidRDefault="00D070FC" w:rsidP="005149E7">
      <w:pPr>
        <w:tabs>
          <w:tab w:val="left" w:pos="4500"/>
          <w:tab w:val="right" w:pos="8460"/>
        </w:tabs>
        <w:spacing w:afterLines="120" w:after="288"/>
        <w:ind w:left="142"/>
        <w:rPr>
          <w:rStyle w:val="Estilo11pto"/>
        </w:rPr>
      </w:pPr>
      <w:proofErr w:type="spellStart"/>
      <w:r w:rsidRPr="00B119CD">
        <w:rPr>
          <w:rStyle w:val="Estilo11pto"/>
        </w:rPr>
        <w:t>DCERPVPC</w:t>
      </w:r>
      <w:r w:rsidRPr="0C9AD51D">
        <w:rPr>
          <w:rStyle w:val="EstilosubindicePARAPROCEDCar"/>
          <w:rFonts w:cs="Arial"/>
          <w:sz w:val="22"/>
          <w:szCs w:val="22"/>
        </w:rPr>
        <w:t>u</w:t>
      </w:r>
      <w:proofErr w:type="spellEnd"/>
      <w:r w:rsidRPr="00B119CD">
        <w:rPr>
          <w:rStyle w:val="Estilo11pto"/>
        </w:rPr>
        <w:t xml:space="preserve"> = </w:t>
      </w:r>
      <w:proofErr w:type="spellStart"/>
      <w:r w:rsidRPr="00B119CD">
        <w:rPr>
          <w:rStyle w:val="Estilo11pto"/>
        </w:rPr>
        <w:t>ER</w:t>
      </w:r>
      <w:r w:rsidRPr="00CD16C8">
        <w:rPr>
          <w:rStyle w:val="Estilo11pto"/>
        </w:rPr>
        <w:t>PVPC</w:t>
      </w:r>
      <w:r w:rsidRPr="0C9AD51D">
        <w:rPr>
          <w:rStyle w:val="EstilosubindicePARAPROCEDCar"/>
          <w:rFonts w:cs="Arial"/>
          <w:sz w:val="22"/>
          <w:szCs w:val="22"/>
        </w:rPr>
        <w:t>u</w:t>
      </w:r>
      <w:proofErr w:type="spellEnd"/>
      <w:r w:rsidRPr="00CD16C8">
        <w:rPr>
          <w:rStyle w:val="Estilo11pto"/>
        </w:rPr>
        <w:t xml:space="preserve"> × </w:t>
      </w:r>
      <w:r w:rsidRPr="00CD16C8">
        <w:rPr>
          <w:rStyle w:val="Estilo11pto"/>
          <w:rFonts w:eastAsia="Arial"/>
        </w:rPr>
        <w:t>PMD</w:t>
      </w:r>
    </w:p>
    <w:p w14:paraId="7E8E4CCF" w14:textId="77777777" w:rsidR="00D070FC" w:rsidRPr="00DC62A4" w:rsidRDefault="00D070FC" w:rsidP="005149E7">
      <w:pPr>
        <w:spacing w:before="240"/>
        <w:ind w:left="142"/>
        <w:rPr>
          <w:rFonts w:cs="Arial"/>
          <w:sz w:val="22"/>
          <w:szCs w:val="22"/>
          <w:lang w:val="sv-SE"/>
        </w:rPr>
      </w:pPr>
      <w:r w:rsidRPr="00DC62A4">
        <w:rPr>
          <w:rFonts w:cs="Arial"/>
          <w:sz w:val="22"/>
          <w:szCs w:val="22"/>
          <w:lang w:val="sv-SE"/>
        </w:rPr>
        <w:t>donde:</w:t>
      </w:r>
    </w:p>
    <w:p w14:paraId="3425A779" w14:textId="1DC3383F" w:rsidR="00D070FC" w:rsidRDefault="00D070FC" w:rsidP="005149E7">
      <w:pPr>
        <w:tabs>
          <w:tab w:val="left" w:pos="1985"/>
          <w:tab w:val="left" w:pos="2700"/>
        </w:tabs>
        <w:ind w:left="2552" w:hanging="2410"/>
        <w:rPr>
          <w:rFonts w:cs="Arial"/>
          <w:i/>
          <w:sz w:val="22"/>
          <w:szCs w:val="22"/>
        </w:rPr>
      </w:pPr>
      <w:proofErr w:type="spellStart"/>
      <w:r w:rsidRPr="00CD16C8">
        <w:rPr>
          <w:rStyle w:val="Estilo11pto"/>
        </w:rPr>
        <w:t>ERPVPC</w:t>
      </w:r>
      <w:r w:rsidRPr="00DC62A4">
        <w:rPr>
          <w:rStyle w:val="EstilosubindicePARAPROCEDCar"/>
          <w:rFonts w:cs="Arial"/>
          <w:sz w:val="22"/>
          <w:szCs w:val="22"/>
        </w:rPr>
        <w:t>u</w:t>
      </w:r>
      <w:proofErr w:type="spellEnd"/>
      <w:r w:rsidRPr="00DC62A4">
        <w:rPr>
          <w:rStyle w:val="EstilosubindicePARAPROCEDCar"/>
          <w:rFonts w:cs="Arial"/>
          <w:sz w:val="22"/>
          <w:szCs w:val="22"/>
        </w:rPr>
        <w:tab/>
      </w:r>
      <w:r w:rsidRPr="00DC62A4">
        <w:rPr>
          <w:rStyle w:val="EstilosubindicePARAPROCEDCar"/>
          <w:rFonts w:cs="Arial"/>
          <w:sz w:val="22"/>
          <w:szCs w:val="22"/>
          <w:vertAlign w:val="baseline"/>
        </w:rPr>
        <w:t>=</w:t>
      </w:r>
      <w:r w:rsidRPr="00DC62A4">
        <w:rPr>
          <w:rStyle w:val="EstilosubindicePARAPROCEDCar"/>
          <w:rFonts w:cs="Arial"/>
          <w:sz w:val="22"/>
          <w:szCs w:val="22"/>
        </w:rPr>
        <w:tab/>
      </w:r>
      <w:r w:rsidRPr="00CD16C8">
        <w:rPr>
          <w:rStyle w:val="Estilo11pto"/>
        </w:rPr>
        <w:t xml:space="preserve">Energía a subir redespachada para la resolución de restricciones técnicas </w:t>
      </w:r>
      <w:r w:rsidR="00C14195" w:rsidRPr="00CD16C8">
        <w:rPr>
          <w:rStyle w:val="Estilo11pto"/>
        </w:rPr>
        <w:t>del</w:t>
      </w:r>
      <w:r w:rsidRPr="00CD16C8">
        <w:rPr>
          <w:rStyle w:val="Estilo11pto"/>
        </w:rPr>
        <w:t xml:space="preserve"> P</w:t>
      </w:r>
      <w:r w:rsidR="005946A8" w:rsidRPr="00CD16C8">
        <w:rPr>
          <w:rStyle w:val="Estilo11pto"/>
        </w:rPr>
        <w:t>D</w:t>
      </w:r>
      <w:r w:rsidRPr="00CD16C8">
        <w:rPr>
          <w:rStyle w:val="Estilo11pto"/>
        </w:rPr>
        <w:t xml:space="preserve">BF de la unidad de compra </w:t>
      </w:r>
      <w:r w:rsidRPr="00DC62A4">
        <w:rPr>
          <w:rFonts w:cs="Arial"/>
          <w:i/>
          <w:sz w:val="22"/>
          <w:szCs w:val="22"/>
        </w:rPr>
        <w:t>u</w:t>
      </w:r>
      <w:r w:rsidR="006C0536" w:rsidRPr="00DC62A4">
        <w:rPr>
          <w:rFonts w:cs="Arial"/>
          <w:i/>
          <w:sz w:val="22"/>
          <w:szCs w:val="22"/>
        </w:rPr>
        <w:t>.</w:t>
      </w:r>
    </w:p>
    <w:p w14:paraId="7A1A52AB" w14:textId="77777777" w:rsidR="00A36C10" w:rsidRPr="00CD16C8" w:rsidRDefault="00A36C10" w:rsidP="001F2C80">
      <w:pPr>
        <w:tabs>
          <w:tab w:val="left" w:pos="2160"/>
          <w:tab w:val="left" w:pos="2700"/>
        </w:tabs>
        <w:ind w:left="2552" w:hanging="2268"/>
        <w:rPr>
          <w:rStyle w:val="Estilo11pto"/>
        </w:rPr>
      </w:pPr>
    </w:p>
    <w:p w14:paraId="48E63781" w14:textId="08EEAFE9" w:rsidR="00DC172A" w:rsidRPr="00DC62A4" w:rsidRDefault="00D070FC" w:rsidP="00B119CD">
      <w:pPr>
        <w:pStyle w:val="BEGO"/>
        <w:numPr>
          <w:ilvl w:val="1"/>
          <w:numId w:val="21"/>
        </w:numPr>
        <w:tabs>
          <w:tab w:val="left" w:pos="851"/>
        </w:tabs>
        <w:spacing w:before="0"/>
        <w:ind w:left="567" w:hanging="425"/>
      </w:pPr>
      <w:r w:rsidRPr="00DC62A4">
        <w:t xml:space="preserve">Restricciones técnicas </w:t>
      </w:r>
      <w:r w:rsidR="00C14195" w:rsidRPr="00DC62A4">
        <w:t>del</w:t>
      </w:r>
      <w:r w:rsidRPr="00DC62A4">
        <w:t xml:space="preserve"> PBF a bajar en fase 1 a unidades de venta</w:t>
      </w:r>
      <w:r w:rsidR="00553178">
        <w:t>.</w:t>
      </w:r>
    </w:p>
    <w:p w14:paraId="280C3B0A" w14:textId="42EC3DB5" w:rsidR="00D070FC" w:rsidRPr="00DC62A4" w:rsidRDefault="00D070FC" w:rsidP="00E470E4">
      <w:pPr>
        <w:pStyle w:val="BEGO"/>
        <w:tabs>
          <w:tab w:val="left" w:pos="851"/>
        </w:tabs>
        <w:spacing w:before="0"/>
        <w:ind w:left="142"/>
      </w:pPr>
    </w:p>
    <w:p w14:paraId="4A4D5D17" w14:textId="553E973B" w:rsidR="007418B9" w:rsidRPr="00B119CD" w:rsidRDefault="007418B9" w:rsidP="00E470E4">
      <w:pPr>
        <w:ind w:left="142"/>
        <w:rPr>
          <w:rStyle w:val="Estilo11pto"/>
        </w:rPr>
      </w:pPr>
      <w:r w:rsidRPr="00B119CD">
        <w:rPr>
          <w:rStyle w:val="Estilo11pto"/>
        </w:rPr>
        <w:t xml:space="preserve">La asignación de energía a bajar para la resolución de restricciones técnicas del </w:t>
      </w:r>
      <w:r w:rsidR="00D070FC" w:rsidRPr="00B119CD">
        <w:rPr>
          <w:rStyle w:val="Estilo11pto"/>
        </w:rPr>
        <w:t>P</w:t>
      </w:r>
      <w:r w:rsidR="005946A8" w:rsidRPr="00B119CD">
        <w:rPr>
          <w:rStyle w:val="Estilo11pto"/>
        </w:rPr>
        <w:t>D</w:t>
      </w:r>
      <w:r w:rsidR="00D070FC" w:rsidRPr="00B119CD">
        <w:rPr>
          <w:rStyle w:val="Estilo11pto"/>
        </w:rPr>
        <w:t>BF</w:t>
      </w:r>
      <w:r w:rsidRPr="00B119CD">
        <w:rPr>
          <w:rStyle w:val="Estilo11pto"/>
        </w:rPr>
        <w:t xml:space="preserve"> a unidades de venta dará lugar a una obligación de pago para la unidad </w:t>
      </w:r>
      <w:r w:rsidRPr="00DC62A4">
        <w:rPr>
          <w:rFonts w:cs="Arial"/>
          <w:i/>
          <w:sz w:val="22"/>
          <w:szCs w:val="22"/>
        </w:rPr>
        <w:t>u,</w:t>
      </w:r>
      <w:r w:rsidRPr="00B119CD">
        <w:rPr>
          <w:rStyle w:val="Estilo11pto"/>
        </w:rPr>
        <w:t xml:space="preserve"> que se calcula según la fórmula siguiente:</w:t>
      </w:r>
    </w:p>
    <w:p w14:paraId="36B747E4" w14:textId="77777777" w:rsidR="00D070FC" w:rsidRPr="00B119CD" w:rsidRDefault="00D070FC" w:rsidP="006939DE">
      <w:pPr>
        <w:spacing w:after="120"/>
        <w:ind w:left="142"/>
        <w:rPr>
          <w:rStyle w:val="Estilo11pto"/>
        </w:rPr>
      </w:pPr>
      <w:proofErr w:type="spellStart"/>
      <w:r w:rsidRPr="00B119CD">
        <w:rPr>
          <w:rStyle w:val="Estilo11pto"/>
        </w:rPr>
        <w:t>OPERPVPV</w:t>
      </w:r>
      <w:r w:rsidRPr="0C9AD51D">
        <w:rPr>
          <w:rStyle w:val="EstilosubindicePARAPROCEDCar"/>
          <w:rFonts w:cs="Arial"/>
          <w:sz w:val="22"/>
          <w:szCs w:val="22"/>
        </w:rPr>
        <w:t>u</w:t>
      </w:r>
      <w:proofErr w:type="spellEnd"/>
      <w:r w:rsidRPr="00B119CD">
        <w:rPr>
          <w:rStyle w:val="Estilo11pto"/>
        </w:rPr>
        <w:t xml:space="preserve"> = </w:t>
      </w:r>
      <w:proofErr w:type="spellStart"/>
      <w:r w:rsidRPr="00B119CD">
        <w:rPr>
          <w:rStyle w:val="Estilo11pto"/>
        </w:rPr>
        <w:t>ERPVPVB</w:t>
      </w:r>
      <w:r w:rsidRPr="0C9AD51D">
        <w:rPr>
          <w:rStyle w:val="EstilosubindicePARAPROCEDCar"/>
          <w:rFonts w:cs="Arial"/>
          <w:sz w:val="22"/>
          <w:szCs w:val="22"/>
        </w:rPr>
        <w:t>u</w:t>
      </w:r>
      <w:proofErr w:type="spellEnd"/>
      <w:r w:rsidRPr="00B119CD">
        <w:rPr>
          <w:rStyle w:val="Estilo11pto"/>
        </w:rPr>
        <w:t xml:space="preserve"> </w:t>
      </w:r>
      <w:r w:rsidRPr="00B119CD">
        <w:rPr>
          <w:rStyle w:val="Estilo11pto"/>
          <w:rFonts w:eastAsia="Arial"/>
        </w:rPr>
        <w:t>× PMD</w:t>
      </w:r>
    </w:p>
    <w:p w14:paraId="304DCA80" w14:textId="77777777" w:rsidR="00D070FC" w:rsidRPr="00DC62A4" w:rsidRDefault="00D070FC" w:rsidP="006939DE">
      <w:pPr>
        <w:spacing w:before="240"/>
        <w:ind w:left="142"/>
        <w:rPr>
          <w:rFonts w:cs="Arial"/>
          <w:sz w:val="22"/>
          <w:szCs w:val="22"/>
        </w:rPr>
      </w:pPr>
      <w:r w:rsidRPr="00DC62A4">
        <w:rPr>
          <w:rFonts w:cs="Arial"/>
          <w:sz w:val="22"/>
          <w:szCs w:val="22"/>
        </w:rPr>
        <w:t>donde:</w:t>
      </w:r>
    </w:p>
    <w:p w14:paraId="0ABFC975" w14:textId="101D9ADE" w:rsidR="00E60601" w:rsidRDefault="00D070FC" w:rsidP="0047189F">
      <w:pPr>
        <w:tabs>
          <w:tab w:val="left" w:pos="1985"/>
          <w:tab w:val="left" w:pos="2700"/>
        </w:tabs>
        <w:ind w:left="2552" w:hanging="2410"/>
        <w:rPr>
          <w:rStyle w:val="Estilo11pto"/>
        </w:rPr>
      </w:pPr>
      <w:proofErr w:type="spellStart"/>
      <w:r w:rsidRPr="00B119CD">
        <w:rPr>
          <w:rStyle w:val="Estilo11pto"/>
        </w:rPr>
        <w:t>ERPVPVB</w:t>
      </w:r>
      <w:r w:rsidRPr="0047189F">
        <w:rPr>
          <w:rStyle w:val="Estilo11pto"/>
        </w:rPr>
        <w:t>u</w:t>
      </w:r>
      <w:proofErr w:type="spellEnd"/>
      <w:r w:rsidRPr="0047189F">
        <w:rPr>
          <w:rStyle w:val="Estilo11pto"/>
        </w:rPr>
        <w:tab/>
        <w:t>=</w:t>
      </w:r>
      <w:r w:rsidRPr="0047189F">
        <w:rPr>
          <w:rStyle w:val="Estilo11pto"/>
        </w:rPr>
        <w:tab/>
      </w:r>
      <w:r w:rsidRPr="00B119CD">
        <w:rPr>
          <w:rStyle w:val="Estilo11pto"/>
        </w:rPr>
        <w:t xml:space="preserve">Energía a bajar redespachada para la resolución de restricciones técnicas </w:t>
      </w:r>
      <w:r w:rsidR="00C14195" w:rsidRPr="00B119CD">
        <w:rPr>
          <w:rStyle w:val="Estilo11pto"/>
        </w:rPr>
        <w:t>del</w:t>
      </w:r>
      <w:r w:rsidRPr="00B119CD">
        <w:rPr>
          <w:rStyle w:val="Estilo11pto"/>
        </w:rPr>
        <w:t xml:space="preserve"> P</w:t>
      </w:r>
      <w:r w:rsidR="005946A8" w:rsidRPr="00B119CD">
        <w:rPr>
          <w:rStyle w:val="Estilo11pto"/>
        </w:rPr>
        <w:t>D</w:t>
      </w:r>
      <w:r w:rsidRPr="00B119CD">
        <w:rPr>
          <w:rStyle w:val="Estilo11pto"/>
        </w:rPr>
        <w:t xml:space="preserve">BF de la unidad de venta </w:t>
      </w:r>
      <w:r w:rsidRPr="0047189F">
        <w:rPr>
          <w:rStyle w:val="Estilo11pto"/>
        </w:rPr>
        <w:t>u</w:t>
      </w:r>
      <w:r w:rsidR="006C0536" w:rsidRPr="0047189F">
        <w:rPr>
          <w:rStyle w:val="Estilo11pto"/>
        </w:rPr>
        <w:t>.</w:t>
      </w:r>
    </w:p>
    <w:p w14:paraId="5ACAE002" w14:textId="77777777" w:rsidR="0047189F" w:rsidRPr="003F0D09" w:rsidRDefault="0047189F" w:rsidP="0047189F">
      <w:pPr>
        <w:tabs>
          <w:tab w:val="left" w:pos="1985"/>
          <w:tab w:val="left" w:pos="2700"/>
        </w:tabs>
        <w:ind w:left="2552" w:hanging="2410"/>
        <w:rPr>
          <w:rStyle w:val="Estilo11pto"/>
        </w:rPr>
      </w:pPr>
    </w:p>
    <w:p w14:paraId="6356AD2C" w14:textId="41BA1B3A" w:rsidR="00D070FC" w:rsidRDefault="00D070FC" w:rsidP="00B119CD">
      <w:pPr>
        <w:pStyle w:val="BEGO"/>
        <w:numPr>
          <w:ilvl w:val="1"/>
          <w:numId w:val="21"/>
        </w:numPr>
        <w:tabs>
          <w:tab w:val="left" w:pos="851"/>
        </w:tabs>
        <w:spacing w:before="0"/>
        <w:ind w:left="567" w:hanging="425"/>
      </w:pPr>
      <w:r w:rsidRPr="00DC62A4">
        <w:t>Incumplimientos de los arranques o</w:t>
      </w:r>
      <w:r w:rsidR="002C4748" w:rsidRPr="00DC62A4">
        <w:t xml:space="preserve"> de</w:t>
      </w:r>
      <w:r w:rsidRPr="00DC62A4">
        <w:t xml:space="preserve"> las asignaciones a subir de </w:t>
      </w:r>
      <w:r w:rsidR="00C71431">
        <w:t>f</w:t>
      </w:r>
      <w:r w:rsidRPr="00DC62A4">
        <w:t>ase 1</w:t>
      </w:r>
      <w:r w:rsidR="006C0536" w:rsidRPr="00DC62A4">
        <w:t>.</w:t>
      </w:r>
      <w:r w:rsidRPr="00DC62A4">
        <w:t xml:space="preserve"> </w:t>
      </w:r>
    </w:p>
    <w:p w14:paraId="5EE938A6" w14:textId="77777777" w:rsidR="001F3547" w:rsidRPr="00270C16" w:rsidRDefault="001F3547" w:rsidP="0047189F">
      <w:pPr>
        <w:pStyle w:val="BEGO"/>
        <w:tabs>
          <w:tab w:val="left" w:pos="851"/>
        </w:tabs>
        <w:spacing w:before="0"/>
        <w:ind w:left="142"/>
      </w:pPr>
    </w:p>
    <w:p w14:paraId="42B2EE33" w14:textId="63453EA3" w:rsidR="00035250" w:rsidRDefault="00D070FC" w:rsidP="00E470E4">
      <w:pPr>
        <w:ind w:left="142"/>
        <w:rPr>
          <w:ins w:id="710" w:author="LIQ" w:date="2021-03-29T13:32:00Z"/>
          <w:rFonts w:cs="Arial"/>
          <w:sz w:val="22"/>
          <w:szCs w:val="22"/>
        </w:rPr>
      </w:pPr>
      <w:r w:rsidRPr="00DC62A4">
        <w:rPr>
          <w:rFonts w:cs="Arial"/>
          <w:sz w:val="22"/>
          <w:szCs w:val="22"/>
        </w:rPr>
        <w:t xml:space="preserve">Se revisarán los arranques programados comprobando </w:t>
      </w:r>
      <w:r w:rsidR="00B00EDB" w:rsidRPr="00DC62A4">
        <w:rPr>
          <w:rFonts w:cs="Arial"/>
          <w:sz w:val="22"/>
          <w:szCs w:val="22"/>
        </w:rPr>
        <w:t xml:space="preserve">que </w:t>
      </w:r>
      <w:r w:rsidRPr="00DC62A4">
        <w:rPr>
          <w:rFonts w:cs="Arial"/>
          <w:sz w:val="22"/>
          <w:szCs w:val="22"/>
        </w:rPr>
        <w:t xml:space="preserve">han sido efectivamente realizados </w:t>
      </w:r>
      <w:r w:rsidR="00857505" w:rsidRPr="00DC62A4">
        <w:rPr>
          <w:rFonts w:cs="Arial"/>
          <w:sz w:val="22"/>
          <w:szCs w:val="22"/>
        </w:rPr>
        <w:t xml:space="preserve">según las medidas </w:t>
      </w:r>
      <w:r w:rsidRPr="00DC62A4">
        <w:rPr>
          <w:rFonts w:cs="Arial"/>
          <w:sz w:val="22"/>
          <w:szCs w:val="22"/>
        </w:rPr>
        <w:t>y se comprobará el tipo específico de arranque (frío o caliente), teniendo en cuenta que un arranque programado como frío</w:t>
      </w:r>
      <w:r w:rsidR="00B00EDB" w:rsidRPr="00DC62A4">
        <w:rPr>
          <w:rFonts w:cs="Arial"/>
          <w:sz w:val="22"/>
          <w:szCs w:val="22"/>
        </w:rPr>
        <w:t>,</w:t>
      </w:r>
      <w:r w:rsidRPr="00DC62A4">
        <w:rPr>
          <w:rFonts w:cs="Arial"/>
          <w:sz w:val="22"/>
          <w:szCs w:val="22"/>
        </w:rPr>
        <w:t xml:space="preserve"> al ser revisado</w:t>
      </w:r>
      <w:r w:rsidR="00B00EDB" w:rsidRPr="00DC62A4">
        <w:rPr>
          <w:rFonts w:cs="Arial"/>
          <w:sz w:val="22"/>
          <w:szCs w:val="22"/>
        </w:rPr>
        <w:t>,</w:t>
      </w:r>
      <w:r w:rsidRPr="00DC62A4">
        <w:rPr>
          <w:rFonts w:cs="Arial"/>
          <w:sz w:val="22"/>
          <w:szCs w:val="22"/>
        </w:rPr>
        <w:t xml:space="preserve"> puede convertirse en un arranque en caliente de acuerdo con las medidas recibidas</w:t>
      </w:r>
      <w:r w:rsidR="00B00EDB" w:rsidRPr="00DC62A4">
        <w:rPr>
          <w:rFonts w:cs="Arial"/>
          <w:sz w:val="22"/>
          <w:szCs w:val="22"/>
        </w:rPr>
        <w:t>,</w:t>
      </w:r>
      <w:r w:rsidRPr="00DC62A4">
        <w:rPr>
          <w:rFonts w:cs="Arial"/>
          <w:sz w:val="22"/>
          <w:szCs w:val="22"/>
        </w:rPr>
        <w:t xml:space="preserve"> pero no al revés</w:t>
      </w:r>
      <w:r w:rsidR="00B00EDB" w:rsidRPr="00DC62A4">
        <w:rPr>
          <w:rFonts w:cs="Arial"/>
          <w:sz w:val="22"/>
          <w:szCs w:val="22"/>
        </w:rPr>
        <w:t>.</w:t>
      </w:r>
      <w:r w:rsidR="0041027D" w:rsidRPr="00DC62A4">
        <w:rPr>
          <w:rFonts w:cs="Arial"/>
          <w:sz w:val="22"/>
          <w:szCs w:val="22"/>
        </w:rPr>
        <w:t xml:space="preserve"> Se tendrán en consideración para ello las medidas de la unidad en los últim</w:t>
      </w:r>
      <w:ins w:id="711" w:author="LIQ" w:date="2021-03-15T11:41:00Z">
        <w:r w:rsidR="00C27529">
          <w:rPr>
            <w:rFonts w:cs="Arial"/>
            <w:sz w:val="22"/>
            <w:szCs w:val="22"/>
          </w:rPr>
          <w:t>a</w:t>
        </w:r>
      </w:ins>
      <w:del w:id="712" w:author="LIQ" w:date="2021-03-15T11:41:00Z">
        <w:r w:rsidR="0041027D" w:rsidRPr="00DC62A4" w:rsidDel="00C27529">
          <w:rPr>
            <w:rFonts w:cs="Arial"/>
            <w:sz w:val="22"/>
            <w:szCs w:val="22"/>
          </w:rPr>
          <w:delText>o</w:delText>
        </w:r>
      </w:del>
      <w:r w:rsidR="0041027D" w:rsidRPr="00DC62A4">
        <w:rPr>
          <w:rFonts w:cs="Arial"/>
          <w:sz w:val="22"/>
          <w:szCs w:val="22"/>
        </w:rPr>
        <w:t xml:space="preserve">s 5 </w:t>
      </w:r>
      <w:del w:id="713" w:author="LIQ" w:date="2021-03-15T11:41:00Z">
        <w:r w:rsidR="0041027D" w:rsidRPr="00DC62A4" w:rsidDel="00C27529">
          <w:rPr>
            <w:rFonts w:cs="Arial"/>
            <w:sz w:val="22"/>
            <w:szCs w:val="22"/>
          </w:rPr>
          <w:delText>periodos horarios de programación</w:delText>
        </w:r>
      </w:del>
      <w:ins w:id="714" w:author="LIQ" w:date="2021-03-15T11:41:00Z">
        <w:r w:rsidR="00C27529">
          <w:rPr>
            <w:rFonts w:cs="Arial"/>
            <w:sz w:val="22"/>
            <w:szCs w:val="22"/>
          </w:rPr>
          <w:t>horas</w:t>
        </w:r>
      </w:ins>
      <w:r w:rsidR="0041027D" w:rsidRPr="00DC62A4">
        <w:rPr>
          <w:rFonts w:cs="Arial"/>
          <w:sz w:val="22"/>
          <w:szCs w:val="22"/>
        </w:rPr>
        <w:t xml:space="preserve"> del día anterior al día objeto de liquidación.</w:t>
      </w:r>
      <w:r w:rsidR="006C0536" w:rsidRPr="00DC62A4">
        <w:rPr>
          <w:rFonts w:cs="Arial"/>
          <w:sz w:val="22"/>
          <w:szCs w:val="22"/>
        </w:rPr>
        <w:t xml:space="preserve"> </w:t>
      </w:r>
      <w:r w:rsidR="00152B04" w:rsidRPr="00DC62A4">
        <w:rPr>
          <w:rFonts w:cs="Arial"/>
          <w:sz w:val="22"/>
          <w:szCs w:val="22"/>
        </w:rPr>
        <w:t xml:space="preserve">En el caso de ciclos combinados </w:t>
      </w:r>
      <w:proofErr w:type="spellStart"/>
      <w:r w:rsidR="00152B04" w:rsidRPr="00DC62A4">
        <w:rPr>
          <w:rFonts w:cs="Arial"/>
          <w:sz w:val="22"/>
          <w:szCs w:val="22"/>
        </w:rPr>
        <w:t>multieje</w:t>
      </w:r>
      <w:proofErr w:type="spellEnd"/>
      <w:r w:rsidR="00152B04" w:rsidRPr="00DC62A4">
        <w:rPr>
          <w:rFonts w:cs="Arial"/>
          <w:sz w:val="22"/>
          <w:szCs w:val="22"/>
        </w:rPr>
        <w:t>, los arranques de turbinas de gas adicionales se revisarán comprobando que han sido efectivamente realizados según las medidas de cada turbina</w:t>
      </w:r>
      <w:r w:rsidR="00820543" w:rsidRPr="00DC62A4">
        <w:rPr>
          <w:rFonts w:cs="Arial"/>
          <w:sz w:val="22"/>
          <w:szCs w:val="22"/>
        </w:rPr>
        <w:t>.</w:t>
      </w:r>
      <w:r w:rsidR="00152B04" w:rsidRPr="00DC62A4">
        <w:rPr>
          <w:rFonts w:cs="Arial"/>
          <w:sz w:val="22"/>
          <w:szCs w:val="22"/>
        </w:rPr>
        <w:t xml:space="preserve"> </w:t>
      </w:r>
      <w:del w:id="715" w:author="LIQ" w:date="2021-03-29T13:51:00Z">
        <w:r w:rsidR="00912C0B" w:rsidRPr="00DC62A4" w:rsidDel="00D6163E">
          <w:rPr>
            <w:rFonts w:cs="Arial"/>
            <w:sz w:val="22"/>
            <w:szCs w:val="22"/>
          </w:rPr>
          <w:delText>En el caso de que no se disponga de medida individualizada, la medida de cada turbina se estimará en proporción a su potencia.</w:delText>
        </w:r>
      </w:del>
    </w:p>
    <w:p w14:paraId="20456778" w14:textId="7E1801C7" w:rsidR="00152B04" w:rsidRPr="00F62437" w:rsidRDefault="00033B19" w:rsidP="00F62437">
      <w:pPr>
        <w:ind w:left="142"/>
        <w:rPr>
          <w:iCs/>
          <w:sz w:val="22"/>
        </w:rPr>
      </w:pPr>
      <w:ins w:id="716" w:author="LIQ" w:date="2021-03-29T13:41:00Z">
        <w:r>
          <w:rPr>
            <w:rStyle w:val="Estilo11pto"/>
            <w:iCs/>
          </w:rPr>
          <w:t xml:space="preserve">Los redespachos por restricciones del PDBF se </w:t>
        </w:r>
      </w:ins>
      <w:ins w:id="717" w:author="LIQ" w:date="2021-03-29T13:43:00Z">
        <w:r w:rsidR="00AB565A">
          <w:rPr>
            <w:rStyle w:val="Estilo11pto"/>
            <w:iCs/>
          </w:rPr>
          <w:t>comprobarán</w:t>
        </w:r>
      </w:ins>
      <w:ins w:id="718" w:author="LIQ" w:date="2021-03-29T13:41:00Z">
        <w:r>
          <w:rPr>
            <w:rStyle w:val="Estilo11pto"/>
            <w:iCs/>
          </w:rPr>
          <w:t xml:space="preserve"> horariamente</w:t>
        </w:r>
        <w:r w:rsidR="008949A9">
          <w:rPr>
            <w:rStyle w:val="Estilo11pto"/>
            <w:iCs/>
          </w:rPr>
          <w:t xml:space="preserve"> </w:t>
        </w:r>
      </w:ins>
      <w:ins w:id="719" w:author="LIQ" w:date="2021-03-29T13:43:00Z">
        <w:r w:rsidR="00E369FD">
          <w:rPr>
            <w:rStyle w:val="Estilo11pto"/>
            <w:iCs/>
          </w:rPr>
          <w:t xml:space="preserve">al menos hasta que se introduzcan productos </w:t>
        </w:r>
        <w:proofErr w:type="spellStart"/>
        <w:r w:rsidR="00E369FD">
          <w:rPr>
            <w:rStyle w:val="Estilo11pto"/>
            <w:iCs/>
          </w:rPr>
          <w:t>cuartohorarios</w:t>
        </w:r>
        <w:proofErr w:type="spellEnd"/>
        <w:r w:rsidR="00E369FD">
          <w:rPr>
            <w:rStyle w:val="Estilo11pto"/>
            <w:iCs/>
          </w:rPr>
          <w:t xml:space="preserve"> en los mercados de energía, diario e intradiario</w:t>
        </w:r>
        <w:r w:rsidR="00306B5D">
          <w:rPr>
            <w:rStyle w:val="Estilo11pto"/>
            <w:iCs/>
          </w:rPr>
          <w:t xml:space="preserve">, </w:t>
        </w:r>
      </w:ins>
      <w:ins w:id="720" w:author="LIQ" w:date="2021-03-29T13:52:00Z">
        <w:r w:rsidR="00D6163E">
          <w:rPr>
            <w:rStyle w:val="Estilo11pto"/>
            <w:iCs/>
          </w:rPr>
          <w:t>en el ámbito del sistema eléctrico peninsular español</w:t>
        </w:r>
        <w:r w:rsidR="000B48E4">
          <w:rPr>
            <w:rStyle w:val="Estilo11pto"/>
            <w:iCs/>
          </w:rPr>
          <w:t>.</w:t>
        </w:r>
      </w:ins>
      <w:ins w:id="721" w:author="LIQ" w:date="2021-03-29T13:43:00Z">
        <w:r w:rsidR="00306B5D">
          <w:rPr>
            <w:rStyle w:val="Estilo11pto"/>
            <w:iCs/>
          </w:rPr>
          <w:t xml:space="preserve"> </w:t>
        </w:r>
      </w:ins>
      <w:ins w:id="722" w:author="LIQ" w:date="2021-03-29T13:53:00Z">
        <w:r w:rsidR="00F62437">
          <w:rPr>
            <w:rStyle w:val="Estilo11pto"/>
            <w:iCs/>
          </w:rPr>
          <w:t xml:space="preserve"> </w:t>
        </w:r>
      </w:ins>
      <w:ins w:id="723" w:author="LIQ" w:date="2021-03-29T13:52:00Z">
        <w:r w:rsidR="00F62437">
          <w:rPr>
            <w:rStyle w:val="Estilo11pto"/>
            <w:iCs/>
          </w:rPr>
          <w:t xml:space="preserve">En ese caso, </w:t>
        </w:r>
        <w:r w:rsidR="00F62437" w:rsidRPr="002D1063">
          <w:rPr>
            <w:rStyle w:val="Estilo11pto"/>
            <w:iCs/>
          </w:rPr>
          <w:t>m</w:t>
        </w:r>
      </w:ins>
      <w:ins w:id="724" w:author="LIQ" w:date="2021-03-29T13:32:00Z">
        <w:r w:rsidR="006141DF" w:rsidRPr="002D1063">
          <w:rPr>
            <w:rStyle w:val="Estilo11pto"/>
            <w:iCs/>
          </w:rPr>
          <w:t xml:space="preserve">ientras no se disponga de medidas de energía </w:t>
        </w:r>
        <w:proofErr w:type="spellStart"/>
        <w:r w:rsidR="006141DF" w:rsidRPr="002D1063">
          <w:rPr>
            <w:rStyle w:val="Estilo11pto"/>
            <w:iCs/>
          </w:rPr>
          <w:t>cuartohorarias</w:t>
        </w:r>
        <w:proofErr w:type="spellEnd"/>
        <w:r w:rsidR="006141DF" w:rsidRPr="002D1063">
          <w:rPr>
            <w:rStyle w:val="Estilo11pto"/>
            <w:iCs/>
          </w:rPr>
          <w:t xml:space="preserve"> procedentes de los contadores de energía para la liquidación, la medida se calculará como la integral del valor de la telemedida de potencia activa recibida en tiempo real en el periodo de programación </w:t>
        </w:r>
        <w:proofErr w:type="spellStart"/>
        <w:r w:rsidR="006141DF" w:rsidRPr="002D1063">
          <w:rPr>
            <w:rStyle w:val="Estilo11pto"/>
            <w:iCs/>
          </w:rPr>
          <w:t>cuartohorario</w:t>
        </w:r>
        <w:proofErr w:type="spellEnd"/>
        <w:r w:rsidR="006141DF" w:rsidRPr="002D1063">
          <w:rPr>
            <w:rStyle w:val="Estilo11pto"/>
            <w:iCs/>
          </w:rPr>
          <w:t xml:space="preserve"> correspondiente</w:t>
        </w:r>
        <w:r w:rsidR="006141DF">
          <w:rPr>
            <w:rStyle w:val="Estilo11pto"/>
            <w:i/>
            <w:iCs/>
          </w:rPr>
          <w:t>.</w:t>
        </w:r>
      </w:ins>
    </w:p>
    <w:p w14:paraId="66EB653E" w14:textId="5E6E5B8D" w:rsidR="00D070FC" w:rsidRPr="00DC62A4" w:rsidRDefault="00D070FC" w:rsidP="00E470E4">
      <w:pPr>
        <w:ind w:left="142"/>
        <w:rPr>
          <w:rFonts w:cs="Arial"/>
          <w:sz w:val="22"/>
          <w:szCs w:val="22"/>
        </w:rPr>
      </w:pPr>
      <w:r w:rsidRPr="0C9AD51D">
        <w:rPr>
          <w:rFonts w:cs="Arial"/>
          <w:sz w:val="22"/>
          <w:szCs w:val="22"/>
        </w:rPr>
        <w:t xml:space="preserve">Si hay reducción en el número de arranques o variación del tipo de arranque se recalcularán los derechos de cobro calculados en </w:t>
      </w:r>
      <w:r w:rsidR="2952885C" w:rsidRPr="0C9AD51D">
        <w:rPr>
          <w:rFonts w:cs="Arial"/>
          <w:sz w:val="22"/>
          <w:szCs w:val="22"/>
        </w:rPr>
        <w:t>los</w:t>
      </w:r>
      <w:r w:rsidRPr="0C9AD51D">
        <w:rPr>
          <w:rFonts w:cs="Arial"/>
          <w:sz w:val="22"/>
          <w:szCs w:val="22"/>
        </w:rPr>
        <w:t xml:space="preserve"> apartado</w:t>
      </w:r>
      <w:r w:rsidR="64E6617B" w:rsidRPr="0C9AD51D">
        <w:rPr>
          <w:rFonts w:cs="Arial"/>
          <w:sz w:val="22"/>
          <w:szCs w:val="22"/>
        </w:rPr>
        <w:t>s</w:t>
      </w:r>
      <w:r w:rsidRPr="0C9AD51D">
        <w:rPr>
          <w:rFonts w:cs="Arial"/>
          <w:sz w:val="22"/>
          <w:szCs w:val="22"/>
        </w:rPr>
        <w:t xml:space="preserve"> </w:t>
      </w:r>
      <w:r w:rsidR="6B9F185B" w:rsidRPr="0C9AD51D">
        <w:rPr>
          <w:rFonts w:cs="Arial"/>
          <w:sz w:val="22"/>
          <w:szCs w:val="22"/>
        </w:rPr>
        <w:t>1</w:t>
      </w:r>
      <w:ins w:id="725" w:author="LIQ Elena" w:date="2021-02-20T21:34:00Z">
        <w:r w:rsidR="007844F5">
          <w:rPr>
            <w:rFonts w:cs="Arial"/>
            <w:sz w:val="22"/>
            <w:szCs w:val="22"/>
          </w:rPr>
          <w:t>8</w:t>
        </w:r>
      </w:ins>
      <w:del w:id="726" w:author="LIQ Elena" w:date="2021-02-20T21:34:00Z">
        <w:r w:rsidR="6B9F185B" w:rsidRPr="0C9AD51D" w:rsidDel="007844F5">
          <w:rPr>
            <w:rFonts w:cs="Arial"/>
            <w:sz w:val="22"/>
            <w:szCs w:val="22"/>
          </w:rPr>
          <w:delText>7</w:delText>
        </w:r>
      </w:del>
      <w:r w:rsidR="6B9F185B" w:rsidRPr="0C9AD51D">
        <w:rPr>
          <w:rFonts w:cs="Arial"/>
          <w:sz w:val="22"/>
          <w:szCs w:val="22"/>
        </w:rPr>
        <w:t>.1</w:t>
      </w:r>
      <w:r w:rsidR="00967301">
        <w:rPr>
          <w:rFonts w:cs="Arial"/>
          <w:sz w:val="22"/>
          <w:szCs w:val="22"/>
        </w:rPr>
        <w:t xml:space="preserve"> y</w:t>
      </w:r>
      <w:r w:rsidR="00967301" w:rsidRPr="0C9AD51D">
        <w:rPr>
          <w:rFonts w:cs="Arial"/>
          <w:sz w:val="22"/>
          <w:szCs w:val="22"/>
        </w:rPr>
        <w:t xml:space="preserve"> </w:t>
      </w:r>
      <w:r w:rsidR="6B9F185B" w:rsidRPr="0C9AD51D">
        <w:rPr>
          <w:rFonts w:cs="Arial"/>
          <w:sz w:val="22"/>
          <w:szCs w:val="22"/>
        </w:rPr>
        <w:t>1</w:t>
      </w:r>
      <w:ins w:id="727" w:author="LIQ Elena" w:date="2021-02-20T21:34:00Z">
        <w:r w:rsidR="007844F5">
          <w:rPr>
            <w:rFonts w:cs="Arial"/>
            <w:sz w:val="22"/>
            <w:szCs w:val="22"/>
          </w:rPr>
          <w:t>8</w:t>
        </w:r>
      </w:ins>
      <w:del w:id="728" w:author="LIQ Elena" w:date="2021-02-20T21:34:00Z">
        <w:r w:rsidR="6B9F185B" w:rsidRPr="0C9AD51D" w:rsidDel="007844F5">
          <w:rPr>
            <w:rFonts w:cs="Arial"/>
            <w:sz w:val="22"/>
            <w:szCs w:val="22"/>
          </w:rPr>
          <w:delText>7</w:delText>
        </w:r>
      </w:del>
      <w:r w:rsidR="6B9F185B" w:rsidRPr="0C9AD51D">
        <w:rPr>
          <w:rFonts w:cs="Arial"/>
          <w:sz w:val="22"/>
          <w:szCs w:val="22"/>
        </w:rPr>
        <w:t xml:space="preserve">.2 </w:t>
      </w:r>
      <w:r w:rsidRPr="0C9AD51D">
        <w:rPr>
          <w:rFonts w:cs="Arial"/>
          <w:sz w:val="22"/>
          <w:szCs w:val="22"/>
        </w:rPr>
        <w:t>utilizando el número y tipo de arranques efectivamente realizados</w:t>
      </w:r>
      <w:r w:rsidR="00B00EDB" w:rsidRPr="0C9AD51D">
        <w:rPr>
          <w:rFonts w:cs="Arial"/>
          <w:sz w:val="22"/>
          <w:szCs w:val="22"/>
        </w:rPr>
        <w:t>.</w:t>
      </w:r>
    </w:p>
    <w:p w14:paraId="6F97F355" w14:textId="056C92BF" w:rsidR="00D070FC" w:rsidRPr="00DC62A4" w:rsidRDefault="00D070FC" w:rsidP="00E470E4">
      <w:pPr>
        <w:ind w:left="142"/>
        <w:rPr>
          <w:rFonts w:cs="Arial"/>
          <w:sz w:val="22"/>
          <w:szCs w:val="22"/>
        </w:rPr>
      </w:pPr>
      <w:r w:rsidRPr="00DC62A4">
        <w:rPr>
          <w:rFonts w:cs="Arial"/>
          <w:sz w:val="22"/>
          <w:szCs w:val="22"/>
        </w:rPr>
        <w:t>En el caso de que en tod</w:t>
      </w:r>
      <w:ins w:id="729" w:author="LIQ Elena" w:date="2021-02-20T21:34:00Z">
        <w:r w:rsidR="002D4D3B">
          <w:rPr>
            <w:rFonts w:cs="Arial"/>
            <w:sz w:val="22"/>
            <w:szCs w:val="22"/>
          </w:rPr>
          <w:t>o</w:t>
        </w:r>
      </w:ins>
      <w:del w:id="730" w:author="LIQ Elena" w:date="2021-02-20T21:34:00Z">
        <w:r w:rsidRPr="00DC62A4" w:rsidDel="002D4D3B">
          <w:rPr>
            <w:rFonts w:cs="Arial"/>
            <w:sz w:val="22"/>
            <w:szCs w:val="22"/>
          </w:rPr>
          <w:delText>a</w:delText>
        </w:r>
      </w:del>
      <w:r w:rsidRPr="00DC62A4">
        <w:rPr>
          <w:rFonts w:cs="Arial"/>
          <w:sz w:val="22"/>
          <w:szCs w:val="22"/>
        </w:rPr>
        <w:t>s l</w:t>
      </w:r>
      <w:ins w:id="731" w:author="LIQ Elena" w:date="2021-02-20T21:35:00Z">
        <w:r w:rsidR="002D4D3B">
          <w:rPr>
            <w:rFonts w:cs="Arial"/>
            <w:sz w:val="22"/>
            <w:szCs w:val="22"/>
          </w:rPr>
          <w:t>o</w:t>
        </w:r>
      </w:ins>
      <w:del w:id="732" w:author="LIQ Elena" w:date="2021-02-20T21:35:00Z">
        <w:r w:rsidRPr="00DC62A4" w:rsidDel="002D4D3B">
          <w:rPr>
            <w:rFonts w:cs="Arial"/>
            <w:sz w:val="22"/>
            <w:szCs w:val="22"/>
          </w:rPr>
          <w:delText>a</w:delText>
        </w:r>
      </w:del>
      <w:r w:rsidRPr="00DC62A4">
        <w:rPr>
          <w:rFonts w:cs="Arial"/>
          <w:sz w:val="22"/>
          <w:szCs w:val="22"/>
        </w:rPr>
        <w:t xml:space="preserve">s </w:t>
      </w:r>
      <w:del w:id="733" w:author="LIQ Elena" w:date="2021-02-20T21:35:00Z">
        <w:r w:rsidRPr="00DC62A4" w:rsidDel="002D4D3B">
          <w:rPr>
            <w:rFonts w:cs="Arial"/>
            <w:sz w:val="22"/>
            <w:szCs w:val="22"/>
          </w:rPr>
          <w:delText xml:space="preserve">horas </w:delText>
        </w:r>
      </w:del>
      <w:ins w:id="734" w:author="LIQ Elena" w:date="2021-02-20T21:35:00Z">
        <w:r w:rsidR="002D4D3B">
          <w:rPr>
            <w:rFonts w:cs="Arial"/>
            <w:sz w:val="22"/>
            <w:szCs w:val="22"/>
          </w:rPr>
          <w:t>periodos</w:t>
        </w:r>
        <w:r w:rsidR="002D4D3B" w:rsidRPr="00DC62A4">
          <w:rPr>
            <w:rFonts w:cs="Arial"/>
            <w:sz w:val="22"/>
            <w:szCs w:val="22"/>
          </w:rPr>
          <w:t xml:space="preserve"> </w:t>
        </w:r>
      </w:ins>
      <w:ins w:id="735" w:author="LIQ" w:date="2021-03-15T11:48:00Z">
        <w:r w:rsidR="00544EB5">
          <w:rPr>
            <w:rFonts w:cs="Arial"/>
            <w:sz w:val="22"/>
            <w:szCs w:val="22"/>
          </w:rPr>
          <w:t xml:space="preserve">de programación </w:t>
        </w:r>
      </w:ins>
      <w:r w:rsidRPr="00DC62A4">
        <w:rPr>
          <w:rFonts w:cs="Arial"/>
          <w:sz w:val="22"/>
          <w:szCs w:val="22"/>
        </w:rPr>
        <w:t>del día con energía programada a subir en fase 1, la energía medida para la unidad sea igual o superior a la programada por seguridad en el P</w:t>
      </w:r>
      <w:r w:rsidR="007623CA" w:rsidRPr="00DC62A4">
        <w:rPr>
          <w:rFonts w:cs="Arial"/>
          <w:sz w:val="22"/>
          <w:szCs w:val="22"/>
        </w:rPr>
        <w:t>D</w:t>
      </w:r>
      <w:r w:rsidRPr="00DC62A4">
        <w:rPr>
          <w:rFonts w:cs="Arial"/>
          <w:sz w:val="22"/>
          <w:szCs w:val="22"/>
        </w:rPr>
        <w:t>VP, se mantendrán los derechos de cobro calculados y revisados según el párrafo anterior.</w:t>
      </w:r>
    </w:p>
    <w:p w14:paraId="335EEEBA" w14:textId="2A2F668B" w:rsidR="00FE00F2" w:rsidRPr="00DC62A4" w:rsidRDefault="00D070FC" w:rsidP="00E470E4">
      <w:pPr>
        <w:ind w:left="142"/>
        <w:rPr>
          <w:rFonts w:cs="Arial"/>
          <w:sz w:val="22"/>
          <w:szCs w:val="22"/>
        </w:rPr>
      </w:pPr>
      <w:r w:rsidRPr="00DC62A4">
        <w:rPr>
          <w:rFonts w:cs="Arial"/>
          <w:sz w:val="22"/>
          <w:szCs w:val="22"/>
        </w:rPr>
        <w:t>En el caso de que la medida de un</w:t>
      </w:r>
      <w:del w:id="736" w:author="LIQ Elena" w:date="2021-02-20T21:35:00Z">
        <w:r w:rsidRPr="00DC62A4" w:rsidDel="002D4D3B">
          <w:rPr>
            <w:rFonts w:cs="Arial"/>
            <w:sz w:val="22"/>
            <w:szCs w:val="22"/>
          </w:rPr>
          <w:delText>a</w:delText>
        </w:r>
      </w:del>
      <w:r w:rsidRPr="00DC62A4">
        <w:rPr>
          <w:rFonts w:cs="Arial"/>
          <w:sz w:val="22"/>
          <w:szCs w:val="22"/>
        </w:rPr>
        <w:t xml:space="preserve"> </w:t>
      </w:r>
      <w:del w:id="737" w:author="LIQ Elena" w:date="2021-02-20T21:35:00Z">
        <w:r w:rsidRPr="00DC62A4" w:rsidDel="002D4D3B">
          <w:rPr>
            <w:rFonts w:cs="Arial"/>
            <w:sz w:val="22"/>
            <w:szCs w:val="22"/>
          </w:rPr>
          <w:delText xml:space="preserve">hora </w:delText>
        </w:r>
      </w:del>
      <w:ins w:id="738" w:author="LIQ Elena" w:date="2021-02-20T21:35:00Z">
        <w:r w:rsidR="002D4D3B">
          <w:rPr>
            <w:rFonts w:cs="Arial"/>
            <w:sz w:val="22"/>
            <w:szCs w:val="22"/>
          </w:rPr>
          <w:t>periodo</w:t>
        </w:r>
        <w:r w:rsidR="002D4D3B" w:rsidRPr="00DC62A4">
          <w:rPr>
            <w:rFonts w:cs="Arial"/>
            <w:sz w:val="22"/>
            <w:szCs w:val="22"/>
          </w:rPr>
          <w:t xml:space="preserve"> </w:t>
        </w:r>
      </w:ins>
      <w:ins w:id="739" w:author="LIQ" w:date="2021-03-15T11:48:00Z">
        <w:r w:rsidR="001B6208">
          <w:rPr>
            <w:rFonts w:cs="Arial"/>
            <w:sz w:val="22"/>
            <w:szCs w:val="22"/>
          </w:rPr>
          <w:t xml:space="preserve">de programación </w:t>
        </w:r>
      </w:ins>
      <w:r w:rsidRPr="00DC62A4">
        <w:rPr>
          <w:rFonts w:cs="Arial"/>
          <w:sz w:val="22"/>
          <w:szCs w:val="22"/>
        </w:rPr>
        <w:t>sea inferior a la programada por seguridad en el P</w:t>
      </w:r>
      <w:r w:rsidR="007623CA" w:rsidRPr="00DC62A4">
        <w:rPr>
          <w:rFonts w:cs="Arial"/>
          <w:sz w:val="22"/>
          <w:szCs w:val="22"/>
        </w:rPr>
        <w:t>D</w:t>
      </w:r>
      <w:r w:rsidRPr="00DC62A4">
        <w:rPr>
          <w:rFonts w:cs="Arial"/>
          <w:sz w:val="22"/>
          <w:szCs w:val="22"/>
        </w:rPr>
        <w:t>VP se</w:t>
      </w:r>
      <w:r w:rsidR="000C0F5F" w:rsidRPr="00DC62A4">
        <w:rPr>
          <w:rFonts w:cs="Arial"/>
          <w:sz w:val="22"/>
          <w:szCs w:val="22"/>
        </w:rPr>
        <w:t xml:space="preserve"> anotará una obligación de pago</w:t>
      </w:r>
      <w:r w:rsidR="009E7CB2" w:rsidRPr="00DC62A4">
        <w:rPr>
          <w:rFonts w:cs="Arial"/>
          <w:sz w:val="22"/>
          <w:szCs w:val="22"/>
        </w:rPr>
        <w:t xml:space="preserve"> o un derecho de cobro</w:t>
      </w:r>
      <w:r w:rsidR="000C0F5F" w:rsidRPr="00DC62A4">
        <w:rPr>
          <w:rFonts w:cs="Arial"/>
          <w:sz w:val="22"/>
          <w:szCs w:val="22"/>
        </w:rPr>
        <w:t xml:space="preserve"> </w:t>
      </w:r>
      <w:r w:rsidR="009E7CB2" w:rsidRPr="00DC62A4">
        <w:rPr>
          <w:rFonts w:cs="Arial"/>
          <w:sz w:val="22"/>
          <w:szCs w:val="22"/>
        </w:rPr>
        <w:t xml:space="preserve">calculados </w:t>
      </w:r>
      <w:r w:rsidR="000C0F5F" w:rsidRPr="00DC62A4">
        <w:rPr>
          <w:rFonts w:cs="Arial"/>
          <w:sz w:val="22"/>
          <w:szCs w:val="22"/>
        </w:rPr>
        <w:t xml:space="preserve">según la fórmula siguiente: </w:t>
      </w:r>
    </w:p>
    <w:p w14:paraId="5BF9304F" w14:textId="77777777" w:rsidR="00D070FC" w:rsidRPr="00B119CD" w:rsidRDefault="00D070FC" w:rsidP="006939DE">
      <w:pPr>
        <w:tabs>
          <w:tab w:val="right" w:pos="9072"/>
        </w:tabs>
        <w:ind w:left="142"/>
        <w:rPr>
          <w:rStyle w:val="Estilo11pto"/>
        </w:rPr>
      </w:pPr>
      <w:proofErr w:type="spellStart"/>
      <w:r w:rsidRPr="00B119CD">
        <w:rPr>
          <w:rStyle w:val="Estilo11pto"/>
        </w:rPr>
        <w:t>OPEINCPVP</w:t>
      </w:r>
      <w:r w:rsidRPr="00DC62A4">
        <w:rPr>
          <w:rStyle w:val="EstilosubindicePARAPROCEDCar"/>
          <w:rFonts w:cs="Arial"/>
          <w:sz w:val="22"/>
          <w:szCs w:val="22"/>
        </w:rPr>
        <w:t>u</w:t>
      </w:r>
      <w:proofErr w:type="spellEnd"/>
      <w:r w:rsidRPr="00B119CD">
        <w:rPr>
          <w:rStyle w:val="Estilo11pto"/>
        </w:rPr>
        <w:t xml:space="preserve"> = </w:t>
      </w:r>
      <w:proofErr w:type="spellStart"/>
      <w:r w:rsidRPr="00B119CD">
        <w:rPr>
          <w:rStyle w:val="Estilo11pto"/>
        </w:rPr>
        <w:t>EINC</w:t>
      </w:r>
      <w:r w:rsidR="0050373E" w:rsidRPr="00B119CD">
        <w:rPr>
          <w:rStyle w:val="Estilo11pto"/>
        </w:rPr>
        <w:t>PVP</w:t>
      </w:r>
      <w:r w:rsidRPr="00DC62A4">
        <w:rPr>
          <w:rStyle w:val="EstilosubindicePARAPROCEDCar"/>
          <w:rFonts w:cs="Arial"/>
          <w:sz w:val="22"/>
          <w:szCs w:val="22"/>
        </w:rPr>
        <w:t>u</w:t>
      </w:r>
      <w:proofErr w:type="spellEnd"/>
      <w:r w:rsidRPr="00B119CD">
        <w:rPr>
          <w:rStyle w:val="Estilo11pto"/>
        </w:rPr>
        <w:t xml:space="preserve"> × (</w:t>
      </w:r>
      <w:proofErr w:type="spellStart"/>
      <w:r w:rsidRPr="00B119CD">
        <w:rPr>
          <w:rStyle w:val="Estilo11pto"/>
        </w:rPr>
        <w:t>PMEDPVPS</w:t>
      </w:r>
      <w:r w:rsidRPr="00DC62A4">
        <w:rPr>
          <w:rStyle w:val="EstilosubindicePARAPROCEDCar"/>
          <w:rFonts w:cs="Arial"/>
          <w:sz w:val="22"/>
          <w:szCs w:val="22"/>
        </w:rPr>
        <w:t>u</w:t>
      </w:r>
      <w:proofErr w:type="spellEnd"/>
      <w:r w:rsidRPr="00B119CD">
        <w:rPr>
          <w:rStyle w:val="Estilo11pto"/>
        </w:rPr>
        <w:t xml:space="preserve">  - PMD)</w:t>
      </w:r>
      <w:r w:rsidR="009E7CB2" w:rsidRPr="00B119CD">
        <w:rPr>
          <w:rStyle w:val="Estilo11pto"/>
        </w:rPr>
        <w:tab/>
        <w:t xml:space="preserve">si </w:t>
      </w:r>
      <w:proofErr w:type="spellStart"/>
      <w:r w:rsidR="009E7CB2" w:rsidRPr="00B119CD">
        <w:rPr>
          <w:rStyle w:val="Estilo11pto"/>
        </w:rPr>
        <w:t>PMEDPVPS</w:t>
      </w:r>
      <w:r w:rsidR="009E7CB2" w:rsidRPr="00DC62A4">
        <w:rPr>
          <w:rStyle w:val="EstilosubindicePARAPROCEDCar"/>
          <w:rFonts w:cs="Arial"/>
          <w:sz w:val="22"/>
          <w:szCs w:val="22"/>
        </w:rPr>
        <w:t>u</w:t>
      </w:r>
      <w:proofErr w:type="spellEnd"/>
      <w:r w:rsidR="009E7CB2" w:rsidRPr="00B119CD">
        <w:rPr>
          <w:rStyle w:val="Estilo11pto"/>
        </w:rPr>
        <w:t>&gt; PMD</w:t>
      </w:r>
    </w:p>
    <w:p w14:paraId="01BF1F45" w14:textId="77777777" w:rsidR="009E7CB2" w:rsidRPr="00B119CD" w:rsidRDefault="009E7CB2" w:rsidP="006939DE">
      <w:pPr>
        <w:tabs>
          <w:tab w:val="right" w:pos="9072"/>
        </w:tabs>
        <w:ind w:left="142"/>
        <w:rPr>
          <w:rStyle w:val="Estilo11pto"/>
        </w:rPr>
      </w:pPr>
      <w:proofErr w:type="spellStart"/>
      <w:r w:rsidRPr="00B119CD">
        <w:rPr>
          <w:rStyle w:val="Estilo11pto"/>
        </w:rPr>
        <w:t>DCEINCPVP</w:t>
      </w:r>
      <w:r w:rsidRPr="00DC62A4">
        <w:rPr>
          <w:rStyle w:val="EstilosubindicePARAPROCEDCar"/>
          <w:rFonts w:cs="Arial"/>
          <w:sz w:val="22"/>
          <w:szCs w:val="22"/>
        </w:rPr>
        <w:t>u</w:t>
      </w:r>
      <w:proofErr w:type="spellEnd"/>
      <w:r w:rsidRPr="00B119CD">
        <w:rPr>
          <w:rStyle w:val="Estilo11pto"/>
        </w:rPr>
        <w:t xml:space="preserve"> = </w:t>
      </w:r>
      <w:proofErr w:type="spellStart"/>
      <w:r w:rsidRPr="00B119CD">
        <w:rPr>
          <w:rStyle w:val="Estilo11pto"/>
        </w:rPr>
        <w:t>EINCPVP</w:t>
      </w:r>
      <w:r w:rsidRPr="00DC62A4">
        <w:rPr>
          <w:rStyle w:val="EstilosubindicePARAPROCEDCar"/>
          <w:rFonts w:cs="Arial"/>
          <w:sz w:val="22"/>
          <w:szCs w:val="22"/>
        </w:rPr>
        <w:t>u</w:t>
      </w:r>
      <w:proofErr w:type="spellEnd"/>
      <w:r w:rsidRPr="00B119CD">
        <w:rPr>
          <w:rStyle w:val="Estilo11pto"/>
        </w:rPr>
        <w:t xml:space="preserve"> × (</w:t>
      </w:r>
      <w:proofErr w:type="spellStart"/>
      <w:r w:rsidRPr="00B119CD">
        <w:rPr>
          <w:rStyle w:val="Estilo11pto"/>
        </w:rPr>
        <w:t>PMEDPVPS</w:t>
      </w:r>
      <w:r w:rsidRPr="00DC62A4">
        <w:rPr>
          <w:rStyle w:val="EstilosubindicePARAPROCEDCar"/>
          <w:rFonts w:cs="Arial"/>
          <w:sz w:val="22"/>
          <w:szCs w:val="22"/>
        </w:rPr>
        <w:t>u</w:t>
      </w:r>
      <w:proofErr w:type="spellEnd"/>
      <w:r w:rsidRPr="00B119CD">
        <w:rPr>
          <w:rStyle w:val="Estilo11pto"/>
        </w:rPr>
        <w:t xml:space="preserve">  - PMD)</w:t>
      </w:r>
      <w:r w:rsidRPr="00B119CD">
        <w:rPr>
          <w:rStyle w:val="Estilo11pto"/>
        </w:rPr>
        <w:tab/>
        <w:t xml:space="preserve"> si PMD &gt; </w:t>
      </w:r>
      <w:proofErr w:type="spellStart"/>
      <w:r w:rsidRPr="00B119CD">
        <w:rPr>
          <w:rStyle w:val="Estilo11pto"/>
        </w:rPr>
        <w:t>PMEDPVPS</w:t>
      </w:r>
      <w:r w:rsidRPr="00DC62A4">
        <w:rPr>
          <w:rStyle w:val="EstilosubindicePARAPROCEDCar"/>
          <w:rFonts w:cs="Arial"/>
          <w:sz w:val="22"/>
          <w:szCs w:val="22"/>
        </w:rPr>
        <w:t>u</w:t>
      </w:r>
      <w:proofErr w:type="spellEnd"/>
    </w:p>
    <w:p w14:paraId="1C1F4201" w14:textId="77777777" w:rsidR="009E7CB2" w:rsidRPr="00B119CD" w:rsidRDefault="009E7CB2" w:rsidP="009E7CB2">
      <w:pPr>
        <w:tabs>
          <w:tab w:val="right" w:pos="9072"/>
        </w:tabs>
        <w:rPr>
          <w:rStyle w:val="Estilo11pto"/>
        </w:rPr>
      </w:pPr>
    </w:p>
    <w:p w14:paraId="7633F315" w14:textId="77777777" w:rsidR="00D070FC" w:rsidRPr="00DC62A4" w:rsidRDefault="00D070FC" w:rsidP="00E470E4">
      <w:pPr>
        <w:spacing w:before="240"/>
        <w:ind w:left="142"/>
        <w:rPr>
          <w:rFonts w:cs="Arial"/>
          <w:sz w:val="22"/>
          <w:szCs w:val="22"/>
        </w:rPr>
      </w:pPr>
      <w:r w:rsidRPr="00DC62A4">
        <w:rPr>
          <w:rFonts w:cs="Arial"/>
          <w:sz w:val="22"/>
          <w:szCs w:val="22"/>
        </w:rPr>
        <w:t>donde:</w:t>
      </w:r>
    </w:p>
    <w:p w14:paraId="420171DA" w14:textId="5B373B2C" w:rsidR="00D070FC" w:rsidRPr="00B119CD" w:rsidRDefault="00D070FC" w:rsidP="006939DE">
      <w:pPr>
        <w:tabs>
          <w:tab w:val="left" w:pos="1985"/>
          <w:tab w:val="left" w:pos="2552"/>
        </w:tabs>
        <w:ind w:left="2552" w:hanging="2410"/>
        <w:rPr>
          <w:rStyle w:val="Estilo11pto"/>
        </w:rPr>
      </w:pPr>
      <w:proofErr w:type="spellStart"/>
      <w:r w:rsidRPr="00B119CD">
        <w:rPr>
          <w:rStyle w:val="Estilo11pto"/>
        </w:rPr>
        <w:t>EINCPVP</w:t>
      </w:r>
      <w:r w:rsidRPr="00DC62A4">
        <w:rPr>
          <w:rStyle w:val="EstilosubindicePARAPROCEDCar"/>
          <w:rFonts w:cs="Arial"/>
          <w:sz w:val="22"/>
          <w:szCs w:val="22"/>
        </w:rPr>
        <w:t>u</w:t>
      </w:r>
      <w:proofErr w:type="spellEnd"/>
      <w:r w:rsidR="009D0121" w:rsidRPr="00DC62A4">
        <w:rPr>
          <w:rStyle w:val="EstilosubindicePARAPROCEDCar"/>
          <w:rFonts w:cs="Arial"/>
          <w:sz w:val="22"/>
          <w:szCs w:val="22"/>
        </w:rPr>
        <w:tab/>
      </w:r>
      <w:r w:rsidRPr="00B119CD">
        <w:rPr>
          <w:rStyle w:val="Estilo11pto"/>
        </w:rPr>
        <w:t>=</w:t>
      </w:r>
      <w:r w:rsidRPr="00B119CD">
        <w:rPr>
          <w:rStyle w:val="Estilo11pto"/>
        </w:rPr>
        <w:tab/>
        <w:t xml:space="preserve">Energía incumplida a subir en fase 1 </w:t>
      </w:r>
      <w:r w:rsidR="004D229E" w:rsidRPr="00B119CD">
        <w:rPr>
          <w:rStyle w:val="Estilo11pto"/>
        </w:rPr>
        <w:t xml:space="preserve">de la unidad </w:t>
      </w:r>
      <w:r w:rsidR="004D229E" w:rsidRPr="00DC62A4">
        <w:rPr>
          <w:rFonts w:cs="Arial"/>
          <w:i/>
          <w:sz w:val="22"/>
          <w:szCs w:val="22"/>
        </w:rPr>
        <w:t>u</w:t>
      </w:r>
      <w:r w:rsidR="004D229E" w:rsidRPr="00B119CD">
        <w:rPr>
          <w:rStyle w:val="Estilo11pto"/>
        </w:rPr>
        <w:t xml:space="preserve"> </w:t>
      </w:r>
      <w:r w:rsidRPr="00B119CD">
        <w:rPr>
          <w:rStyle w:val="Estilo11pto"/>
        </w:rPr>
        <w:t xml:space="preserve">descontando el incumplimiento motivado por energía a bajar por </w:t>
      </w:r>
      <w:r w:rsidR="00857505" w:rsidRPr="00B119CD">
        <w:rPr>
          <w:rStyle w:val="Estilo11pto"/>
        </w:rPr>
        <w:t>restricciones</w:t>
      </w:r>
      <w:r w:rsidRPr="00B119CD">
        <w:rPr>
          <w:rStyle w:val="Estilo11pto"/>
        </w:rPr>
        <w:t xml:space="preserve"> en tiempo real.</w:t>
      </w:r>
    </w:p>
    <w:p w14:paraId="4C799089" w14:textId="3FB21C05" w:rsidR="004A0040" w:rsidRPr="00B119CD" w:rsidRDefault="004A0040" w:rsidP="006939DE">
      <w:pPr>
        <w:tabs>
          <w:tab w:val="left" w:pos="284"/>
          <w:tab w:val="left" w:pos="1985"/>
          <w:tab w:val="left" w:pos="2552"/>
        </w:tabs>
        <w:ind w:left="2552" w:hanging="2410"/>
        <w:rPr>
          <w:rStyle w:val="Estilo11pto"/>
        </w:rPr>
      </w:pPr>
      <w:proofErr w:type="spellStart"/>
      <w:r w:rsidRPr="00B119CD">
        <w:rPr>
          <w:rStyle w:val="Estilo11pto"/>
        </w:rPr>
        <w:t>PMEDPVPS</w:t>
      </w:r>
      <w:r w:rsidRPr="00DC62A4">
        <w:rPr>
          <w:rStyle w:val="EstilosubindicePARAPROCEDCar"/>
          <w:rFonts w:cs="Arial"/>
          <w:sz w:val="22"/>
          <w:szCs w:val="22"/>
        </w:rPr>
        <w:t>u</w:t>
      </w:r>
      <w:proofErr w:type="spellEnd"/>
      <w:r w:rsidR="009D0121" w:rsidRPr="00BC2C03">
        <w:rPr>
          <w:rStyle w:val="Estilo11pto"/>
        </w:rPr>
        <w:tab/>
      </w:r>
      <w:r w:rsidRPr="00BC2C03">
        <w:rPr>
          <w:rStyle w:val="Estilo11pto"/>
        </w:rPr>
        <w:t>=</w:t>
      </w:r>
      <w:r w:rsidR="009D0121" w:rsidRPr="00BC2C03">
        <w:rPr>
          <w:rStyle w:val="Estilo11pto"/>
        </w:rPr>
        <w:tab/>
      </w:r>
      <w:r w:rsidRPr="00BC2C03">
        <w:rPr>
          <w:rStyle w:val="Estilo11pto"/>
        </w:rPr>
        <w:t>Precio medio ponderado de toda la energía programada a subir para la resolución de restricciones técnicas del P</w:t>
      </w:r>
      <w:r w:rsidR="007623CA" w:rsidRPr="00BC2C03">
        <w:rPr>
          <w:rStyle w:val="Estilo11pto"/>
        </w:rPr>
        <w:t>D</w:t>
      </w:r>
      <w:r w:rsidRPr="00BC2C03">
        <w:rPr>
          <w:rStyle w:val="Estilo11pto"/>
        </w:rPr>
        <w:t xml:space="preserve">BF en la fase 1 de la unidad </w:t>
      </w:r>
      <w:r w:rsidRPr="00DC62A4">
        <w:rPr>
          <w:rFonts w:cs="Arial"/>
          <w:i/>
          <w:sz w:val="22"/>
          <w:szCs w:val="22"/>
        </w:rPr>
        <w:t>u</w:t>
      </w:r>
      <w:r w:rsidRPr="00B119CD">
        <w:rPr>
          <w:rStyle w:val="Estilo11pto"/>
        </w:rPr>
        <w:t>.</w:t>
      </w:r>
    </w:p>
    <w:p w14:paraId="6EAAB786" w14:textId="77777777" w:rsidR="004A0040" w:rsidRPr="00B119CD" w:rsidRDefault="004A0040" w:rsidP="004A0040">
      <w:pPr>
        <w:tabs>
          <w:tab w:val="left" w:pos="2340"/>
          <w:tab w:val="left" w:pos="2700"/>
        </w:tabs>
        <w:rPr>
          <w:rStyle w:val="Estilo11pto"/>
        </w:rPr>
      </w:pPr>
    </w:p>
    <w:p w14:paraId="264F9521" w14:textId="77777777" w:rsidR="004A0040" w:rsidRPr="00DC62A4" w:rsidRDefault="003817C1" w:rsidP="006939DE">
      <w:pPr>
        <w:tabs>
          <w:tab w:val="left" w:pos="2340"/>
          <w:tab w:val="left" w:pos="2700"/>
        </w:tabs>
        <w:ind w:left="142"/>
        <w:rPr>
          <w:rFonts w:cs="Arial"/>
          <w:sz w:val="22"/>
          <w:szCs w:val="22"/>
        </w:rPr>
      </w:pPr>
      <w:r w:rsidRPr="00DC62A4">
        <w:rPr>
          <w:rFonts w:cs="Arial"/>
          <w:sz w:val="22"/>
          <w:szCs w:val="22"/>
        </w:rPr>
        <w:t>La</w:t>
      </w:r>
      <w:r w:rsidR="004A0040" w:rsidRPr="00DC62A4">
        <w:rPr>
          <w:rFonts w:cs="Arial"/>
          <w:sz w:val="22"/>
          <w:szCs w:val="22"/>
        </w:rPr>
        <w:t xml:space="preserve"> energía incumplida se calcula según la fórmula siguiente:</w:t>
      </w:r>
    </w:p>
    <w:p w14:paraId="5618D9CB" w14:textId="2F0E124D" w:rsidR="00676DAB" w:rsidRPr="00B119CD" w:rsidRDefault="00676DAB" w:rsidP="006939DE">
      <w:pPr>
        <w:tabs>
          <w:tab w:val="left" w:pos="142"/>
        </w:tabs>
        <w:ind w:left="142"/>
        <w:rPr>
          <w:rStyle w:val="Estilo11pto"/>
        </w:rPr>
      </w:pPr>
      <w:proofErr w:type="spellStart"/>
      <w:r w:rsidRPr="00B119CD">
        <w:rPr>
          <w:rStyle w:val="Estilo11pto"/>
        </w:rPr>
        <w:t>EINCPVP</w:t>
      </w:r>
      <w:r w:rsidRPr="00DC62A4">
        <w:rPr>
          <w:rStyle w:val="EstilosubindicePARAPROCEDCar"/>
          <w:rFonts w:cs="Arial"/>
          <w:sz w:val="22"/>
          <w:szCs w:val="22"/>
        </w:rPr>
        <w:t>u</w:t>
      </w:r>
      <w:proofErr w:type="spellEnd"/>
      <w:r w:rsidRPr="00DC62A4">
        <w:rPr>
          <w:rStyle w:val="EstilosubindicePARAPROCEDCar"/>
          <w:rFonts w:cs="Arial"/>
          <w:sz w:val="22"/>
          <w:szCs w:val="22"/>
        </w:rPr>
        <w:t xml:space="preserve"> </w:t>
      </w:r>
      <w:r w:rsidRPr="00B119CD">
        <w:rPr>
          <w:rStyle w:val="Estilo11pto"/>
        </w:rPr>
        <w:t xml:space="preserve">= </w:t>
      </w:r>
      <w:proofErr w:type="spellStart"/>
      <w:r w:rsidR="00C71431">
        <w:rPr>
          <w:rStyle w:val="Estilo11pto"/>
        </w:rPr>
        <w:t>máx</w:t>
      </w:r>
      <w:proofErr w:type="spellEnd"/>
      <w:r w:rsidRPr="00B119CD">
        <w:rPr>
          <w:rStyle w:val="Estilo11pto"/>
        </w:rPr>
        <w:t xml:space="preserve"> [ - </w:t>
      </w:r>
      <w:proofErr w:type="spellStart"/>
      <w:r w:rsidRPr="00B119CD">
        <w:rPr>
          <w:rStyle w:val="Estilo11pto"/>
        </w:rPr>
        <w:t>ERPVP</w:t>
      </w:r>
      <w:r w:rsidRPr="00DC62A4">
        <w:rPr>
          <w:rStyle w:val="EstilosubindicePARAPROCEDCar"/>
          <w:rFonts w:cs="Arial"/>
          <w:sz w:val="22"/>
          <w:szCs w:val="22"/>
        </w:rPr>
        <w:t>u</w:t>
      </w:r>
      <w:proofErr w:type="spellEnd"/>
      <w:r w:rsidRPr="00DC62A4">
        <w:rPr>
          <w:rStyle w:val="EstilosubindicePARAPROCEDCar"/>
          <w:rFonts w:cs="Arial"/>
          <w:sz w:val="22"/>
          <w:szCs w:val="22"/>
        </w:rPr>
        <w:t xml:space="preserve"> </w:t>
      </w:r>
      <w:r w:rsidRPr="00B119CD">
        <w:rPr>
          <w:rStyle w:val="Estilo11pto"/>
        </w:rPr>
        <w:t xml:space="preserve">,   </w:t>
      </w:r>
      <w:proofErr w:type="spellStart"/>
      <w:r w:rsidR="00524F11">
        <w:rPr>
          <w:rStyle w:val="Estilo11pto"/>
        </w:rPr>
        <w:t>mín</w:t>
      </w:r>
      <w:proofErr w:type="spellEnd"/>
      <w:r w:rsidR="00524F11" w:rsidRPr="00B119CD">
        <w:rPr>
          <w:rStyle w:val="Estilo11pto"/>
        </w:rPr>
        <w:t xml:space="preserve"> </w:t>
      </w:r>
      <w:r w:rsidRPr="00B119CD">
        <w:rPr>
          <w:rStyle w:val="Estilo11pto"/>
        </w:rPr>
        <w:t>(0, MEDRTR - PVP)   ]</w:t>
      </w:r>
    </w:p>
    <w:p w14:paraId="1268338A" w14:textId="77777777" w:rsidR="002F2D29" w:rsidRPr="00DC62A4" w:rsidRDefault="004A0040" w:rsidP="006939DE">
      <w:pPr>
        <w:tabs>
          <w:tab w:val="left" w:pos="2340"/>
          <w:tab w:val="left" w:pos="2700"/>
        </w:tabs>
        <w:ind w:left="142"/>
        <w:rPr>
          <w:rFonts w:cs="Arial"/>
          <w:sz w:val="22"/>
          <w:szCs w:val="22"/>
        </w:rPr>
      </w:pPr>
      <w:r w:rsidRPr="00DC62A4">
        <w:rPr>
          <w:rFonts w:cs="Arial"/>
          <w:sz w:val="22"/>
          <w:szCs w:val="22"/>
        </w:rPr>
        <w:t>d</w:t>
      </w:r>
      <w:r w:rsidR="002F2D29" w:rsidRPr="00DC62A4">
        <w:rPr>
          <w:rFonts w:cs="Arial"/>
          <w:sz w:val="22"/>
          <w:szCs w:val="22"/>
        </w:rPr>
        <w:t>onde:</w:t>
      </w:r>
    </w:p>
    <w:p w14:paraId="428DF319" w14:textId="026DC02B" w:rsidR="004A0040" w:rsidRPr="00DC62A4" w:rsidRDefault="004A0040" w:rsidP="00106004">
      <w:pPr>
        <w:tabs>
          <w:tab w:val="left" w:pos="1985"/>
          <w:tab w:val="right" w:pos="8647"/>
        </w:tabs>
        <w:ind w:left="2552" w:hanging="2410"/>
        <w:rPr>
          <w:rFonts w:cs="Arial"/>
          <w:sz w:val="22"/>
          <w:szCs w:val="22"/>
        </w:rPr>
      </w:pPr>
      <w:r w:rsidRPr="00DC62A4">
        <w:rPr>
          <w:rFonts w:cs="Arial"/>
          <w:sz w:val="22"/>
          <w:szCs w:val="22"/>
        </w:rPr>
        <w:t xml:space="preserve">MEDRTR </w:t>
      </w:r>
      <w:r w:rsidR="006939DE">
        <w:rPr>
          <w:rFonts w:cs="Arial"/>
          <w:sz w:val="22"/>
          <w:szCs w:val="22"/>
        </w:rPr>
        <w:tab/>
      </w:r>
      <w:r w:rsidRPr="00DC62A4">
        <w:rPr>
          <w:rFonts w:cs="Arial"/>
          <w:sz w:val="22"/>
          <w:szCs w:val="22"/>
        </w:rPr>
        <w:t xml:space="preserve">= </w:t>
      </w:r>
      <w:r w:rsidR="006939DE">
        <w:rPr>
          <w:rFonts w:cs="Arial"/>
          <w:sz w:val="22"/>
          <w:szCs w:val="22"/>
        </w:rPr>
        <w:tab/>
      </w:r>
      <w:r w:rsidRPr="00DC62A4">
        <w:rPr>
          <w:rFonts w:cs="Arial"/>
          <w:sz w:val="22"/>
          <w:szCs w:val="22"/>
        </w:rPr>
        <w:t>MBC</w:t>
      </w:r>
      <w:r w:rsidRPr="00DC62A4">
        <w:rPr>
          <w:rFonts w:cs="Arial"/>
          <w:sz w:val="22"/>
          <w:szCs w:val="22"/>
        </w:rPr>
        <w:tab/>
      </w:r>
      <w:del w:id="740" w:author="LIQ Elena" w:date="2021-02-20T21:35:00Z">
        <w:r w:rsidR="00BD23D3" w:rsidDel="00E8221C">
          <w:rPr>
            <w:rFonts w:cs="Arial"/>
            <w:sz w:val="22"/>
            <w:szCs w:val="22"/>
          </w:rPr>
          <w:tab/>
        </w:r>
      </w:del>
      <w:r w:rsidRPr="00DC62A4">
        <w:rPr>
          <w:rFonts w:cs="Arial"/>
          <w:sz w:val="22"/>
          <w:szCs w:val="22"/>
        </w:rPr>
        <w:t>si RTR ≥ 0</w:t>
      </w:r>
      <w:r w:rsidR="00FD6EDA" w:rsidRPr="00DC62A4">
        <w:rPr>
          <w:rFonts w:cs="Arial"/>
          <w:sz w:val="22"/>
          <w:szCs w:val="22"/>
        </w:rPr>
        <w:t xml:space="preserve"> o si PVP </w:t>
      </w:r>
      <w:r w:rsidR="00DC34CA" w:rsidRPr="00DC62A4">
        <w:rPr>
          <w:rFonts w:cs="Arial"/>
          <w:sz w:val="22"/>
          <w:szCs w:val="22"/>
        </w:rPr>
        <w:t>≤</w:t>
      </w:r>
      <w:r w:rsidR="00FD6EDA" w:rsidRPr="00DC62A4">
        <w:rPr>
          <w:rFonts w:cs="Arial"/>
          <w:sz w:val="22"/>
          <w:szCs w:val="22"/>
        </w:rPr>
        <w:t xml:space="preserve"> PHF</w:t>
      </w:r>
      <w:r w:rsidR="007623CA" w:rsidRPr="00DC62A4">
        <w:rPr>
          <w:rFonts w:cs="Arial"/>
          <w:sz w:val="22"/>
          <w:szCs w:val="22"/>
        </w:rPr>
        <w:t>C</w:t>
      </w:r>
      <w:r w:rsidR="00FD6EDA" w:rsidRPr="00DC62A4">
        <w:rPr>
          <w:rFonts w:cs="Arial"/>
          <w:sz w:val="22"/>
          <w:szCs w:val="22"/>
        </w:rPr>
        <w:t xml:space="preserve"> + TG</w:t>
      </w:r>
    </w:p>
    <w:p w14:paraId="4BE0DBBB" w14:textId="77777777" w:rsidR="00641A3E" w:rsidRDefault="004A0040" w:rsidP="00BD23D3">
      <w:pPr>
        <w:tabs>
          <w:tab w:val="left" w:pos="1985"/>
        </w:tabs>
        <w:ind w:left="2552" w:hanging="2410"/>
        <w:rPr>
          <w:ins w:id="741" w:author="LIQ Elena" w:date="2021-02-20T21:43:00Z"/>
          <w:rFonts w:cs="Arial"/>
          <w:sz w:val="22"/>
          <w:szCs w:val="22"/>
        </w:rPr>
      </w:pPr>
      <w:r w:rsidRPr="00DC62A4">
        <w:rPr>
          <w:rFonts w:cs="Arial"/>
          <w:sz w:val="22"/>
          <w:szCs w:val="22"/>
        </w:rPr>
        <w:t xml:space="preserve">MEDRTR </w:t>
      </w:r>
      <w:r w:rsidR="006939DE">
        <w:rPr>
          <w:rFonts w:cs="Arial"/>
          <w:sz w:val="22"/>
          <w:szCs w:val="22"/>
        </w:rPr>
        <w:tab/>
      </w:r>
      <w:r w:rsidRPr="00DC62A4">
        <w:rPr>
          <w:rFonts w:cs="Arial"/>
          <w:sz w:val="22"/>
          <w:szCs w:val="22"/>
        </w:rPr>
        <w:t>=</w:t>
      </w:r>
      <w:r w:rsidR="006939DE">
        <w:rPr>
          <w:rFonts w:cs="Arial"/>
          <w:sz w:val="22"/>
          <w:szCs w:val="22"/>
        </w:rPr>
        <w:tab/>
      </w:r>
      <w:proofErr w:type="spellStart"/>
      <w:r w:rsidR="00524F11">
        <w:rPr>
          <w:rFonts w:cs="Arial"/>
          <w:sz w:val="22"/>
          <w:szCs w:val="22"/>
        </w:rPr>
        <w:t>máx</w:t>
      </w:r>
      <w:proofErr w:type="spellEnd"/>
      <w:r w:rsidR="00524F11" w:rsidRPr="00DC62A4">
        <w:rPr>
          <w:rFonts w:cs="Arial"/>
          <w:sz w:val="22"/>
          <w:szCs w:val="22"/>
        </w:rPr>
        <w:t xml:space="preserve"> </w:t>
      </w:r>
      <w:r w:rsidRPr="00DC62A4">
        <w:rPr>
          <w:rFonts w:cs="Arial"/>
          <w:sz w:val="22"/>
          <w:szCs w:val="22"/>
        </w:rPr>
        <w:t>(P</w:t>
      </w:r>
      <w:r w:rsidR="007623CA" w:rsidRPr="00DC62A4">
        <w:rPr>
          <w:rFonts w:cs="Arial"/>
          <w:sz w:val="22"/>
          <w:szCs w:val="22"/>
        </w:rPr>
        <w:t>D</w:t>
      </w:r>
      <w:r w:rsidRPr="00DC62A4">
        <w:rPr>
          <w:rFonts w:cs="Arial"/>
          <w:sz w:val="22"/>
          <w:szCs w:val="22"/>
        </w:rPr>
        <w:t xml:space="preserve">BF, MBC) + </w:t>
      </w:r>
      <w:proofErr w:type="spellStart"/>
      <w:r w:rsidR="00524F11">
        <w:rPr>
          <w:rFonts w:cs="Arial"/>
          <w:sz w:val="22"/>
          <w:szCs w:val="22"/>
        </w:rPr>
        <w:t>mín</w:t>
      </w:r>
      <w:proofErr w:type="spellEnd"/>
      <w:r w:rsidR="00524F11" w:rsidRPr="00DC62A4">
        <w:rPr>
          <w:rFonts w:cs="Arial"/>
          <w:sz w:val="22"/>
          <w:szCs w:val="22"/>
        </w:rPr>
        <w:t xml:space="preserve"> </w:t>
      </w:r>
      <w:r w:rsidRPr="00DC62A4">
        <w:rPr>
          <w:rFonts w:cs="Arial"/>
          <w:sz w:val="22"/>
          <w:szCs w:val="22"/>
        </w:rPr>
        <w:t>[ PVP - (PHF</w:t>
      </w:r>
      <w:r w:rsidR="007623CA" w:rsidRPr="00DC62A4">
        <w:rPr>
          <w:rFonts w:cs="Arial"/>
          <w:sz w:val="22"/>
          <w:szCs w:val="22"/>
        </w:rPr>
        <w:t>C</w:t>
      </w:r>
      <w:r w:rsidRPr="00DC62A4">
        <w:rPr>
          <w:rFonts w:cs="Arial"/>
          <w:sz w:val="22"/>
          <w:szCs w:val="22"/>
        </w:rPr>
        <w:t>+TG), - RTR]</w:t>
      </w:r>
      <w:r w:rsidRPr="00DC62A4">
        <w:rPr>
          <w:rFonts w:cs="Arial"/>
          <w:sz w:val="22"/>
          <w:szCs w:val="22"/>
        </w:rPr>
        <w:tab/>
      </w:r>
      <w:r w:rsidR="00106004">
        <w:rPr>
          <w:rFonts w:cs="Arial"/>
          <w:sz w:val="22"/>
          <w:szCs w:val="22"/>
        </w:rPr>
        <w:t>,</w:t>
      </w:r>
      <w:r w:rsidR="00837C00" w:rsidRPr="00DC62A4">
        <w:rPr>
          <w:rFonts w:cs="Arial"/>
          <w:sz w:val="22"/>
          <w:szCs w:val="22"/>
        </w:rPr>
        <w:t xml:space="preserve">           </w:t>
      </w:r>
      <w:r w:rsidR="006939DE">
        <w:rPr>
          <w:rFonts w:cs="Arial"/>
          <w:sz w:val="22"/>
          <w:szCs w:val="22"/>
        </w:rPr>
        <w:t xml:space="preserve">   </w:t>
      </w:r>
      <w:r w:rsidR="00BD23D3">
        <w:rPr>
          <w:rFonts w:cs="Arial"/>
          <w:sz w:val="22"/>
          <w:szCs w:val="22"/>
        </w:rPr>
        <w:tab/>
      </w:r>
    </w:p>
    <w:p w14:paraId="42E1440D" w14:textId="3DB10A31" w:rsidR="004A0040" w:rsidRPr="00DC62A4" w:rsidRDefault="004A0040" w:rsidP="00BD23D3">
      <w:pPr>
        <w:tabs>
          <w:tab w:val="left" w:pos="1985"/>
        </w:tabs>
        <w:ind w:left="2552" w:hanging="2410"/>
        <w:rPr>
          <w:rFonts w:cs="Arial"/>
          <w:sz w:val="22"/>
          <w:szCs w:val="22"/>
        </w:rPr>
      </w:pPr>
      <w:r w:rsidRPr="00DC62A4">
        <w:rPr>
          <w:rFonts w:cs="Arial"/>
          <w:sz w:val="22"/>
          <w:szCs w:val="22"/>
        </w:rPr>
        <w:t>si RTR&lt;0</w:t>
      </w:r>
      <w:r w:rsidR="00837C00" w:rsidRPr="00DC62A4">
        <w:rPr>
          <w:rFonts w:cs="Arial"/>
          <w:sz w:val="22"/>
          <w:szCs w:val="22"/>
        </w:rPr>
        <w:t xml:space="preserve"> y </w:t>
      </w:r>
      <w:r w:rsidR="00FD6EDA" w:rsidRPr="00DC62A4">
        <w:rPr>
          <w:rFonts w:cs="Arial"/>
          <w:sz w:val="22"/>
          <w:szCs w:val="22"/>
        </w:rPr>
        <w:t>PVP</w:t>
      </w:r>
      <w:r w:rsidR="00E6774E" w:rsidRPr="00DC62A4">
        <w:rPr>
          <w:rFonts w:cs="Arial"/>
          <w:sz w:val="22"/>
          <w:szCs w:val="22"/>
        </w:rPr>
        <w:t>≥</w:t>
      </w:r>
      <w:r w:rsidR="00FD6EDA" w:rsidRPr="00DC62A4">
        <w:rPr>
          <w:rFonts w:cs="Arial"/>
          <w:sz w:val="22"/>
          <w:szCs w:val="22"/>
        </w:rPr>
        <w:t xml:space="preserve"> PHF</w:t>
      </w:r>
      <w:r w:rsidR="007623CA" w:rsidRPr="00DC62A4">
        <w:rPr>
          <w:rFonts w:cs="Arial"/>
          <w:sz w:val="22"/>
          <w:szCs w:val="22"/>
        </w:rPr>
        <w:t>C</w:t>
      </w:r>
      <w:r w:rsidR="00FD6EDA" w:rsidRPr="00DC62A4">
        <w:rPr>
          <w:rFonts w:cs="Arial"/>
          <w:sz w:val="22"/>
          <w:szCs w:val="22"/>
        </w:rPr>
        <w:t xml:space="preserve"> + TG</w:t>
      </w:r>
    </w:p>
    <w:p w14:paraId="56FC8309" w14:textId="77777777" w:rsidR="00CC7267" w:rsidRPr="00DC62A4" w:rsidRDefault="00CC7267" w:rsidP="00921F6C">
      <w:pPr>
        <w:tabs>
          <w:tab w:val="left" w:pos="2340"/>
          <w:tab w:val="left" w:pos="2700"/>
        </w:tabs>
        <w:ind w:left="284"/>
        <w:rPr>
          <w:rFonts w:cs="Arial"/>
          <w:sz w:val="22"/>
          <w:szCs w:val="22"/>
        </w:rPr>
      </w:pPr>
    </w:p>
    <w:p w14:paraId="303BC1B8" w14:textId="0DD62486" w:rsidR="003817C1" w:rsidRPr="00DC62A4" w:rsidRDefault="003817C1" w:rsidP="00A80C91">
      <w:pPr>
        <w:tabs>
          <w:tab w:val="left" w:pos="1985"/>
        </w:tabs>
        <w:ind w:left="2552" w:hanging="2410"/>
        <w:rPr>
          <w:rFonts w:cs="Arial"/>
          <w:sz w:val="22"/>
          <w:szCs w:val="22"/>
        </w:rPr>
      </w:pPr>
      <w:r w:rsidRPr="00DC62A4">
        <w:rPr>
          <w:rFonts w:cs="Arial"/>
          <w:sz w:val="22"/>
          <w:szCs w:val="22"/>
        </w:rPr>
        <w:t>MEDRTR</w:t>
      </w:r>
      <w:r w:rsidR="00A80C91">
        <w:rPr>
          <w:rFonts w:cs="Arial"/>
          <w:sz w:val="22"/>
          <w:szCs w:val="22"/>
        </w:rPr>
        <w:tab/>
        <w:t>=</w:t>
      </w:r>
      <w:r w:rsidRPr="00DC62A4">
        <w:rPr>
          <w:rFonts w:cs="Arial"/>
          <w:sz w:val="22"/>
          <w:szCs w:val="22"/>
        </w:rPr>
        <w:t xml:space="preserve"> </w:t>
      </w:r>
      <w:r w:rsidR="00455E7F" w:rsidRPr="00DC62A4">
        <w:rPr>
          <w:rFonts w:cs="Arial"/>
          <w:sz w:val="22"/>
          <w:szCs w:val="22"/>
        </w:rPr>
        <w:tab/>
      </w:r>
      <w:r w:rsidR="00A80C91">
        <w:rPr>
          <w:rFonts w:cs="Arial"/>
          <w:sz w:val="22"/>
          <w:szCs w:val="22"/>
        </w:rPr>
        <w:t>M</w:t>
      </w:r>
      <w:r w:rsidRPr="00DC62A4">
        <w:rPr>
          <w:rFonts w:cs="Arial"/>
          <w:sz w:val="22"/>
          <w:szCs w:val="22"/>
        </w:rPr>
        <w:t xml:space="preserve">edida empleada para el cálculo del incumplimiento </w:t>
      </w:r>
      <w:r w:rsidR="0019559B" w:rsidRPr="00DC62A4">
        <w:rPr>
          <w:rFonts w:cs="Arial"/>
          <w:sz w:val="22"/>
          <w:szCs w:val="22"/>
        </w:rPr>
        <w:t xml:space="preserve">de energía </w:t>
      </w:r>
      <w:r w:rsidRPr="00DC62A4">
        <w:rPr>
          <w:rFonts w:cs="Arial"/>
          <w:sz w:val="22"/>
          <w:szCs w:val="22"/>
        </w:rPr>
        <w:t>a subir</w:t>
      </w:r>
      <w:r w:rsidR="0019559B" w:rsidRPr="00DC62A4">
        <w:rPr>
          <w:rFonts w:cs="Arial"/>
          <w:sz w:val="22"/>
          <w:szCs w:val="22"/>
        </w:rPr>
        <w:t xml:space="preserve"> de </w:t>
      </w:r>
      <w:r w:rsidR="00524F11">
        <w:rPr>
          <w:rFonts w:cs="Arial"/>
          <w:sz w:val="22"/>
          <w:szCs w:val="22"/>
        </w:rPr>
        <w:t>f</w:t>
      </w:r>
      <w:r w:rsidR="0019559B" w:rsidRPr="00DC62A4">
        <w:rPr>
          <w:rFonts w:cs="Arial"/>
          <w:sz w:val="22"/>
          <w:szCs w:val="22"/>
        </w:rPr>
        <w:t>ase 1</w:t>
      </w:r>
      <w:r w:rsidRPr="00DC62A4">
        <w:rPr>
          <w:rFonts w:cs="Arial"/>
          <w:sz w:val="22"/>
          <w:szCs w:val="22"/>
        </w:rPr>
        <w:t>, en la que se descuenta el incumplimiento motivado por energía a baja</w:t>
      </w:r>
      <w:r w:rsidR="0019559B" w:rsidRPr="00DC62A4">
        <w:rPr>
          <w:rFonts w:cs="Arial"/>
          <w:sz w:val="22"/>
          <w:szCs w:val="22"/>
        </w:rPr>
        <w:t>r</w:t>
      </w:r>
      <w:r w:rsidRPr="00DC62A4">
        <w:rPr>
          <w:rFonts w:cs="Arial"/>
          <w:sz w:val="22"/>
          <w:szCs w:val="22"/>
        </w:rPr>
        <w:t xml:space="preserve"> por restricciones en tiempo real</w:t>
      </w:r>
      <w:r w:rsidR="00EF7D66" w:rsidRPr="00DC62A4">
        <w:rPr>
          <w:rFonts w:cs="Arial"/>
          <w:sz w:val="22"/>
          <w:szCs w:val="22"/>
        </w:rPr>
        <w:t>.</w:t>
      </w:r>
    </w:p>
    <w:p w14:paraId="7F837453" w14:textId="70D1A5DD" w:rsidR="004A0040" w:rsidRPr="003D1002" w:rsidRDefault="7AC929ED" w:rsidP="00A80C91">
      <w:pPr>
        <w:tabs>
          <w:tab w:val="left" w:pos="1985"/>
        </w:tabs>
        <w:ind w:left="2552" w:hanging="2410"/>
        <w:rPr>
          <w:rFonts w:cs="Arial"/>
          <w:sz w:val="22"/>
          <w:szCs w:val="22"/>
        </w:rPr>
      </w:pPr>
      <w:r w:rsidRPr="00DC62A4">
        <w:rPr>
          <w:rFonts w:cs="Arial"/>
          <w:sz w:val="22"/>
          <w:szCs w:val="22"/>
        </w:rPr>
        <w:t>M</w:t>
      </w:r>
      <w:r w:rsidR="7B58641E" w:rsidRPr="00DC62A4">
        <w:rPr>
          <w:rFonts w:cs="Arial"/>
          <w:sz w:val="22"/>
          <w:szCs w:val="22"/>
        </w:rPr>
        <w:t>BC</w:t>
      </w:r>
      <w:r w:rsidR="00A80C91">
        <w:rPr>
          <w:rFonts w:cs="Arial"/>
          <w:sz w:val="22"/>
          <w:szCs w:val="22"/>
        </w:rPr>
        <w:tab/>
        <w:t>=</w:t>
      </w:r>
      <w:r w:rsidRPr="00DC62A4">
        <w:rPr>
          <w:rFonts w:cs="Arial"/>
          <w:sz w:val="22"/>
          <w:szCs w:val="22"/>
        </w:rPr>
        <w:t xml:space="preserve">  </w:t>
      </w:r>
      <w:r w:rsidR="003817C1" w:rsidRPr="00DC62A4">
        <w:rPr>
          <w:rFonts w:cs="Arial"/>
          <w:sz w:val="22"/>
          <w:szCs w:val="22"/>
        </w:rPr>
        <w:tab/>
      </w:r>
      <w:r w:rsidR="00A80C91">
        <w:rPr>
          <w:rFonts w:cs="Arial"/>
          <w:sz w:val="22"/>
          <w:szCs w:val="22"/>
        </w:rPr>
        <w:t>M</w:t>
      </w:r>
      <w:r w:rsidRPr="00DC62A4">
        <w:rPr>
          <w:rFonts w:cs="Arial"/>
          <w:sz w:val="22"/>
          <w:szCs w:val="22"/>
        </w:rPr>
        <w:t>edida en barras central</w:t>
      </w:r>
      <w:r w:rsidR="7B58641E" w:rsidRPr="00DC62A4">
        <w:rPr>
          <w:rFonts w:cs="Arial"/>
          <w:sz w:val="22"/>
          <w:szCs w:val="22"/>
        </w:rPr>
        <w:t xml:space="preserve">, según se establece en el </w:t>
      </w:r>
      <w:r w:rsidR="4D28F606" w:rsidRPr="0DDC4F9F">
        <w:rPr>
          <w:rFonts w:cs="Arial"/>
          <w:sz w:val="22"/>
          <w:szCs w:val="22"/>
        </w:rPr>
        <w:t>Anexo III</w:t>
      </w:r>
      <w:r w:rsidR="6941000B" w:rsidRPr="00DC62A4">
        <w:rPr>
          <w:rFonts w:cs="Arial"/>
          <w:sz w:val="22"/>
          <w:szCs w:val="22"/>
        </w:rPr>
        <w:t>.</w:t>
      </w:r>
      <w:ins w:id="742" w:author="LIQ Elena" w:date="2021-02-20T21:49:00Z">
        <w:r w:rsidR="00FA3E0C" w:rsidRPr="00FA3E0C">
          <w:rPr>
            <w:rStyle w:val="Estilo11pto"/>
          </w:rPr>
          <w:t xml:space="preserve"> </w:t>
        </w:r>
      </w:ins>
      <w:ins w:id="743" w:author="LIQ" w:date="2021-03-29T13:54:00Z">
        <w:r w:rsidR="00836D14">
          <w:rPr>
            <w:rStyle w:val="Estilo11pto"/>
          </w:rPr>
          <w:t xml:space="preserve">En el caso de que existan productos </w:t>
        </w:r>
        <w:proofErr w:type="spellStart"/>
        <w:r w:rsidR="00836D14">
          <w:rPr>
            <w:rStyle w:val="Estilo11pto"/>
          </w:rPr>
          <w:t>cuartohorarios</w:t>
        </w:r>
        <w:proofErr w:type="spellEnd"/>
        <w:r w:rsidR="00836D14">
          <w:rPr>
            <w:rStyle w:val="Estilo11pto"/>
          </w:rPr>
          <w:t xml:space="preserve"> en los mercados de energía, diario e intradiario</w:t>
        </w:r>
        <w:r w:rsidR="005E18AF">
          <w:rPr>
            <w:rStyle w:val="Estilo11pto"/>
          </w:rPr>
          <w:t xml:space="preserve"> y </w:t>
        </w:r>
        <w:r w:rsidR="005E18AF" w:rsidRPr="002D1063">
          <w:rPr>
            <w:rStyle w:val="Estilo11pto"/>
          </w:rPr>
          <w:t>m</w:t>
        </w:r>
      </w:ins>
      <w:ins w:id="744" w:author="LIQ" w:date="2021-03-20T19:57:00Z">
        <w:r w:rsidR="0054327E" w:rsidRPr="002D1063">
          <w:rPr>
            <w:rStyle w:val="Estilo11pto"/>
            <w:iCs/>
          </w:rPr>
          <w:t xml:space="preserve">ientras no se disponga de medidas de energía </w:t>
        </w:r>
        <w:proofErr w:type="spellStart"/>
        <w:r w:rsidR="0054327E" w:rsidRPr="002D1063">
          <w:rPr>
            <w:rStyle w:val="Estilo11pto"/>
            <w:iCs/>
          </w:rPr>
          <w:t>cuartohorarias</w:t>
        </w:r>
        <w:proofErr w:type="spellEnd"/>
        <w:r w:rsidR="0054327E" w:rsidRPr="002D1063">
          <w:rPr>
            <w:rStyle w:val="Estilo11pto"/>
            <w:iCs/>
          </w:rPr>
          <w:t xml:space="preserve"> procedentes de los contadores de energía para la liquidación, la medida se calculará como la integral del valor de la telemedida de potencia activa recibida en tiempo real en el periodo de programación </w:t>
        </w:r>
        <w:proofErr w:type="spellStart"/>
        <w:r w:rsidR="0054327E" w:rsidRPr="002D1063">
          <w:rPr>
            <w:rStyle w:val="Estilo11pto"/>
            <w:iCs/>
          </w:rPr>
          <w:t>cuartohorario</w:t>
        </w:r>
        <w:proofErr w:type="spellEnd"/>
        <w:r w:rsidR="0054327E" w:rsidRPr="002D1063">
          <w:rPr>
            <w:rStyle w:val="Estilo11pto"/>
            <w:iCs/>
          </w:rPr>
          <w:t xml:space="preserve"> correspondiente</w:t>
        </w:r>
        <w:r w:rsidR="0054327E" w:rsidRPr="002D1063">
          <w:rPr>
            <w:rStyle w:val="Estilo11pto"/>
            <w:i/>
            <w:iCs/>
          </w:rPr>
          <w:t>.</w:t>
        </w:r>
      </w:ins>
    </w:p>
    <w:p w14:paraId="7112951A" w14:textId="5CEF3869" w:rsidR="002F2D29" w:rsidRPr="00DC62A4" w:rsidRDefault="002F2D29" w:rsidP="00A80C91">
      <w:pPr>
        <w:tabs>
          <w:tab w:val="left" w:pos="1985"/>
        </w:tabs>
        <w:ind w:left="2552" w:hanging="2410"/>
        <w:rPr>
          <w:rFonts w:cs="Arial"/>
          <w:sz w:val="22"/>
          <w:szCs w:val="22"/>
        </w:rPr>
      </w:pPr>
      <w:r w:rsidRPr="00DC62A4">
        <w:rPr>
          <w:rFonts w:cs="Arial"/>
          <w:sz w:val="22"/>
          <w:szCs w:val="22"/>
        </w:rPr>
        <w:t>TG</w:t>
      </w:r>
      <w:r w:rsidR="00A80C91">
        <w:rPr>
          <w:rFonts w:cs="Arial"/>
          <w:sz w:val="22"/>
          <w:szCs w:val="22"/>
        </w:rPr>
        <w:tab/>
        <w:t>=</w:t>
      </w:r>
      <w:r w:rsidRPr="00DC62A4">
        <w:rPr>
          <w:rFonts w:cs="Arial"/>
          <w:sz w:val="22"/>
          <w:szCs w:val="22"/>
        </w:rPr>
        <w:t xml:space="preserve">  </w:t>
      </w:r>
      <w:r w:rsidR="003817C1" w:rsidRPr="00DC62A4">
        <w:rPr>
          <w:rFonts w:cs="Arial"/>
          <w:sz w:val="22"/>
          <w:szCs w:val="22"/>
        </w:rPr>
        <w:tab/>
      </w:r>
      <w:r w:rsidR="00A80C91">
        <w:rPr>
          <w:rFonts w:cs="Arial"/>
          <w:sz w:val="22"/>
          <w:szCs w:val="22"/>
        </w:rPr>
        <w:t>S</w:t>
      </w:r>
      <w:r w:rsidRPr="00DC62A4">
        <w:rPr>
          <w:rFonts w:cs="Arial"/>
          <w:sz w:val="22"/>
          <w:szCs w:val="22"/>
        </w:rPr>
        <w:t xml:space="preserve">uma de </w:t>
      </w:r>
      <w:r w:rsidR="00152B04" w:rsidRPr="00DC62A4">
        <w:rPr>
          <w:rFonts w:cs="Arial"/>
          <w:sz w:val="22"/>
          <w:szCs w:val="22"/>
        </w:rPr>
        <w:t>energía</w:t>
      </w:r>
      <w:r w:rsidRPr="00DC62A4">
        <w:rPr>
          <w:rFonts w:cs="Arial"/>
          <w:sz w:val="22"/>
          <w:szCs w:val="22"/>
        </w:rPr>
        <w:t xml:space="preserve"> de regulación terciaria</w:t>
      </w:r>
      <w:r w:rsidR="00FD6EDA" w:rsidRPr="00DC62A4">
        <w:rPr>
          <w:rFonts w:cs="Arial"/>
          <w:sz w:val="22"/>
          <w:szCs w:val="22"/>
        </w:rPr>
        <w:t xml:space="preserve">, </w:t>
      </w:r>
      <w:r w:rsidR="000B7AEB" w:rsidRPr="00DC62A4">
        <w:rPr>
          <w:rFonts w:cs="Arial"/>
          <w:sz w:val="22"/>
          <w:szCs w:val="22"/>
        </w:rPr>
        <w:t>energía de balance RR</w:t>
      </w:r>
      <w:r w:rsidR="00FD6EDA" w:rsidRPr="00DC62A4">
        <w:rPr>
          <w:rFonts w:cs="Arial"/>
          <w:sz w:val="22"/>
          <w:szCs w:val="22"/>
        </w:rPr>
        <w:t xml:space="preserve"> y restricciones en tiempo real</w:t>
      </w:r>
      <w:r w:rsidR="00EF7D66" w:rsidRPr="00DC62A4">
        <w:rPr>
          <w:rFonts w:cs="Arial"/>
          <w:sz w:val="22"/>
          <w:szCs w:val="22"/>
        </w:rPr>
        <w:t>.</w:t>
      </w:r>
    </w:p>
    <w:p w14:paraId="70EEF782" w14:textId="5667D82B" w:rsidR="002F2D29" w:rsidRPr="00DC62A4" w:rsidRDefault="002F2D29" w:rsidP="00A80C91">
      <w:pPr>
        <w:tabs>
          <w:tab w:val="left" w:pos="1985"/>
        </w:tabs>
        <w:ind w:left="2552" w:hanging="2410"/>
        <w:rPr>
          <w:rFonts w:cs="Arial"/>
          <w:sz w:val="22"/>
          <w:szCs w:val="22"/>
        </w:rPr>
      </w:pPr>
      <w:r w:rsidRPr="00DC62A4">
        <w:rPr>
          <w:rFonts w:cs="Arial"/>
          <w:sz w:val="22"/>
          <w:szCs w:val="22"/>
        </w:rPr>
        <w:t>RTR</w:t>
      </w:r>
      <w:r w:rsidR="00A80C91">
        <w:rPr>
          <w:rFonts w:cs="Arial"/>
          <w:sz w:val="22"/>
          <w:szCs w:val="22"/>
        </w:rPr>
        <w:tab/>
        <w:t>=</w:t>
      </w:r>
      <w:r w:rsidRPr="00DC62A4">
        <w:rPr>
          <w:rFonts w:cs="Arial"/>
          <w:sz w:val="22"/>
          <w:szCs w:val="22"/>
        </w:rPr>
        <w:t xml:space="preserve"> </w:t>
      </w:r>
      <w:r w:rsidR="003817C1" w:rsidRPr="00DC62A4">
        <w:rPr>
          <w:rFonts w:cs="Arial"/>
          <w:sz w:val="22"/>
          <w:szCs w:val="22"/>
        </w:rPr>
        <w:tab/>
      </w:r>
      <w:r w:rsidR="00A80C91">
        <w:rPr>
          <w:rFonts w:cs="Arial"/>
          <w:sz w:val="22"/>
          <w:szCs w:val="22"/>
        </w:rPr>
        <w:t>S</w:t>
      </w:r>
      <w:r w:rsidRPr="00DC62A4">
        <w:rPr>
          <w:rFonts w:cs="Arial"/>
          <w:sz w:val="22"/>
          <w:szCs w:val="22"/>
        </w:rPr>
        <w:t>uma de energía de restricciones en tiempo real</w:t>
      </w:r>
      <w:r w:rsidR="00EF7D66" w:rsidRPr="00DC62A4">
        <w:rPr>
          <w:rFonts w:cs="Arial"/>
          <w:sz w:val="22"/>
          <w:szCs w:val="22"/>
        </w:rPr>
        <w:t>.</w:t>
      </w:r>
    </w:p>
    <w:p w14:paraId="29B6A53E" w14:textId="77777777" w:rsidR="007B0D0D" w:rsidRPr="00DC62A4" w:rsidRDefault="007B0D0D">
      <w:pPr>
        <w:tabs>
          <w:tab w:val="left" w:pos="2340"/>
          <w:tab w:val="left" w:pos="2700"/>
        </w:tabs>
        <w:ind w:left="2700" w:hanging="2520"/>
        <w:rPr>
          <w:rFonts w:cs="Arial"/>
          <w:sz w:val="22"/>
          <w:szCs w:val="22"/>
        </w:rPr>
      </w:pPr>
    </w:p>
    <w:p w14:paraId="4F46B619" w14:textId="0F110D83" w:rsidR="00DC172A" w:rsidRPr="00DC62A4" w:rsidRDefault="00844931" w:rsidP="00B119CD">
      <w:pPr>
        <w:pStyle w:val="BEGO"/>
        <w:numPr>
          <w:ilvl w:val="1"/>
          <w:numId w:val="21"/>
        </w:numPr>
        <w:tabs>
          <w:tab w:val="left" w:pos="851"/>
        </w:tabs>
        <w:spacing w:before="0"/>
        <w:ind w:left="567" w:hanging="425"/>
      </w:pPr>
      <w:bookmarkStart w:id="745" w:name="_Toc258486714"/>
      <w:bookmarkStart w:id="746" w:name="_Toc116735956"/>
      <w:r w:rsidRPr="00DC62A4">
        <w:t>Energía retirada por congestión en frontera internacional</w:t>
      </w:r>
      <w:bookmarkEnd w:id="745"/>
      <w:r w:rsidR="001F3547">
        <w:t>.</w:t>
      </w:r>
    </w:p>
    <w:p w14:paraId="5EEE0DA5" w14:textId="2484C394" w:rsidR="00844931" w:rsidRPr="00DC62A4" w:rsidRDefault="00844931" w:rsidP="00DC172A">
      <w:pPr>
        <w:pStyle w:val="BEGO"/>
        <w:tabs>
          <w:tab w:val="left" w:pos="851"/>
        </w:tabs>
        <w:spacing w:before="0"/>
        <w:ind w:left="568"/>
      </w:pPr>
    </w:p>
    <w:p w14:paraId="6D8E4FC6" w14:textId="29282047" w:rsidR="00844931" w:rsidRPr="00DC62A4" w:rsidRDefault="00844931" w:rsidP="00E470E4">
      <w:pPr>
        <w:ind w:left="142"/>
        <w:rPr>
          <w:rFonts w:cs="Arial"/>
          <w:sz w:val="22"/>
          <w:szCs w:val="22"/>
        </w:rPr>
      </w:pPr>
      <w:r w:rsidRPr="00DC62A4">
        <w:rPr>
          <w:rFonts w:cs="Arial"/>
          <w:sz w:val="22"/>
          <w:szCs w:val="22"/>
        </w:rPr>
        <w:t>La energía retirada del Programa</w:t>
      </w:r>
      <w:r w:rsidR="00EF7D66" w:rsidRPr="00DC62A4">
        <w:rPr>
          <w:rFonts w:cs="Arial"/>
          <w:sz w:val="22"/>
          <w:szCs w:val="22"/>
        </w:rPr>
        <w:t xml:space="preserve"> Diario</w:t>
      </w:r>
      <w:r w:rsidRPr="00DC62A4">
        <w:rPr>
          <w:rFonts w:cs="Arial"/>
          <w:sz w:val="22"/>
          <w:szCs w:val="22"/>
        </w:rPr>
        <w:t xml:space="preserve"> Base de Funcionamiento</w:t>
      </w:r>
      <w:r w:rsidR="00A918D5" w:rsidRPr="00DC62A4">
        <w:rPr>
          <w:rFonts w:cs="Arial"/>
          <w:sz w:val="22"/>
          <w:szCs w:val="22"/>
        </w:rPr>
        <w:t xml:space="preserve"> </w:t>
      </w:r>
      <w:r w:rsidR="00EF7D66" w:rsidRPr="00DC62A4">
        <w:rPr>
          <w:rFonts w:cs="Arial"/>
          <w:sz w:val="22"/>
          <w:szCs w:val="22"/>
        </w:rPr>
        <w:t>(PDBF)</w:t>
      </w:r>
      <w:r w:rsidRPr="00DC62A4">
        <w:rPr>
          <w:rFonts w:cs="Arial"/>
          <w:sz w:val="22"/>
          <w:szCs w:val="22"/>
        </w:rPr>
        <w:t xml:space="preserve"> a las unidades de venta o adquisición de transacciones asociadas a un contrato bilateral con entrega física por congestión en frontera internacional no darán lugar a liquidación económica alguna.</w:t>
      </w:r>
    </w:p>
    <w:p w14:paraId="4FCD93D9" w14:textId="4C03CB93" w:rsidR="001A4306" w:rsidRPr="00B119CD" w:rsidRDefault="001A4306" w:rsidP="001A4306">
      <w:pPr>
        <w:tabs>
          <w:tab w:val="left" w:pos="1276"/>
        </w:tabs>
        <w:rPr>
          <w:rStyle w:val="Estilo11pto"/>
        </w:rPr>
      </w:pPr>
      <w:bookmarkStart w:id="747" w:name="_Toc258486125"/>
      <w:bookmarkEnd w:id="746"/>
      <w:bookmarkEnd w:id="747"/>
    </w:p>
    <w:p w14:paraId="3C589405" w14:textId="1C400347" w:rsidR="00D070FC" w:rsidRPr="00DC62A4" w:rsidRDefault="00D070FC" w:rsidP="00CD16C8">
      <w:pPr>
        <w:pStyle w:val="BEGO"/>
        <w:numPr>
          <w:ilvl w:val="1"/>
          <w:numId w:val="21"/>
        </w:numPr>
        <w:tabs>
          <w:tab w:val="left" w:pos="851"/>
        </w:tabs>
        <w:spacing w:before="0"/>
        <w:ind w:left="567" w:hanging="425"/>
      </w:pPr>
      <w:r w:rsidRPr="00DC62A4">
        <w:t>Energía programada a subir en fase 2</w:t>
      </w:r>
      <w:r w:rsidR="00AA56BE" w:rsidRPr="00DC62A4">
        <w:t xml:space="preserve"> </w:t>
      </w:r>
      <w:r w:rsidR="003A0CED" w:rsidRPr="00DC62A4">
        <w:t>de</w:t>
      </w:r>
      <w:r w:rsidR="00AA56BE" w:rsidRPr="00DC62A4">
        <w:t xml:space="preserve"> restricciones técnicas</w:t>
      </w:r>
      <w:r w:rsidR="009F5736" w:rsidRPr="00DC62A4">
        <w:t xml:space="preserve"> con oferta simple presentada</w:t>
      </w:r>
      <w:r w:rsidR="001F3547">
        <w:t>.</w:t>
      </w:r>
    </w:p>
    <w:p w14:paraId="3D98DE06" w14:textId="77777777" w:rsidR="009F5736" w:rsidRPr="00DC62A4" w:rsidRDefault="009F5736" w:rsidP="009F5736">
      <w:pPr>
        <w:tabs>
          <w:tab w:val="left" w:pos="1276"/>
        </w:tabs>
        <w:spacing w:after="0"/>
        <w:rPr>
          <w:rFonts w:cs="Arial"/>
          <w:sz w:val="22"/>
          <w:szCs w:val="22"/>
          <w:lang w:eastAsia="en-US"/>
        </w:rPr>
      </w:pPr>
    </w:p>
    <w:p w14:paraId="15721F25" w14:textId="08AE9347" w:rsidR="00D070FC" w:rsidRPr="00E470E4" w:rsidRDefault="00D070FC" w:rsidP="00E470E4">
      <w:pPr>
        <w:ind w:left="142"/>
        <w:rPr>
          <w:rFonts w:cs="Arial"/>
          <w:sz w:val="22"/>
          <w:szCs w:val="22"/>
        </w:rPr>
      </w:pPr>
      <w:r w:rsidRPr="00E470E4">
        <w:rPr>
          <w:rFonts w:cs="Arial"/>
          <w:sz w:val="22"/>
          <w:szCs w:val="22"/>
        </w:rPr>
        <w:t>La asignación de energía a subir para resolver un déficit de generación y obtener así un programa equilibrado generación-demanda dará lugar a un derecho de cobro de la unidad u, por cada bloque de energía b asignado, que se calcula según la fórmula siguiente:</w:t>
      </w:r>
    </w:p>
    <w:p w14:paraId="56219AF1" w14:textId="77777777" w:rsidR="00D070FC" w:rsidRPr="00DC62A4" w:rsidRDefault="00D070FC" w:rsidP="00401235">
      <w:pPr>
        <w:spacing w:after="120"/>
        <w:ind w:left="142"/>
        <w:rPr>
          <w:rStyle w:val="EstilosubindicePARAPROCEDCar"/>
          <w:rFonts w:cs="Arial"/>
          <w:sz w:val="22"/>
          <w:szCs w:val="22"/>
        </w:rPr>
      </w:pPr>
      <w:proofErr w:type="spellStart"/>
      <w:r w:rsidRPr="00CD16C8">
        <w:rPr>
          <w:rStyle w:val="Estilo11pto"/>
        </w:rPr>
        <w:t>DCERECOOSS</w:t>
      </w:r>
      <w:r w:rsidRPr="00DC62A4">
        <w:rPr>
          <w:rStyle w:val="EstilosubindicePARAPROCEDCar"/>
          <w:rFonts w:cs="Arial"/>
          <w:sz w:val="22"/>
          <w:szCs w:val="22"/>
        </w:rPr>
        <w:t>u,b</w:t>
      </w:r>
      <w:proofErr w:type="spellEnd"/>
      <w:r w:rsidRPr="00CD16C8">
        <w:rPr>
          <w:rStyle w:val="Estilo11pto"/>
        </w:rPr>
        <w:t xml:space="preserve"> = </w:t>
      </w:r>
      <w:proofErr w:type="spellStart"/>
      <w:r w:rsidRPr="00CD16C8">
        <w:rPr>
          <w:rStyle w:val="Estilo11pto"/>
        </w:rPr>
        <w:t>ERECOOSS</w:t>
      </w:r>
      <w:r w:rsidRPr="00DC62A4">
        <w:rPr>
          <w:rStyle w:val="EstilosubindicePARAPROCEDCar"/>
          <w:rFonts w:cs="Arial"/>
          <w:sz w:val="22"/>
          <w:szCs w:val="22"/>
        </w:rPr>
        <w:t>u,b</w:t>
      </w:r>
      <w:proofErr w:type="spellEnd"/>
      <w:r w:rsidRPr="00CD16C8">
        <w:rPr>
          <w:rStyle w:val="Estilo11pto"/>
        </w:rPr>
        <w:t xml:space="preserve"> × </w:t>
      </w:r>
      <w:proofErr w:type="spellStart"/>
      <w:r w:rsidRPr="00CD16C8">
        <w:rPr>
          <w:rStyle w:val="Estilo11pto"/>
        </w:rPr>
        <w:t>POECOS</w:t>
      </w:r>
      <w:r w:rsidRPr="00DC62A4">
        <w:rPr>
          <w:rStyle w:val="EstilosubindicePARAPROCEDCar"/>
          <w:rFonts w:cs="Arial"/>
          <w:sz w:val="22"/>
          <w:szCs w:val="22"/>
        </w:rPr>
        <w:t>u,b</w:t>
      </w:r>
      <w:proofErr w:type="spellEnd"/>
    </w:p>
    <w:p w14:paraId="6241FAD9" w14:textId="77777777" w:rsidR="00D070FC" w:rsidRPr="00DC62A4" w:rsidRDefault="00D070FC" w:rsidP="00401235">
      <w:pPr>
        <w:spacing w:before="240"/>
        <w:ind w:left="142"/>
        <w:rPr>
          <w:rFonts w:cs="Arial"/>
          <w:sz w:val="22"/>
          <w:szCs w:val="22"/>
        </w:rPr>
      </w:pPr>
      <w:r w:rsidRPr="00DC62A4">
        <w:rPr>
          <w:rFonts w:cs="Arial"/>
          <w:sz w:val="22"/>
          <w:szCs w:val="22"/>
        </w:rPr>
        <w:t>donde:</w:t>
      </w:r>
    </w:p>
    <w:p w14:paraId="184134DF" w14:textId="48A59B25" w:rsidR="00D070FC" w:rsidRPr="00CD16C8" w:rsidRDefault="00D070FC" w:rsidP="00401235">
      <w:pPr>
        <w:tabs>
          <w:tab w:val="left" w:pos="1985"/>
          <w:tab w:val="left" w:pos="2552"/>
        </w:tabs>
        <w:ind w:left="2552" w:hanging="2410"/>
        <w:rPr>
          <w:rStyle w:val="Estilo11pto"/>
        </w:rPr>
      </w:pPr>
      <w:proofErr w:type="spellStart"/>
      <w:r w:rsidRPr="00CD16C8">
        <w:rPr>
          <w:rStyle w:val="Estilo11pto"/>
        </w:rPr>
        <w:t>ERECOOSS</w:t>
      </w:r>
      <w:r w:rsidRPr="00DC62A4">
        <w:rPr>
          <w:rStyle w:val="EstilosubindicePARAPROCEDCar"/>
          <w:rFonts w:cs="Arial"/>
          <w:sz w:val="22"/>
          <w:szCs w:val="22"/>
        </w:rPr>
        <w:t>u</w:t>
      </w:r>
      <w:r w:rsidR="0040458B" w:rsidRPr="00DC62A4">
        <w:rPr>
          <w:rStyle w:val="EstilosubindicePARAPROCEDCar"/>
          <w:rFonts w:cs="Arial"/>
          <w:sz w:val="22"/>
          <w:szCs w:val="22"/>
        </w:rPr>
        <w:t>,b</w:t>
      </w:r>
      <w:proofErr w:type="spellEnd"/>
      <w:r w:rsidRPr="00DC62A4">
        <w:rPr>
          <w:rStyle w:val="EstilosubindicePARAPROCEDCar"/>
          <w:rFonts w:cs="Arial"/>
          <w:sz w:val="22"/>
          <w:szCs w:val="22"/>
        </w:rPr>
        <w:tab/>
      </w:r>
      <w:r w:rsidRPr="00DC62A4">
        <w:rPr>
          <w:rStyle w:val="EstilosubindicePARAPROCEDCar"/>
          <w:rFonts w:cs="Arial"/>
          <w:sz w:val="22"/>
          <w:szCs w:val="22"/>
          <w:vertAlign w:val="baseline"/>
        </w:rPr>
        <w:t>=</w:t>
      </w:r>
      <w:r w:rsidRPr="00DC62A4">
        <w:rPr>
          <w:rStyle w:val="EstilosubindicePARAPROCEDCar"/>
          <w:rFonts w:cs="Arial"/>
          <w:sz w:val="22"/>
          <w:szCs w:val="22"/>
        </w:rPr>
        <w:tab/>
      </w:r>
      <w:r w:rsidRPr="00CD16C8">
        <w:rPr>
          <w:rStyle w:val="Estilo11pto"/>
        </w:rPr>
        <w:t>Energía del bloque</w:t>
      </w:r>
      <w:r w:rsidRPr="00DC62A4">
        <w:rPr>
          <w:rStyle w:val="EstilosubindicePARAPROCEDCar"/>
          <w:rFonts w:cs="Arial"/>
          <w:sz w:val="22"/>
          <w:szCs w:val="22"/>
          <w:vertAlign w:val="baseline"/>
        </w:rPr>
        <w:t xml:space="preserve"> </w:t>
      </w:r>
      <w:r w:rsidRPr="00DC62A4">
        <w:rPr>
          <w:rStyle w:val="EstilosubindicePARAPROCEDCar"/>
          <w:rFonts w:cs="Arial"/>
          <w:i/>
          <w:sz w:val="22"/>
          <w:szCs w:val="22"/>
          <w:vertAlign w:val="baseline"/>
        </w:rPr>
        <w:t>b</w:t>
      </w:r>
      <w:r w:rsidRPr="00DC62A4">
        <w:rPr>
          <w:rStyle w:val="EstilosubindicePARAPROCEDCar"/>
          <w:rFonts w:cs="Arial"/>
          <w:sz w:val="22"/>
          <w:szCs w:val="22"/>
          <w:vertAlign w:val="baseline"/>
        </w:rPr>
        <w:t xml:space="preserve"> </w:t>
      </w:r>
      <w:r w:rsidR="00857505" w:rsidRPr="00CD16C8">
        <w:rPr>
          <w:rStyle w:val="Estilo11pto"/>
        </w:rPr>
        <w:t xml:space="preserve">de oferta simple de </w:t>
      </w:r>
      <w:r w:rsidRPr="00CD16C8">
        <w:rPr>
          <w:rStyle w:val="Estilo11pto"/>
        </w:rPr>
        <w:t xml:space="preserve">la unidad </w:t>
      </w:r>
      <w:r w:rsidRPr="00DC62A4">
        <w:rPr>
          <w:rFonts w:cs="Arial"/>
          <w:i/>
          <w:sz w:val="22"/>
          <w:szCs w:val="22"/>
        </w:rPr>
        <w:t>u</w:t>
      </w:r>
      <w:r w:rsidRPr="00CD16C8">
        <w:rPr>
          <w:rStyle w:val="Estilo11pto"/>
        </w:rPr>
        <w:t xml:space="preserve"> </w:t>
      </w:r>
      <w:r w:rsidR="00857505" w:rsidRPr="00CD16C8">
        <w:rPr>
          <w:rStyle w:val="Estilo11pto"/>
        </w:rPr>
        <w:t xml:space="preserve">asignada </w:t>
      </w:r>
      <w:r w:rsidRPr="00CD16C8">
        <w:rPr>
          <w:rStyle w:val="Estilo11pto"/>
        </w:rPr>
        <w:t xml:space="preserve">en </w:t>
      </w:r>
      <w:r w:rsidR="001F3547">
        <w:rPr>
          <w:rStyle w:val="Estilo11pto"/>
        </w:rPr>
        <w:t>f</w:t>
      </w:r>
      <w:r w:rsidRPr="00CD16C8">
        <w:rPr>
          <w:rStyle w:val="Estilo11pto"/>
        </w:rPr>
        <w:t>ase 2</w:t>
      </w:r>
      <w:r w:rsidR="00AB17F9" w:rsidRPr="00CD16C8">
        <w:rPr>
          <w:rStyle w:val="Estilo11pto"/>
        </w:rPr>
        <w:t>.</w:t>
      </w:r>
    </w:p>
    <w:p w14:paraId="189600EB" w14:textId="7A00FF85" w:rsidR="00D070FC" w:rsidRPr="00CD16C8" w:rsidRDefault="00D070FC" w:rsidP="00401235">
      <w:pPr>
        <w:tabs>
          <w:tab w:val="left" w:pos="1985"/>
          <w:tab w:val="left" w:pos="2552"/>
        </w:tabs>
        <w:ind w:left="2552" w:hanging="2410"/>
        <w:rPr>
          <w:rStyle w:val="Estilo11pto"/>
        </w:rPr>
      </w:pPr>
      <w:proofErr w:type="spellStart"/>
      <w:r w:rsidRPr="00CD16C8">
        <w:rPr>
          <w:rStyle w:val="Estilo11pto"/>
        </w:rPr>
        <w:t>POECOS</w:t>
      </w:r>
      <w:r w:rsidRPr="00DC62A4">
        <w:rPr>
          <w:rStyle w:val="EstilosubindicePARAPROCEDCar"/>
          <w:rFonts w:cs="Arial"/>
          <w:sz w:val="22"/>
          <w:szCs w:val="22"/>
        </w:rPr>
        <w:t>u,b</w:t>
      </w:r>
      <w:proofErr w:type="spellEnd"/>
      <w:r w:rsidRPr="00CD16C8">
        <w:rPr>
          <w:rStyle w:val="Estilo11pto"/>
        </w:rPr>
        <w:tab/>
        <w:t>=</w:t>
      </w:r>
      <w:r w:rsidRPr="00CD16C8">
        <w:rPr>
          <w:rStyle w:val="Estilo11pto"/>
        </w:rPr>
        <w:tab/>
        <w:t xml:space="preserve">Precio de la oferta </w:t>
      </w:r>
      <w:r w:rsidR="00861AAB" w:rsidRPr="00CD16C8">
        <w:rPr>
          <w:rStyle w:val="Estilo11pto"/>
        </w:rPr>
        <w:t xml:space="preserve">simple </w:t>
      </w:r>
      <w:r w:rsidRPr="00CD16C8">
        <w:rPr>
          <w:rStyle w:val="Estilo11pto"/>
        </w:rPr>
        <w:t xml:space="preserve">de energía a subir del bloque </w:t>
      </w:r>
      <w:r w:rsidRPr="00DC62A4">
        <w:rPr>
          <w:rFonts w:cs="Arial"/>
          <w:i/>
          <w:sz w:val="22"/>
          <w:szCs w:val="22"/>
        </w:rPr>
        <w:t>b</w:t>
      </w:r>
      <w:r w:rsidRPr="00CD16C8">
        <w:rPr>
          <w:rStyle w:val="Estilo11pto"/>
        </w:rPr>
        <w:t xml:space="preserve"> de la unidad </w:t>
      </w:r>
      <w:r w:rsidRPr="00DC62A4">
        <w:rPr>
          <w:rFonts w:cs="Arial"/>
          <w:i/>
          <w:sz w:val="22"/>
          <w:szCs w:val="22"/>
        </w:rPr>
        <w:t>u</w:t>
      </w:r>
      <w:r w:rsidRPr="00CD16C8">
        <w:rPr>
          <w:rStyle w:val="Estilo11pto"/>
        </w:rPr>
        <w:t>, para el proceso de resolución de restricciones técnicas</w:t>
      </w:r>
      <w:r w:rsidR="00AB17F9" w:rsidRPr="00CD16C8">
        <w:rPr>
          <w:rStyle w:val="Estilo11pto"/>
        </w:rPr>
        <w:t>.</w:t>
      </w:r>
    </w:p>
    <w:p w14:paraId="12D3D3D9" w14:textId="1A9594F8" w:rsidR="009F5736" w:rsidRDefault="009F5736" w:rsidP="00CD16C8">
      <w:pPr>
        <w:pStyle w:val="BEGO"/>
        <w:numPr>
          <w:ilvl w:val="1"/>
          <w:numId w:val="21"/>
        </w:numPr>
        <w:tabs>
          <w:tab w:val="left" w:pos="851"/>
        </w:tabs>
        <w:spacing w:before="0"/>
        <w:ind w:left="567" w:hanging="425"/>
      </w:pPr>
      <w:r w:rsidRPr="00DC62A4">
        <w:t>Energía programada a subir a unidades de adquisición en fase 2 de restricciones técnicas sin oferta simple presentada</w:t>
      </w:r>
      <w:r w:rsidR="001F3547">
        <w:t>.</w:t>
      </w:r>
    </w:p>
    <w:p w14:paraId="7780ACBB" w14:textId="77777777" w:rsidR="001F3547" w:rsidRPr="001F3547" w:rsidRDefault="001F3547" w:rsidP="001F3547">
      <w:pPr>
        <w:pStyle w:val="PlainText"/>
        <w:rPr>
          <w:lang w:eastAsia="en-US"/>
        </w:rPr>
      </w:pPr>
    </w:p>
    <w:p w14:paraId="26D15BC9" w14:textId="77777777" w:rsidR="00D070FC" w:rsidRPr="00DC62A4" w:rsidRDefault="00D070FC" w:rsidP="00E470E4">
      <w:pPr>
        <w:ind w:left="142"/>
        <w:rPr>
          <w:rFonts w:cs="Arial"/>
          <w:sz w:val="22"/>
          <w:szCs w:val="22"/>
        </w:rPr>
      </w:pPr>
      <w:r w:rsidRPr="00E470E4">
        <w:rPr>
          <w:rFonts w:cs="Arial"/>
          <w:sz w:val="22"/>
          <w:szCs w:val="22"/>
        </w:rPr>
        <w:t xml:space="preserve">La energía asignada a subir </w:t>
      </w:r>
      <w:r w:rsidRPr="00DC62A4">
        <w:rPr>
          <w:rFonts w:cs="Arial"/>
          <w:sz w:val="22"/>
          <w:szCs w:val="22"/>
        </w:rPr>
        <w:t xml:space="preserve">para resolver un déficit de generación y obtener así un programa equilibrado generación-demanda </w:t>
      </w:r>
      <w:r w:rsidRPr="00E470E4">
        <w:rPr>
          <w:rFonts w:cs="Arial"/>
          <w:sz w:val="22"/>
          <w:szCs w:val="22"/>
        </w:rPr>
        <w:t>a u</w:t>
      </w:r>
      <w:r w:rsidRPr="00DC62A4">
        <w:rPr>
          <w:rFonts w:cs="Arial"/>
          <w:sz w:val="22"/>
          <w:szCs w:val="22"/>
        </w:rPr>
        <w:t>nidades de adquisición que no hayan presentado la correspondiente oferta de energía a subir para el proceso de resolución de restricciones técnicas, dará lugar a un derecho de cobro que se calcula según la fórmula siguiente:</w:t>
      </w:r>
    </w:p>
    <w:p w14:paraId="527C4BBA" w14:textId="4640389C" w:rsidR="00A918D5" w:rsidRPr="00C75D09" w:rsidRDefault="68072F3D" w:rsidP="00401235">
      <w:pPr>
        <w:spacing w:after="120"/>
        <w:ind w:left="142"/>
        <w:rPr>
          <w:rStyle w:val="Estilo11pto"/>
          <w:rFonts w:eastAsia="Arial"/>
        </w:rPr>
      </w:pPr>
      <w:proofErr w:type="spellStart"/>
      <w:r w:rsidRPr="00CD16C8">
        <w:rPr>
          <w:rStyle w:val="Estilo11pto"/>
          <w:rFonts w:eastAsia="Arial"/>
        </w:rPr>
        <w:t>DCERECOS</w:t>
      </w:r>
      <w:r w:rsidRPr="00CD16C8">
        <w:rPr>
          <w:rStyle w:val="EstilosubindicePARAPROCEDCar"/>
          <w:rFonts w:eastAsia="Arial" w:cs="Arial"/>
          <w:sz w:val="22"/>
          <w:szCs w:val="22"/>
        </w:rPr>
        <w:t>u</w:t>
      </w:r>
      <w:proofErr w:type="spellEnd"/>
      <w:r w:rsidRPr="00CD16C8">
        <w:rPr>
          <w:rStyle w:val="Estilo11pto"/>
          <w:rFonts w:eastAsia="Arial"/>
        </w:rPr>
        <w:t xml:space="preserve"> = </w:t>
      </w:r>
      <w:proofErr w:type="spellStart"/>
      <w:r w:rsidRPr="00CD16C8">
        <w:rPr>
          <w:rStyle w:val="Estilo11pto"/>
          <w:rFonts w:eastAsia="Arial"/>
        </w:rPr>
        <w:t>ERECOS</w:t>
      </w:r>
      <w:r w:rsidRPr="00CD16C8">
        <w:rPr>
          <w:rStyle w:val="EstilosubindicePARAPROCEDCar"/>
          <w:rFonts w:eastAsia="Arial" w:cs="Arial"/>
          <w:sz w:val="22"/>
          <w:szCs w:val="22"/>
        </w:rPr>
        <w:t>u</w:t>
      </w:r>
      <w:proofErr w:type="spellEnd"/>
      <w:r w:rsidRPr="00CD16C8">
        <w:rPr>
          <w:rStyle w:val="Estilo11pto"/>
          <w:rFonts w:eastAsia="Arial"/>
        </w:rPr>
        <w:t xml:space="preserve"> × 0,85 × PMD</w:t>
      </w:r>
      <w:r w:rsidR="2DA62728" w:rsidRPr="00CD16C8">
        <w:rPr>
          <w:rStyle w:val="Estilo11pto"/>
          <w:rFonts w:eastAsia="Arial"/>
        </w:rPr>
        <w:t xml:space="preserve"> </w:t>
      </w:r>
      <w:r w:rsidR="744AF742" w:rsidRPr="00CD16C8">
        <w:rPr>
          <w:rStyle w:val="Estilo11pto"/>
          <w:rFonts w:eastAsia="Arial" w:cs="Arial"/>
        </w:rPr>
        <w:t xml:space="preserve"> </w:t>
      </w:r>
      <w:r w:rsidR="00A918D5" w:rsidRPr="00CD16C8">
        <w:rPr>
          <w:rStyle w:val="Estilo11pto"/>
        </w:rPr>
        <w:tab/>
      </w:r>
      <w:r w:rsidR="00A918D5" w:rsidRPr="00CD16C8">
        <w:rPr>
          <w:rStyle w:val="Estilo11pto"/>
        </w:rPr>
        <w:tab/>
      </w:r>
      <w:r w:rsidR="00A918D5" w:rsidRPr="00CD16C8">
        <w:rPr>
          <w:rStyle w:val="Estilo11pto"/>
        </w:rPr>
        <w:tab/>
      </w:r>
      <w:r w:rsidR="00A918D5" w:rsidRPr="00CD16C8">
        <w:rPr>
          <w:rStyle w:val="Estilo11pto"/>
        </w:rPr>
        <w:tab/>
      </w:r>
      <w:r w:rsidR="2DA62728" w:rsidRPr="00CD16C8">
        <w:rPr>
          <w:rStyle w:val="Estilo11pto"/>
          <w:rFonts w:eastAsia="Arial"/>
        </w:rPr>
        <w:t>si PMD&gt;=0</w:t>
      </w:r>
    </w:p>
    <w:p w14:paraId="05720F7E" w14:textId="6EA06ABF" w:rsidR="00A918D5" w:rsidRPr="00CD16C8" w:rsidRDefault="312D6EEE" w:rsidP="00106004">
      <w:pPr>
        <w:spacing w:after="120"/>
        <w:ind w:left="142"/>
        <w:rPr>
          <w:rStyle w:val="EstilosubindicePARAPROCEDCar"/>
          <w:rFonts w:eastAsia="Arial" w:cs="Arial"/>
          <w:sz w:val="22"/>
          <w:szCs w:val="22"/>
        </w:rPr>
      </w:pPr>
      <w:proofErr w:type="spellStart"/>
      <w:r w:rsidRPr="00C75D09">
        <w:rPr>
          <w:rFonts w:eastAsia="Arial"/>
          <w:sz w:val="22"/>
          <w:szCs w:val="22"/>
        </w:rPr>
        <w:t>OPERECOS</w:t>
      </w:r>
      <w:r w:rsidR="2DA62728" w:rsidRPr="00C75D09">
        <w:rPr>
          <w:rStyle w:val="EstilosubindicePARAPROCEDCar"/>
          <w:rFonts w:eastAsia="Arial" w:cs="Arial"/>
          <w:sz w:val="22"/>
          <w:szCs w:val="22"/>
        </w:rPr>
        <w:t>u</w:t>
      </w:r>
      <w:proofErr w:type="spellEnd"/>
      <w:r w:rsidR="2DA62728" w:rsidRPr="00CD16C8">
        <w:rPr>
          <w:rStyle w:val="Estilo11pto"/>
          <w:rFonts w:eastAsia="Arial"/>
        </w:rPr>
        <w:t xml:space="preserve"> = </w:t>
      </w:r>
      <w:proofErr w:type="spellStart"/>
      <w:r w:rsidR="2DA62728" w:rsidRPr="00CD16C8">
        <w:rPr>
          <w:rStyle w:val="Estilo11pto"/>
          <w:rFonts w:eastAsia="Arial"/>
        </w:rPr>
        <w:t>ERECOS</w:t>
      </w:r>
      <w:r w:rsidR="2DA62728" w:rsidRPr="00C75D09">
        <w:rPr>
          <w:rStyle w:val="EstilosubindicePARAPROCEDCar"/>
          <w:rFonts w:eastAsia="Arial" w:cs="Arial"/>
          <w:sz w:val="22"/>
          <w:szCs w:val="22"/>
        </w:rPr>
        <w:t>u</w:t>
      </w:r>
      <w:proofErr w:type="spellEnd"/>
      <w:r w:rsidR="2DA62728" w:rsidRPr="00CD16C8">
        <w:rPr>
          <w:rStyle w:val="Estilo11pto"/>
          <w:rFonts w:eastAsia="Arial"/>
        </w:rPr>
        <w:t xml:space="preserve"> × 1,15 × PMD</w:t>
      </w:r>
      <w:r w:rsidR="21478B58" w:rsidRPr="00C75D09">
        <w:rPr>
          <w:rStyle w:val="Estilo11pto"/>
          <w:rFonts w:eastAsia="Arial" w:cs="Arial"/>
        </w:rPr>
        <w:t xml:space="preserve">  </w:t>
      </w:r>
      <w:r w:rsidR="00A918D5" w:rsidRPr="00CD16C8">
        <w:rPr>
          <w:rStyle w:val="Estilo11pto"/>
        </w:rPr>
        <w:tab/>
      </w:r>
      <w:r w:rsidR="00A918D5" w:rsidRPr="00CD16C8">
        <w:rPr>
          <w:rStyle w:val="Estilo11pto"/>
        </w:rPr>
        <w:tab/>
      </w:r>
      <w:r w:rsidR="00A918D5" w:rsidRPr="00CD16C8">
        <w:rPr>
          <w:rStyle w:val="Estilo11pto"/>
        </w:rPr>
        <w:tab/>
      </w:r>
      <w:r w:rsidR="00A918D5" w:rsidRPr="00CD16C8">
        <w:rPr>
          <w:rStyle w:val="Estilo11pto"/>
        </w:rPr>
        <w:tab/>
      </w:r>
      <w:r w:rsidR="2DA62728" w:rsidRPr="00CD16C8">
        <w:rPr>
          <w:rStyle w:val="Estilo11pto"/>
          <w:rFonts w:eastAsia="Arial"/>
        </w:rPr>
        <w:t>si PMD&lt;0</w:t>
      </w:r>
    </w:p>
    <w:p w14:paraId="47A291B1" w14:textId="77777777" w:rsidR="00D070FC" w:rsidRPr="00DC62A4" w:rsidRDefault="00D070FC" w:rsidP="00F43BA7">
      <w:pPr>
        <w:spacing w:before="240"/>
        <w:ind w:left="142"/>
        <w:rPr>
          <w:rFonts w:cs="Arial"/>
          <w:sz w:val="22"/>
          <w:szCs w:val="22"/>
        </w:rPr>
      </w:pPr>
      <w:r w:rsidRPr="00DC62A4">
        <w:rPr>
          <w:rFonts w:cs="Arial"/>
          <w:sz w:val="22"/>
          <w:szCs w:val="22"/>
        </w:rPr>
        <w:t>donde:</w:t>
      </w:r>
    </w:p>
    <w:p w14:paraId="42BC1336" w14:textId="1C49D12B" w:rsidR="00D070FC" w:rsidRPr="00CD16C8" w:rsidRDefault="00D070FC" w:rsidP="00106004">
      <w:pPr>
        <w:tabs>
          <w:tab w:val="left" w:pos="1985"/>
          <w:tab w:val="left" w:pos="2700"/>
        </w:tabs>
        <w:ind w:left="2552" w:hanging="2410"/>
        <w:rPr>
          <w:rStyle w:val="Estilo11pto"/>
        </w:rPr>
      </w:pPr>
      <w:proofErr w:type="spellStart"/>
      <w:r w:rsidRPr="00CD16C8">
        <w:rPr>
          <w:rStyle w:val="Estilo11pto"/>
        </w:rPr>
        <w:t>ERECOS</w:t>
      </w:r>
      <w:r w:rsidRPr="00DC62A4">
        <w:rPr>
          <w:rStyle w:val="EstilosubindicePARAPROCEDCar"/>
          <w:rFonts w:cs="Arial"/>
          <w:sz w:val="22"/>
          <w:szCs w:val="22"/>
        </w:rPr>
        <w:t>u</w:t>
      </w:r>
      <w:proofErr w:type="spellEnd"/>
      <w:r w:rsidRPr="00DC62A4">
        <w:rPr>
          <w:rStyle w:val="EstilosubindicePARAPROCEDCar"/>
          <w:rFonts w:cs="Arial"/>
          <w:sz w:val="22"/>
          <w:szCs w:val="22"/>
        </w:rPr>
        <w:tab/>
      </w:r>
      <w:r w:rsidRPr="00DC62A4">
        <w:rPr>
          <w:rStyle w:val="EstilosubindicePARAPROCEDCar"/>
          <w:rFonts w:cs="Arial"/>
          <w:sz w:val="22"/>
          <w:szCs w:val="22"/>
          <w:vertAlign w:val="baseline"/>
        </w:rPr>
        <w:t>=</w:t>
      </w:r>
      <w:r w:rsidRPr="00DC62A4">
        <w:rPr>
          <w:rStyle w:val="EstilosubindicePARAPROCEDCar"/>
          <w:rFonts w:cs="Arial"/>
          <w:sz w:val="22"/>
          <w:szCs w:val="22"/>
        </w:rPr>
        <w:tab/>
      </w:r>
      <w:r w:rsidRPr="00CD16C8">
        <w:rPr>
          <w:rStyle w:val="Estilo11pto"/>
        </w:rPr>
        <w:t xml:space="preserve">Energía a subir a la unidad </w:t>
      </w:r>
      <w:r w:rsidRPr="00DC62A4">
        <w:rPr>
          <w:rFonts w:cs="Arial"/>
          <w:i/>
          <w:sz w:val="22"/>
          <w:szCs w:val="22"/>
        </w:rPr>
        <w:t>u</w:t>
      </w:r>
      <w:r w:rsidRPr="00CD16C8">
        <w:rPr>
          <w:rStyle w:val="Estilo11pto"/>
        </w:rPr>
        <w:t xml:space="preserve"> en </w:t>
      </w:r>
      <w:r w:rsidR="00524F11">
        <w:rPr>
          <w:rStyle w:val="Estilo11pto"/>
        </w:rPr>
        <w:t>f</w:t>
      </w:r>
      <w:r w:rsidRPr="00CD16C8">
        <w:rPr>
          <w:rStyle w:val="Estilo11pto"/>
        </w:rPr>
        <w:t>ase 2</w:t>
      </w:r>
      <w:r w:rsidRPr="00DC62A4">
        <w:rPr>
          <w:rFonts w:cs="Arial"/>
          <w:i/>
          <w:sz w:val="22"/>
          <w:szCs w:val="22"/>
        </w:rPr>
        <w:t xml:space="preserve">, </w:t>
      </w:r>
      <w:r w:rsidR="00861AAB" w:rsidRPr="00CD16C8">
        <w:rPr>
          <w:rStyle w:val="Estilo11pto"/>
        </w:rPr>
        <w:t>sin oferta disponible</w:t>
      </w:r>
      <w:r w:rsidR="00594E60" w:rsidRPr="00CD16C8">
        <w:rPr>
          <w:rStyle w:val="Estilo11pto"/>
        </w:rPr>
        <w:t>.</w:t>
      </w:r>
    </w:p>
    <w:p w14:paraId="22E00402" w14:textId="0128EDA8" w:rsidR="00F43BA7" w:rsidRDefault="00F43BA7" w:rsidP="00E470E4">
      <w:pPr>
        <w:ind w:left="142"/>
        <w:rPr>
          <w:rFonts w:cs="Arial"/>
          <w:sz w:val="22"/>
          <w:szCs w:val="22"/>
          <w:lang w:val="es-ES_tradnl"/>
        </w:rPr>
      </w:pPr>
    </w:p>
    <w:p w14:paraId="1A31E5A7" w14:textId="11B6C5C4" w:rsidR="00967301" w:rsidRDefault="00967301" w:rsidP="00E470E4">
      <w:pPr>
        <w:ind w:left="142"/>
        <w:rPr>
          <w:rFonts w:cs="Arial"/>
          <w:sz w:val="22"/>
          <w:szCs w:val="22"/>
          <w:lang w:val="es-ES_tradnl"/>
        </w:rPr>
      </w:pPr>
    </w:p>
    <w:p w14:paraId="0E5A0720" w14:textId="0F6A37C9" w:rsidR="00A918D5" w:rsidRDefault="00A918D5" w:rsidP="00DC172A">
      <w:pPr>
        <w:tabs>
          <w:tab w:val="left" w:pos="2160"/>
          <w:tab w:val="left" w:pos="2700"/>
        </w:tabs>
        <w:ind w:left="284"/>
        <w:rPr>
          <w:rFonts w:eastAsiaTheme="minorEastAsia" w:cs="Arial"/>
          <w:sz w:val="22"/>
          <w:szCs w:val="22"/>
        </w:rPr>
      </w:pPr>
    </w:p>
    <w:p w14:paraId="4776A87A" w14:textId="667DB8C3" w:rsidR="005A7E3C" w:rsidRDefault="009F5736" w:rsidP="00401235">
      <w:pPr>
        <w:pStyle w:val="BEGO"/>
        <w:numPr>
          <w:ilvl w:val="1"/>
          <w:numId w:val="21"/>
        </w:numPr>
        <w:tabs>
          <w:tab w:val="left" w:pos="851"/>
        </w:tabs>
        <w:spacing w:before="0"/>
        <w:ind w:left="567" w:hanging="425"/>
      </w:pPr>
      <w:r w:rsidRPr="00DC62A4">
        <w:t>Energía programada a subir a unidades de venta en fase 2 de restricciones técnicas sin oferta simple presentada</w:t>
      </w:r>
      <w:r w:rsidR="001F3547">
        <w:t>.</w:t>
      </w:r>
    </w:p>
    <w:p w14:paraId="0026026F" w14:textId="77777777" w:rsidR="001F3547" w:rsidRPr="001F3547" w:rsidRDefault="001F3547" w:rsidP="001F3547">
      <w:pPr>
        <w:pStyle w:val="PlainText"/>
        <w:rPr>
          <w:lang w:eastAsia="en-US"/>
        </w:rPr>
      </w:pPr>
    </w:p>
    <w:p w14:paraId="1DEEFDBB" w14:textId="77777777" w:rsidR="006771B6" w:rsidRPr="00DC62A4" w:rsidRDefault="00D070FC" w:rsidP="00E470E4">
      <w:pPr>
        <w:ind w:left="142"/>
        <w:rPr>
          <w:rFonts w:cs="Arial"/>
          <w:sz w:val="22"/>
          <w:szCs w:val="22"/>
        </w:rPr>
      </w:pPr>
      <w:r w:rsidRPr="00DC62A4">
        <w:rPr>
          <w:rFonts w:cs="Arial"/>
          <w:sz w:val="22"/>
          <w:szCs w:val="22"/>
          <w:lang w:val="es-ES_tradnl"/>
        </w:rPr>
        <w:t xml:space="preserve">La energía asignada a subir </w:t>
      </w:r>
      <w:r w:rsidRPr="00DC62A4">
        <w:rPr>
          <w:rFonts w:cs="Arial"/>
          <w:sz w:val="22"/>
          <w:szCs w:val="22"/>
        </w:rPr>
        <w:t xml:space="preserve">para resolver un déficit de generación y obtener así un programa equilibrado generación-demanda </w:t>
      </w:r>
      <w:r w:rsidRPr="00DC62A4">
        <w:rPr>
          <w:rFonts w:cs="Arial"/>
          <w:sz w:val="22"/>
          <w:szCs w:val="22"/>
          <w:lang w:val="es-ES_tradnl"/>
        </w:rPr>
        <w:t>a u</w:t>
      </w:r>
      <w:proofErr w:type="spellStart"/>
      <w:r w:rsidRPr="00DC62A4">
        <w:rPr>
          <w:rFonts w:cs="Arial"/>
          <w:sz w:val="22"/>
          <w:szCs w:val="22"/>
        </w:rPr>
        <w:t>nidades</w:t>
      </w:r>
      <w:proofErr w:type="spellEnd"/>
      <w:r w:rsidRPr="00DC62A4">
        <w:rPr>
          <w:rFonts w:cs="Arial"/>
          <w:sz w:val="22"/>
          <w:szCs w:val="22"/>
        </w:rPr>
        <w:t xml:space="preserve"> de venta que no hayan presentado la correspondiente oferta </w:t>
      </w:r>
      <w:r w:rsidR="00E154C0" w:rsidRPr="00DC62A4">
        <w:rPr>
          <w:rFonts w:cs="Arial"/>
          <w:sz w:val="22"/>
          <w:szCs w:val="22"/>
        </w:rPr>
        <w:t xml:space="preserve">simple </w:t>
      </w:r>
      <w:r w:rsidRPr="00DC62A4">
        <w:rPr>
          <w:rFonts w:cs="Arial"/>
          <w:sz w:val="22"/>
          <w:szCs w:val="22"/>
        </w:rPr>
        <w:t>de energía a subir para el proceso de resolución de restricciones técnicas</w:t>
      </w:r>
      <w:r w:rsidR="006771B6" w:rsidRPr="00DC62A4">
        <w:rPr>
          <w:rFonts w:cs="Arial"/>
          <w:sz w:val="22"/>
          <w:szCs w:val="22"/>
        </w:rPr>
        <w:t>, dará lugar a un derecho de cobro que se calcula según la fórmula siguiente:</w:t>
      </w:r>
    </w:p>
    <w:p w14:paraId="08591E2D" w14:textId="13E2FCB0" w:rsidR="00A918D5" w:rsidRPr="00CD6191" w:rsidRDefault="006771B6" w:rsidP="00CD6191">
      <w:pPr>
        <w:spacing w:after="120"/>
        <w:ind w:left="142"/>
        <w:rPr>
          <w:rStyle w:val="Estilo11pto"/>
        </w:rPr>
      </w:pPr>
      <w:proofErr w:type="spellStart"/>
      <w:r w:rsidRPr="00401235">
        <w:rPr>
          <w:rStyle w:val="Estilo11pto"/>
        </w:rPr>
        <w:t>DCERECOSOS</w:t>
      </w:r>
      <w:r w:rsidRPr="00DC62A4">
        <w:rPr>
          <w:rStyle w:val="EstilosubindicePARAPROCEDCar"/>
          <w:rFonts w:cs="Arial"/>
          <w:sz w:val="22"/>
          <w:szCs w:val="22"/>
        </w:rPr>
        <w:t>u</w:t>
      </w:r>
      <w:proofErr w:type="spellEnd"/>
      <w:r w:rsidRPr="00401235">
        <w:rPr>
          <w:rStyle w:val="Estilo11pto"/>
        </w:rPr>
        <w:t xml:space="preserve"> = </w:t>
      </w:r>
      <w:proofErr w:type="spellStart"/>
      <w:r w:rsidRPr="00401235">
        <w:rPr>
          <w:rStyle w:val="Estilo11pto"/>
        </w:rPr>
        <w:t>ERECOSOS</w:t>
      </w:r>
      <w:r w:rsidRPr="00DC62A4">
        <w:rPr>
          <w:rStyle w:val="EstilosubindicePARAPROCEDCar"/>
          <w:rFonts w:cs="Arial"/>
          <w:sz w:val="22"/>
          <w:szCs w:val="22"/>
        </w:rPr>
        <w:t>u</w:t>
      </w:r>
      <w:proofErr w:type="spellEnd"/>
      <w:r w:rsidRPr="00CD6191">
        <w:rPr>
          <w:rStyle w:val="Estilo11pto"/>
        </w:rPr>
        <w:t xml:space="preserve"> × 0,85 × PMD</w:t>
      </w:r>
      <w:r w:rsidR="00A918D5" w:rsidRPr="00CD6191">
        <w:rPr>
          <w:rStyle w:val="Estilo11pto"/>
        </w:rPr>
        <w:t xml:space="preserve"> </w:t>
      </w:r>
      <w:r w:rsidR="00A918D5" w:rsidRPr="00CD6191">
        <w:rPr>
          <w:rStyle w:val="Estilo11pto"/>
        </w:rPr>
        <w:tab/>
      </w:r>
      <w:r w:rsidR="00A918D5" w:rsidRPr="00CD6191">
        <w:rPr>
          <w:rStyle w:val="Estilo11pto"/>
        </w:rPr>
        <w:tab/>
      </w:r>
      <w:r w:rsidR="00A918D5" w:rsidRPr="00CD6191">
        <w:rPr>
          <w:rStyle w:val="Estilo11pto"/>
        </w:rPr>
        <w:tab/>
        <w:t>si PMD &gt;=0</w:t>
      </w:r>
    </w:p>
    <w:p w14:paraId="5DE75786" w14:textId="2B87E8A2" w:rsidR="00A918D5" w:rsidRPr="00DC62A4" w:rsidRDefault="00A918D5" w:rsidP="00CD6191">
      <w:pPr>
        <w:spacing w:after="120"/>
        <w:ind w:left="142"/>
        <w:rPr>
          <w:rStyle w:val="EstilosubindicePARAPROCEDCar"/>
          <w:rFonts w:cs="Arial"/>
          <w:sz w:val="22"/>
          <w:szCs w:val="22"/>
          <w:lang w:val="sv-SE"/>
        </w:rPr>
      </w:pPr>
      <w:proofErr w:type="spellStart"/>
      <w:r w:rsidRPr="00CD6191">
        <w:rPr>
          <w:rStyle w:val="Estilo11pto"/>
        </w:rPr>
        <w:t>OPERECOSOS</w:t>
      </w:r>
      <w:r w:rsidRPr="0C9AD51D">
        <w:rPr>
          <w:rStyle w:val="EstilosubindicePARAPROCEDCar"/>
          <w:rFonts w:cs="Arial"/>
          <w:sz w:val="22"/>
          <w:szCs w:val="22"/>
        </w:rPr>
        <w:t>u</w:t>
      </w:r>
      <w:proofErr w:type="spellEnd"/>
      <w:r w:rsidRPr="0C9AD51D">
        <w:rPr>
          <w:rStyle w:val="EstilosubindicePARAPROCEDCar"/>
          <w:rFonts w:cs="Arial"/>
          <w:sz w:val="22"/>
          <w:szCs w:val="22"/>
        </w:rPr>
        <w:t xml:space="preserve"> </w:t>
      </w:r>
      <w:r w:rsidRPr="00CD6191">
        <w:rPr>
          <w:rStyle w:val="Estilo11pto"/>
        </w:rPr>
        <w:t xml:space="preserve">= </w:t>
      </w:r>
      <w:proofErr w:type="spellStart"/>
      <w:r w:rsidRPr="00CD6191">
        <w:rPr>
          <w:rStyle w:val="Estilo11pto"/>
        </w:rPr>
        <w:t>ERECOSOS</w:t>
      </w:r>
      <w:r w:rsidRPr="0C9AD51D">
        <w:rPr>
          <w:rStyle w:val="EstilosubindicePARAPROCEDCar"/>
          <w:rFonts w:cs="Arial"/>
          <w:sz w:val="22"/>
          <w:szCs w:val="22"/>
        </w:rPr>
        <w:t>u</w:t>
      </w:r>
      <w:proofErr w:type="spellEnd"/>
      <w:r w:rsidRPr="00CD6191">
        <w:rPr>
          <w:rStyle w:val="Estilo11pto"/>
        </w:rPr>
        <w:t xml:space="preserve"> × 1,15 × PMD</w:t>
      </w:r>
      <w:r w:rsidR="2FF8BA00" w:rsidRPr="0C9AD51D">
        <w:rPr>
          <w:rStyle w:val="Estilo11pto"/>
        </w:rPr>
        <w:t xml:space="preserve"> </w:t>
      </w:r>
      <w:r w:rsidRPr="00BC2C03">
        <w:rPr>
          <w:rStyle w:val="Estilo11pto"/>
        </w:rPr>
        <w:tab/>
      </w:r>
      <w:r w:rsidRPr="00BC2C03">
        <w:rPr>
          <w:rStyle w:val="Estilo11pto"/>
        </w:rPr>
        <w:tab/>
      </w:r>
      <w:r w:rsidRPr="00BC2C03">
        <w:rPr>
          <w:rStyle w:val="Estilo11pto"/>
        </w:rPr>
        <w:tab/>
        <w:t>si PMD &lt; 0</w:t>
      </w:r>
    </w:p>
    <w:p w14:paraId="7488AA0D" w14:textId="184E0FED" w:rsidR="006771B6" w:rsidRPr="00E470E4" w:rsidRDefault="006771B6" w:rsidP="00CD6191">
      <w:pPr>
        <w:spacing w:after="0"/>
        <w:ind w:left="142"/>
      </w:pPr>
    </w:p>
    <w:p w14:paraId="39F09AA0" w14:textId="77777777" w:rsidR="006771B6" w:rsidRPr="00DC62A4" w:rsidRDefault="006771B6" w:rsidP="00CD6191">
      <w:pPr>
        <w:spacing w:before="240"/>
        <w:ind w:left="142"/>
        <w:rPr>
          <w:rFonts w:cs="Arial"/>
          <w:sz w:val="22"/>
          <w:szCs w:val="22"/>
        </w:rPr>
      </w:pPr>
      <w:r w:rsidRPr="00DC62A4">
        <w:rPr>
          <w:rFonts w:cs="Arial"/>
          <w:sz w:val="22"/>
          <w:szCs w:val="22"/>
        </w:rPr>
        <w:t>donde:</w:t>
      </w:r>
    </w:p>
    <w:p w14:paraId="12B5DCF0" w14:textId="648D1CBC" w:rsidR="00AB17F9" w:rsidRPr="00DC62A4" w:rsidRDefault="006771B6" w:rsidP="001F3547">
      <w:pPr>
        <w:tabs>
          <w:tab w:val="left" w:pos="1985"/>
        </w:tabs>
        <w:ind w:left="2552" w:hanging="2410"/>
        <w:rPr>
          <w:rFonts w:cs="Arial"/>
          <w:sz w:val="22"/>
          <w:szCs w:val="22"/>
        </w:rPr>
      </w:pPr>
      <w:proofErr w:type="spellStart"/>
      <w:r w:rsidRPr="00CD6191">
        <w:rPr>
          <w:rStyle w:val="Estilo11pto"/>
        </w:rPr>
        <w:t>ERECOSOS</w:t>
      </w:r>
      <w:r w:rsidRPr="00DC62A4">
        <w:rPr>
          <w:rStyle w:val="EstilosubindicePARAPROCEDCar"/>
          <w:rFonts w:cs="Arial"/>
          <w:sz w:val="22"/>
          <w:szCs w:val="22"/>
        </w:rPr>
        <w:t>u</w:t>
      </w:r>
      <w:proofErr w:type="spellEnd"/>
      <w:r w:rsidRPr="00DC62A4">
        <w:rPr>
          <w:rStyle w:val="EstilosubindicePARAPROCEDCar"/>
          <w:rFonts w:cs="Arial"/>
          <w:sz w:val="22"/>
          <w:szCs w:val="22"/>
        </w:rPr>
        <w:tab/>
      </w:r>
      <w:r w:rsidRPr="00DC62A4">
        <w:rPr>
          <w:rStyle w:val="EstilosubindicePARAPROCEDCar"/>
          <w:rFonts w:cs="Arial"/>
          <w:sz w:val="22"/>
          <w:szCs w:val="22"/>
          <w:vertAlign w:val="baseline"/>
        </w:rPr>
        <w:t>=</w:t>
      </w:r>
      <w:r w:rsidRPr="00DC62A4">
        <w:rPr>
          <w:rStyle w:val="EstilosubindicePARAPROCEDCar"/>
          <w:rFonts w:cs="Arial"/>
          <w:sz w:val="22"/>
          <w:szCs w:val="22"/>
        </w:rPr>
        <w:tab/>
      </w:r>
      <w:r w:rsidRPr="00CD6191">
        <w:rPr>
          <w:rStyle w:val="Estilo11pto"/>
        </w:rPr>
        <w:t xml:space="preserve">Energía asignada a subir a la unidad </w:t>
      </w:r>
      <w:r w:rsidRPr="4180549A">
        <w:rPr>
          <w:rFonts w:cs="Arial"/>
          <w:i/>
          <w:iCs/>
          <w:sz w:val="22"/>
          <w:szCs w:val="22"/>
        </w:rPr>
        <w:t xml:space="preserve">u, </w:t>
      </w:r>
      <w:r w:rsidRPr="00CD6191">
        <w:rPr>
          <w:rStyle w:val="Estilo11pto"/>
        </w:rPr>
        <w:t>sin oferta</w:t>
      </w:r>
      <w:r w:rsidRPr="4180549A">
        <w:rPr>
          <w:rFonts w:cs="Arial"/>
          <w:i/>
          <w:iCs/>
          <w:sz w:val="22"/>
          <w:szCs w:val="22"/>
        </w:rPr>
        <w:t xml:space="preserve"> </w:t>
      </w:r>
      <w:r w:rsidRPr="00CD6191">
        <w:rPr>
          <w:rStyle w:val="Estilo11pto"/>
        </w:rPr>
        <w:t>presentada</w:t>
      </w:r>
      <w:r w:rsidR="00AB17F9" w:rsidRPr="00CD6191">
        <w:rPr>
          <w:rStyle w:val="Estilo11pto"/>
        </w:rPr>
        <w:t>.</w:t>
      </w:r>
    </w:p>
    <w:p w14:paraId="312FE086" w14:textId="62BD3686" w:rsidR="001F3547" w:rsidRDefault="001F3547" w:rsidP="00E470E4">
      <w:pPr>
        <w:ind w:left="142"/>
        <w:rPr>
          <w:rFonts w:cs="Arial"/>
          <w:sz w:val="22"/>
          <w:szCs w:val="22"/>
        </w:rPr>
      </w:pPr>
    </w:p>
    <w:p w14:paraId="5FE0620C" w14:textId="6FC43680" w:rsidR="00967301" w:rsidRDefault="00967301" w:rsidP="00090B6F">
      <w:pPr>
        <w:pStyle w:val="BEGO"/>
        <w:numPr>
          <w:ilvl w:val="1"/>
          <w:numId w:val="21"/>
        </w:numPr>
        <w:tabs>
          <w:tab w:val="left" w:pos="851"/>
        </w:tabs>
        <w:spacing w:before="0"/>
        <w:ind w:left="142" w:firstLine="0"/>
        <w:rPr>
          <w:ins w:id="748" w:author="LIQ Elena" w:date="2021-02-20T21:52:00Z"/>
        </w:rPr>
      </w:pPr>
      <w:r w:rsidRPr="00DC62A4">
        <w:t xml:space="preserve">Energía programada a subir a unidades de adquisición </w:t>
      </w:r>
      <w:r>
        <w:t xml:space="preserve">o de venta </w:t>
      </w:r>
      <w:r w:rsidRPr="00DC62A4">
        <w:t xml:space="preserve">en fase 2 de restricciones técnicas </w:t>
      </w:r>
      <w:r>
        <w:t>por mecanismo excepcional de resolución.</w:t>
      </w:r>
    </w:p>
    <w:p w14:paraId="556BBF24" w14:textId="77777777" w:rsidR="00E50A18" w:rsidRPr="00E50A18" w:rsidRDefault="00E50A18" w:rsidP="00E50A18">
      <w:pPr>
        <w:pStyle w:val="PlainText"/>
        <w:rPr>
          <w:lang w:eastAsia="en-US"/>
        </w:rPr>
      </w:pPr>
    </w:p>
    <w:p w14:paraId="74AD6455" w14:textId="78EACE51" w:rsidR="006771B6" w:rsidRPr="00DC62A4" w:rsidRDefault="006771B6" w:rsidP="00E470E4">
      <w:pPr>
        <w:ind w:left="142"/>
        <w:rPr>
          <w:rFonts w:cs="Arial"/>
          <w:sz w:val="22"/>
          <w:szCs w:val="22"/>
        </w:rPr>
      </w:pPr>
      <w:r w:rsidRPr="00DC62A4">
        <w:rPr>
          <w:rFonts w:cs="Arial"/>
          <w:sz w:val="22"/>
          <w:szCs w:val="22"/>
        </w:rPr>
        <w:t>Cuando se realicen asignaciones</w:t>
      </w:r>
      <w:r w:rsidR="00967301">
        <w:rPr>
          <w:rFonts w:cs="Arial"/>
          <w:sz w:val="22"/>
          <w:szCs w:val="22"/>
        </w:rPr>
        <w:t xml:space="preserve"> a subir</w:t>
      </w:r>
      <w:r w:rsidRPr="00DC62A4">
        <w:rPr>
          <w:rFonts w:cs="Arial"/>
          <w:sz w:val="22"/>
          <w:szCs w:val="22"/>
        </w:rPr>
        <w:t xml:space="preserve"> por mecanismo excepcional de resolución, dará lugar a un derecho de cobro que se calcula según la fórmula siguiente:</w:t>
      </w:r>
    </w:p>
    <w:p w14:paraId="7644A847" w14:textId="4C223A49" w:rsidR="00A918D5" w:rsidRPr="00BC2C03" w:rsidRDefault="006771B6" w:rsidP="00A80C91">
      <w:pPr>
        <w:spacing w:after="120"/>
        <w:ind w:left="142"/>
        <w:rPr>
          <w:rStyle w:val="Estilo11pto"/>
        </w:rPr>
      </w:pPr>
      <w:proofErr w:type="spellStart"/>
      <w:r w:rsidRPr="00CD6191">
        <w:rPr>
          <w:rStyle w:val="Estilo11pto"/>
        </w:rPr>
        <w:t>DCERECOMERS</w:t>
      </w:r>
      <w:r w:rsidRPr="00DC62A4">
        <w:rPr>
          <w:rStyle w:val="EstilosubindicePARAPROCEDCar"/>
          <w:rFonts w:cs="Arial"/>
          <w:sz w:val="22"/>
          <w:szCs w:val="22"/>
        </w:rPr>
        <w:t>u</w:t>
      </w:r>
      <w:proofErr w:type="spellEnd"/>
      <w:r w:rsidRPr="00CD6191">
        <w:rPr>
          <w:rStyle w:val="Estilo11pto"/>
        </w:rPr>
        <w:t xml:space="preserve"> = </w:t>
      </w:r>
      <w:proofErr w:type="spellStart"/>
      <w:r w:rsidRPr="00CD6191">
        <w:rPr>
          <w:rStyle w:val="Estilo11pto"/>
        </w:rPr>
        <w:t>ERECOMERS</w:t>
      </w:r>
      <w:r w:rsidRPr="00DC62A4">
        <w:rPr>
          <w:rStyle w:val="EstilosubindicePARAPROCEDCar"/>
          <w:rFonts w:cs="Arial"/>
          <w:sz w:val="22"/>
          <w:szCs w:val="22"/>
        </w:rPr>
        <w:t>u</w:t>
      </w:r>
      <w:proofErr w:type="spellEnd"/>
      <w:r w:rsidRPr="00CD6191">
        <w:rPr>
          <w:rStyle w:val="Estilo11pto"/>
        </w:rPr>
        <w:t xml:space="preserve"> × 1,15 × PMD</w:t>
      </w:r>
      <w:r w:rsidR="4EB17316" w:rsidRPr="001E58FA">
        <w:rPr>
          <w:rStyle w:val="Estilo11pto"/>
        </w:rPr>
        <w:t xml:space="preserve"> </w:t>
      </w:r>
      <w:r w:rsidR="00A918D5" w:rsidRPr="00BC2C03">
        <w:rPr>
          <w:rStyle w:val="Estilo11pto"/>
        </w:rPr>
        <w:tab/>
      </w:r>
      <w:r w:rsidR="00A918D5" w:rsidRPr="00BC2C03">
        <w:rPr>
          <w:rStyle w:val="Estilo11pto"/>
        </w:rPr>
        <w:tab/>
        <w:t>si PMD&gt;=0</w:t>
      </w:r>
    </w:p>
    <w:p w14:paraId="3AEEF50F" w14:textId="14944F83" w:rsidR="006771B6" w:rsidRPr="00DC62A4" w:rsidRDefault="00A918D5" w:rsidP="001F3547">
      <w:pPr>
        <w:spacing w:after="120"/>
        <w:ind w:left="142"/>
        <w:rPr>
          <w:rStyle w:val="EstilosubindicePARAPROCEDCar"/>
          <w:rFonts w:cs="Arial"/>
          <w:sz w:val="22"/>
          <w:szCs w:val="22"/>
          <w:lang w:val="sv-SE"/>
        </w:rPr>
      </w:pPr>
      <w:proofErr w:type="spellStart"/>
      <w:r w:rsidRPr="00BC2C03">
        <w:rPr>
          <w:rStyle w:val="Estilo11pto"/>
        </w:rPr>
        <w:t>DCERECOMERS</w:t>
      </w:r>
      <w:r w:rsidRPr="0C9AD51D">
        <w:rPr>
          <w:rStyle w:val="EstilosubindicePARAPROCEDCar"/>
          <w:rFonts w:cs="Arial"/>
          <w:sz w:val="22"/>
          <w:szCs w:val="22"/>
        </w:rPr>
        <w:t>u</w:t>
      </w:r>
      <w:proofErr w:type="spellEnd"/>
      <w:r w:rsidRPr="00CD6191">
        <w:rPr>
          <w:rStyle w:val="Estilo11pto"/>
        </w:rPr>
        <w:t xml:space="preserve"> = </w:t>
      </w:r>
      <w:proofErr w:type="spellStart"/>
      <w:r w:rsidRPr="00CD6191">
        <w:rPr>
          <w:rStyle w:val="Estilo11pto"/>
        </w:rPr>
        <w:t>ERECOMERS</w:t>
      </w:r>
      <w:r w:rsidRPr="0C9AD51D">
        <w:rPr>
          <w:rStyle w:val="EstilosubindicePARAPROCEDCar"/>
          <w:rFonts w:cs="Arial"/>
          <w:sz w:val="22"/>
          <w:szCs w:val="22"/>
        </w:rPr>
        <w:t>u</w:t>
      </w:r>
      <w:proofErr w:type="spellEnd"/>
      <w:r w:rsidRPr="00CD6191">
        <w:rPr>
          <w:rStyle w:val="Estilo11pto"/>
        </w:rPr>
        <w:t xml:space="preserve"> × 1,15 × PM</w:t>
      </w:r>
      <w:r w:rsidR="174C1A63" w:rsidRPr="0C9AD51D">
        <w:rPr>
          <w:rStyle w:val="Estilo11pto"/>
        </w:rPr>
        <w:t>ED</w:t>
      </w:r>
      <w:r w:rsidR="6DEE1C1B" w:rsidRPr="0C9AD51D">
        <w:rPr>
          <w:rStyle w:val="Estilo11pto"/>
        </w:rPr>
        <w:t xml:space="preserve"> </w:t>
      </w:r>
      <w:r w:rsidRPr="00BC2C03">
        <w:rPr>
          <w:rStyle w:val="Estilo11pto"/>
        </w:rPr>
        <w:tab/>
      </w:r>
      <w:r w:rsidRPr="00BC2C03">
        <w:rPr>
          <w:rStyle w:val="Estilo11pto"/>
        </w:rPr>
        <w:tab/>
        <w:t>si PMD&lt;0</w:t>
      </w:r>
    </w:p>
    <w:p w14:paraId="7C3C14BD" w14:textId="77777777" w:rsidR="006771B6" w:rsidRPr="00DC62A4" w:rsidRDefault="006771B6" w:rsidP="00CD6191">
      <w:pPr>
        <w:spacing w:before="240"/>
        <w:ind w:left="142"/>
        <w:rPr>
          <w:rFonts w:cs="Arial"/>
          <w:sz w:val="22"/>
          <w:szCs w:val="22"/>
        </w:rPr>
      </w:pPr>
      <w:r w:rsidRPr="00DC62A4">
        <w:rPr>
          <w:rFonts w:cs="Arial"/>
          <w:sz w:val="22"/>
          <w:szCs w:val="22"/>
        </w:rPr>
        <w:t>donde:</w:t>
      </w:r>
    </w:p>
    <w:p w14:paraId="27F4A420" w14:textId="35528D03" w:rsidR="006771B6" w:rsidRPr="009E322C" w:rsidRDefault="006771B6" w:rsidP="00CD6191">
      <w:pPr>
        <w:tabs>
          <w:tab w:val="left" w:pos="1985"/>
          <w:tab w:val="left" w:pos="2700"/>
        </w:tabs>
        <w:ind w:left="2552" w:hanging="2410"/>
        <w:rPr>
          <w:rStyle w:val="Estilo11pto"/>
        </w:rPr>
      </w:pPr>
      <w:proofErr w:type="spellStart"/>
      <w:r w:rsidRPr="009E322C">
        <w:rPr>
          <w:rStyle w:val="Estilo11pto"/>
        </w:rPr>
        <w:t>ERECOMERS</w:t>
      </w:r>
      <w:r w:rsidRPr="00DC62A4">
        <w:rPr>
          <w:rStyle w:val="EstilosubindicePARAPROCEDCar"/>
          <w:rFonts w:cs="Arial"/>
          <w:sz w:val="22"/>
          <w:szCs w:val="22"/>
        </w:rPr>
        <w:t>u</w:t>
      </w:r>
      <w:proofErr w:type="spellEnd"/>
      <w:r w:rsidR="006845D8" w:rsidRPr="00DC62A4">
        <w:rPr>
          <w:rStyle w:val="EstilosubindicePARAPROCEDCar"/>
          <w:rFonts w:cs="Arial"/>
          <w:sz w:val="22"/>
          <w:szCs w:val="22"/>
        </w:rPr>
        <w:tab/>
      </w:r>
      <w:r w:rsidRPr="00DC62A4">
        <w:rPr>
          <w:rStyle w:val="EstilosubindicePARAPROCEDCar"/>
          <w:rFonts w:cs="Arial"/>
          <w:sz w:val="22"/>
          <w:szCs w:val="22"/>
          <w:vertAlign w:val="baseline"/>
        </w:rPr>
        <w:t>=</w:t>
      </w:r>
      <w:r w:rsidRPr="00DC62A4">
        <w:rPr>
          <w:rStyle w:val="EstilosubindicePARAPROCEDCar"/>
          <w:rFonts w:cs="Arial"/>
          <w:sz w:val="22"/>
          <w:szCs w:val="22"/>
        </w:rPr>
        <w:tab/>
      </w:r>
      <w:r w:rsidRPr="009E322C">
        <w:rPr>
          <w:rStyle w:val="Estilo11pto"/>
        </w:rPr>
        <w:t xml:space="preserve">Energía asignada a subir a la unidad </w:t>
      </w:r>
      <w:r w:rsidRPr="00DC62A4">
        <w:rPr>
          <w:rFonts w:cs="Arial"/>
          <w:i/>
          <w:sz w:val="22"/>
          <w:szCs w:val="22"/>
        </w:rPr>
        <w:t xml:space="preserve">u, </w:t>
      </w:r>
      <w:r w:rsidRPr="009E322C">
        <w:rPr>
          <w:rStyle w:val="Estilo11pto"/>
        </w:rPr>
        <w:t>sin oferta</w:t>
      </w:r>
      <w:r w:rsidRPr="00DC62A4">
        <w:rPr>
          <w:rFonts w:cs="Arial"/>
          <w:i/>
          <w:sz w:val="22"/>
          <w:szCs w:val="22"/>
        </w:rPr>
        <w:t xml:space="preserve"> </w:t>
      </w:r>
      <w:r w:rsidRPr="009E322C">
        <w:rPr>
          <w:rStyle w:val="Estilo11pto"/>
        </w:rPr>
        <w:t>disponible</w:t>
      </w:r>
      <w:r w:rsidR="00AB17F9" w:rsidRPr="009E322C">
        <w:rPr>
          <w:rStyle w:val="Estilo11pto"/>
        </w:rPr>
        <w:t>.</w:t>
      </w:r>
    </w:p>
    <w:p w14:paraId="264176C5" w14:textId="000AEE12" w:rsidR="006845D8" w:rsidRPr="009E322C" w:rsidRDefault="008346CA" w:rsidP="00CD6191">
      <w:pPr>
        <w:tabs>
          <w:tab w:val="left" w:pos="1985"/>
        </w:tabs>
        <w:spacing w:line="259" w:lineRule="auto"/>
        <w:ind w:left="2552" w:hanging="2410"/>
        <w:rPr>
          <w:rStyle w:val="EstilosubindicePARAPROCEDCar"/>
          <w:sz w:val="22"/>
          <w:szCs w:val="22"/>
          <w:vertAlign w:val="baseline"/>
        </w:rPr>
      </w:pPr>
      <w:r w:rsidRPr="009E322C">
        <w:t>P</w:t>
      </w:r>
      <w:r w:rsidR="006845D8" w:rsidRPr="009E322C">
        <w:rPr>
          <w:rStyle w:val="EstilosubindicePARAPROCEDCar"/>
          <w:sz w:val="22"/>
          <w:szCs w:val="22"/>
          <w:vertAlign w:val="baseline"/>
        </w:rPr>
        <w:t>M</w:t>
      </w:r>
      <w:r w:rsidR="4C2AEFA1" w:rsidRPr="009E322C">
        <w:rPr>
          <w:rStyle w:val="EstilosubindicePARAPROCEDCar"/>
          <w:sz w:val="22"/>
          <w:szCs w:val="22"/>
          <w:vertAlign w:val="baseline"/>
        </w:rPr>
        <w:t>ED</w:t>
      </w:r>
      <w:r w:rsidR="006845D8" w:rsidRPr="00DC62A4">
        <w:rPr>
          <w:rFonts w:cs="Arial"/>
          <w:sz w:val="22"/>
          <w:szCs w:val="22"/>
        </w:rPr>
        <w:tab/>
      </w:r>
      <w:r w:rsidR="006845D8" w:rsidRPr="009E322C">
        <w:rPr>
          <w:rStyle w:val="EstilosubindicePARAPROCEDCar"/>
          <w:sz w:val="22"/>
          <w:szCs w:val="22"/>
          <w:vertAlign w:val="baseline"/>
        </w:rPr>
        <w:t>=</w:t>
      </w:r>
      <w:r w:rsidR="51AC5302" w:rsidRPr="009E322C">
        <w:rPr>
          <w:rStyle w:val="EstilosubindicePARAPROCEDCar"/>
          <w:sz w:val="22"/>
          <w:szCs w:val="22"/>
          <w:vertAlign w:val="baseline"/>
        </w:rPr>
        <w:t xml:space="preserve"> </w:t>
      </w:r>
      <w:r w:rsidR="00CD16C8">
        <w:rPr>
          <w:rStyle w:val="EstilosubindicePARAPROCEDCar"/>
          <w:sz w:val="22"/>
          <w:szCs w:val="22"/>
          <w:vertAlign w:val="baseline"/>
        </w:rPr>
        <w:tab/>
      </w:r>
      <w:r w:rsidR="005C74AF">
        <w:rPr>
          <w:rStyle w:val="EstilosubindicePARAPROCEDCar"/>
          <w:sz w:val="22"/>
          <w:szCs w:val="22"/>
          <w:vertAlign w:val="baseline"/>
        </w:rPr>
        <w:t>Valor</w:t>
      </w:r>
      <w:r w:rsidR="51AC5302" w:rsidRPr="009E322C">
        <w:rPr>
          <w:rStyle w:val="EstilosubindicePARAPROCEDCar"/>
          <w:sz w:val="22"/>
          <w:szCs w:val="22"/>
          <w:vertAlign w:val="baseline"/>
        </w:rPr>
        <w:t xml:space="preserve"> medio aritmético del precio marginal </w:t>
      </w:r>
      <w:del w:id="749" w:author="LIQ Elena" w:date="2021-02-20T21:53:00Z">
        <w:r w:rsidR="51AC5302" w:rsidRPr="009E322C" w:rsidDel="007321E4">
          <w:rPr>
            <w:rStyle w:val="EstilosubindicePARAPROCEDCar"/>
            <w:sz w:val="22"/>
            <w:szCs w:val="22"/>
            <w:vertAlign w:val="baseline"/>
          </w:rPr>
          <w:delText xml:space="preserve">horario </w:delText>
        </w:r>
      </w:del>
      <w:r w:rsidR="005C74AF">
        <w:rPr>
          <w:rStyle w:val="EstilosubindicePARAPROCEDCar"/>
          <w:sz w:val="22"/>
          <w:szCs w:val="22"/>
          <w:vertAlign w:val="baseline"/>
        </w:rPr>
        <w:t xml:space="preserve">resultante </w:t>
      </w:r>
      <w:r w:rsidR="51AC5302" w:rsidRPr="009E322C">
        <w:rPr>
          <w:rStyle w:val="EstilosubindicePARAPROCEDCar"/>
          <w:sz w:val="22"/>
          <w:szCs w:val="22"/>
          <w:vertAlign w:val="baseline"/>
        </w:rPr>
        <w:t>del mercado diario en el mes inmediato anterior</w:t>
      </w:r>
      <w:r w:rsidR="005C74AF">
        <w:rPr>
          <w:rStyle w:val="EstilosubindicePARAPROCEDCar"/>
          <w:sz w:val="22"/>
          <w:szCs w:val="22"/>
          <w:vertAlign w:val="baseline"/>
        </w:rPr>
        <w:t xml:space="preserve"> en el periodo </w:t>
      </w:r>
      <w:ins w:id="750" w:author="LIQ Elena" w:date="2021-02-20T21:54:00Z">
        <w:r w:rsidR="00366CC6">
          <w:rPr>
            <w:rStyle w:val="EstilosubindicePARAPROCEDCar"/>
            <w:sz w:val="22"/>
            <w:szCs w:val="22"/>
            <w:vertAlign w:val="baseline"/>
          </w:rPr>
          <w:t xml:space="preserve">de </w:t>
        </w:r>
        <w:proofErr w:type="spellStart"/>
        <w:r w:rsidR="00366CC6">
          <w:rPr>
            <w:rStyle w:val="EstilosubindicePARAPROCEDCar"/>
            <w:sz w:val="22"/>
            <w:szCs w:val="22"/>
            <w:vertAlign w:val="baseline"/>
          </w:rPr>
          <w:t>programación</w:t>
        </w:r>
      </w:ins>
      <w:del w:id="751" w:author="LIQ Elena" w:date="2021-02-20T21:53:00Z">
        <w:r w:rsidR="005C74AF" w:rsidDel="007321E4">
          <w:rPr>
            <w:rStyle w:val="EstilosubindicePARAPROCEDCar"/>
            <w:sz w:val="22"/>
            <w:szCs w:val="22"/>
            <w:vertAlign w:val="baseline"/>
          </w:rPr>
          <w:delText xml:space="preserve">horario </w:delText>
        </w:r>
      </w:del>
      <w:r w:rsidR="005C74AF">
        <w:rPr>
          <w:rStyle w:val="EstilosubindicePARAPROCEDCar"/>
          <w:sz w:val="22"/>
          <w:szCs w:val="22"/>
          <w:vertAlign w:val="baseline"/>
        </w:rPr>
        <w:t>correspondiente</w:t>
      </w:r>
      <w:proofErr w:type="spellEnd"/>
      <w:r w:rsidR="72D3FD4F" w:rsidRPr="0C9AD51D">
        <w:rPr>
          <w:rStyle w:val="EstilosubindicePARAPROCEDCar"/>
          <w:rFonts w:cs="Arial"/>
          <w:sz w:val="22"/>
          <w:szCs w:val="22"/>
          <w:vertAlign w:val="baseline"/>
        </w:rPr>
        <w:t>.</w:t>
      </w:r>
    </w:p>
    <w:p w14:paraId="4D8AC653" w14:textId="77777777" w:rsidR="00AB17F9" w:rsidRPr="00DC62A4" w:rsidRDefault="00AB17F9" w:rsidP="00DE2919">
      <w:pPr>
        <w:ind w:left="284"/>
      </w:pPr>
    </w:p>
    <w:p w14:paraId="3EBCB74F" w14:textId="4531AEE0" w:rsidR="00A918D5" w:rsidRPr="00DC62A4" w:rsidRDefault="00A918D5">
      <w:pPr>
        <w:tabs>
          <w:tab w:val="left" w:pos="2340"/>
          <w:tab w:val="left" w:pos="2700"/>
        </w:tabs>
        <w:ind w:left="2700" w:hanging="2520"/>
      </w:pPr>
    </w:p>
    <w:p w14:paraId="321D8EB9" w14:textId="7F70085D" w:rsidR="00D403AC" w:rsidRPr="00DC62A4" w:rsidRDefault="008346CA" w:rsidP="009E322C">
      <w:pPr>
        <w:pStyle w:val="BEGO"/>
        <w:numPr>
          <w:ilvl w:val="1"/>
          <w:numId w:val="21"/>
        </w:numPr>
        <w:tabs>
          <w:tab w:val="left" w:pos="851"/>
        </w:tabs>
        <w:spacing w:before="0"/>
        <w:ind w:left="567" w:hanging="425"/>
      </w:pPr>
      <w:r>
        <w:t>Energía programada a bajar en fase 2 de restricciones técnicas con oferta simple presentada</w:t>
      </w:r>
      <w:r w:rsidR="003C0E5C">
        <w:t>.</w:t>
      </w:r>
    </w:p>
    <w:p w14:paraId="6A0BCF92" w14:textId="48A709E2" w:rsidR="00D070FC" w:rsidRPr="009E322C" w:rsidRDefault="00D070FC" w:rsidP="00D403AC">
      <w:pPr>
        <w:rPr>
          <w:rStyle w:val="Estilo11pto"/>
        </w:rPr>
      </w:pPr>
    </w:p>
    <w:p w14:paraId="6226FEA9" w14:textId="77777777" w:rsidR="00D070FC" w:rsidRPr="009E322C" w:rsidRDefault="00D070FC" w:rsidP="001F24DB">
      <w:pPr>
        <w:ind w:left="142"/>
        <w:rPr>
          <w:rStyle w:val="Estilo11pto"/>
        </w:rPr>
      </w:pPr>
      <w:r w:rsidRPr="009E322C">
        <w:rPr>
          <w:rStyle w:val="Estilo11pto"/>
        </w:rPr>
        <w:t xml:space="preserve">La asignación de energía a bajar para resolver un exceso de generación y obtener así un programa equilibrado generación-demanda dará lugar a una obligación de pago de la unidad </w:t>
      </w:r>
      <w:r w:rsidRPr="00DC62A4">
        <w:rPr>
          <w:rFonts w:cs="Arial"/>
          <w:i/>
          <w:sz w:val="22"/>
          <w:szCs w:val="22"/>
        </w:rPr>
        <w:t>u,</w:t>
      </w:r>
      <w:r w:rsidRPr="009E322C">
        <w:rPr>
          <w:rStyle w:val="Estilo11pto"/>
        </w:rPr>
        <w:t xml:space="preserve"> por cada bloque de energía </w:t>
      </w:r>
      <w:r w:rsidRPr="00DC62A4">
        <w:rPr>
          <w:rFonts w:cs="Arial"/>
          <w:i/>
          <w:sz w:val="22"/>
          <w:szCs w:val="22"/>
        </w:rPr>
        <w:t>b</w:t>
      </w:r>
      <w:r w:rsidRPr="009E322C">
        <w:rPr>
          <w:rStyle w:val="Estilo11pto"/>
        </w:rPr>
        <w:t xml:space="preserve"> asignado</w:t>
      </w:r>
      <w:r w:rsidRPr="00DC62A4">
        <w:rPr>
          <w:rFonts w:cs="Arial"/>
          <w:i/>
          <w:sz w:val="22"/>
          <w:szCs w:val="22"/>
        </w:rPr>
        <w:t>,</w:t>
      </w:r>
      <w:r w:rsidRPr="009E322C">
        <w:rPr>
          <w:rStyle w:val="Estilo11pto"/>
        </w:rPr>
        <w:t xml:space="preserve"> que se calcula según la fórmula siguiente:</w:t>
      </w:r>
    </w:p>
    <w:p w14:paraId="0D048572" w14:textId="77777777" w:rsidR="00D070FC" w:rsidRPr="009E322C" w:rsidRDefault="00D070FC" w:rsidP="00E36A46">
      <w:pPr>
        <w:ind w:left="142"/>
        <w:rPr>
          <w:rStyle w:val="Estilo11pto"/>
        </w:rPr>
      </w:pPr>
      <w:proofErr w:type="spellStart"/>
      <w:r w:rsidRPr="009E322C">
        <w:rPr>
          <w:rStyle w:val="Estilo11pto"/>
        </w:rPr>
        <w:t>OPERECOOSB</w:t>
      </w:r>
      <w:r w:rsidRPr="00DC62A4">
        <w:rPr>
          <w:rStyle w:val="EstilosubindicePARAPROCEDCar"/>
          <w:rFonts w:cs="Arial"/>
          <w:sz w:val="22"/>
          <w:szCs w:val="22"/>
        </w:rPr>
        <w:t>u,b</w:t>
      </w:r>
      <w:proofErr w:type="spellEnd"/>
      <w:r w:rsidRPr="00DC62A4">
        <w:rPr>
          <w:rStyle w:val="EstilosubindicePARAPROCEDCar"/>
          <w:rFonts w:cs="Arial"/>
          <w:sz w:val="22"/>
          <w:szCs w:val="22"/>
        </w:rPr>
        <w:t xml:space="preserve"> </w:t>
      </w:r>
      <w:r w:rsidRPr="009E322C">
        <w:rPr>
          <w:rStyle w:val="Estilo11pto"/>
        </w:rPr>
        <w:t xml:space="preserve">= </w:t>
      </w:r>
      <w:proofErr w:type="spellStart"/>
      <w:r w:rsidRPr="009E322C">
        <w:rPr>
          <w:rStyle w:val="Estilo11pto"/>
        </w:rPr>
        <w:t>ERECOOSB</w:t>
      </w:r>
      <w:r w:rsidRPr="00DC62A4">
        <w:rPr>
          <w:rStyle w:val="EstilosubindicePARAPROCEDCar"/>
          <w:rFonts w:cs="Arial"/>
          <w:sz w:val="22"/>
          <w:szCs w:val="22"/>
        </w:rPr>
        <w:t>u,b</w:t>
      </w:r>
      <w:proofErr w:type="spellEnd"/>
      <w:r w:rsidRPr="009E322C">
        <w:rPr>
          <w:rStyle w:val="Estilo11pto"/>
        </w:rPr>
        <w:t xml:space="preserve"> × </w:t>
      </w:r>
      <w:proofErr w:type="spellStart"/>
      <w:r w:rsidRPr="009E322C">
        <w:rPr>
          <w:rStyle w:val="Estilo11pto"/>
        </w:rPr>
        <w:t>POECOB</w:t>
      </w:r>
      <w:r w:rsidRPr="00DC62A4">
        <w:rPr>
          <w:rStyle w:val="EstilosubindicePARAPROCEDCar"/>
          <w:rFonts w:cs="Arial"/>
          <w:sz w:val="22"/>
          <w:szCs w:val="22"/>
        </w:rPr>
        <w:t>u,b</w:t>
      </w:r>
      <w:proofErr w:type="spellEnd"/>
    </w:p>
    <w:p w14:paraId="0180170C" w14:textId="77777777" w:rsidR="00D070FC" w:rsidRPr="00DC62A4" w:rsidRDefault="00D070FC" w:rsidP="001F24DB">
      <w:pPr>
        <w:spacing w:before="240"/>
        <w:ind w:left="142"/>
        <w:rPr>
          <w:rFonts w:cs="Arial"/>
          <w:sz w:val="22"/>
          <w:szCs w:val="22"/>
        </w:rPr>
      </w:pPr>
      <w:r w:rsidRPr="00DC62A4">
        <w:rPr>
          <w:rFonts w:cs="Arial"/>
          <w:sz w:val="22"/>
          <w:szCs w:val="22"/>
        </w:rPr>
        <w:t>donde:</w:t>
      </w:r>
    </w:p>
    <w:p w14:paraId="2A00D66A" w14:textId="4B330063" w:rsidR="00D070FC" w:rsidRPr="00DC62A4" w:rsidRDefault="00D070FC" w:rsidP="00E36A46">
      <w:pPr>
        <w:tabs>
          <w:tab w:val="left" w:pos="1985"/>
          <w:tab w:val="left" w:pos="2552"/>
        </w:tabs>
        <w:ind w:left="2552" w:hanging="2410"/>
        <w:rPr>
          <w:rStyle w:val="EstilosubindicePARAPROCEDCar"/>
          <w:rFonts w:cs="Arial"/>
          <w:sz w:val="22"/>
          <w:szCs w:val="22"/>
          <w:vertAlign w:val="baseline"/>
        </w:rPr>
      </w:pPr>
      <w:r w:rsidRPr="009E322C">
        <w:rPr>
          <w:rStyle w:val="Estilo11pto"/>
        </w:rPr>
        <w:t>ERECOOSB</w:t>
      </w:r>
      <w:r w:rsidRPr="00DC62A4">
        <w:rPr>
          <w:rStyle w:val="EstilosubindicePARAPROCEDCar"/>
          <w:rFonts w:cs="Arial"/>
          <w:sz w:val="22"/>
          <w:szCs w:val="22"/>
        </w:rPr>
        <w:t xml:space="preserve"> </w:t>
      </w:r>
      <w:proofErr w:type="spellStart"/>
      <w:r w:rsidRPr="00DC62A4">
        <w:rPr>
          <w:rStyle w:val="EstilosubindicePARAPROCEDCar"/>
          <w:rFonts w:cs="Arial"/>
          <w:sz w:val="22"/>
          <w:szCs w:val="22"/>
        </w:rPr>
        <w:t>u,b</w:t>
      </w:r>
      <w:proofErr w:type="spellEnd"/>
      <w:r w:rsidRPr="00DC62A4">
        <w:rPr>
          <w:rStyle w:val="EstilosubindicePARAPROCEDCar"/>
          <w:rFonts w:cs="Arial"/>
          <w:sz w:val="22"/>
          <w:szCs w:val="22"/>
        </w:rPr>
        <w:tab/>
      </w:r>
      <w:r w:rsidRPr="00DC62A4">
        <w:rPr>
          <w:rStyle w:val="EstilosubindicePARAPROCEDCar"/>
          <w:rFonts w:cs="Arial"/>
          <w:sz w:val="22"/>
          <w:szCs w:val="22"/>
          <w:vertAlign w:val="baseline"/>
        </w:rPr>
        <w:t>=</w:t>
      </w:r>
      <w:r w:rsidRPr="00DC62A4">
        <w:rPr>
          <w:rStyle w:val="EstilosubindicePARAPROCEDCar"/>
          <w:rFonts w:cs="Arial"/>
          <w:sz w:val="22"/>
          <w:szCs w:val="22"/>
        </w:rPr>
        <w:tab/>
      </w:r>
      <w:r w:rsidRPr="009E322C">
        <w:rPr>
          <w:rStyle w:val="Estilo11pto"/>
        </w:rPr>
        <w:t>Energía a bajar del bloque</w:t>
      </w:r>
      <w:r w:rsidRPr="00DC62A4">
        <w:rPr>
          <w:rStyle w:val="EstilosubindicePARAPROCEDCar"/>
          <w:rFonts w:cs="Arial"/>
          <w:sz w:val="22"/>
          <w:szCs w:val="22"/>
          <w:vertAlign w:val="baseline"/>
        </w:rPr>
        <w:t xml:space="preserve"> </w:t>
      </w:r>
      <w:r w:rsidRPr="00DC62A4">
        <w:rPr>
          <w:rStyle w:val="EstilosubindicePARAPROCEDCar"/>
          <w:rFonts w:cs="Arial"/>
          <w:i/>
          <w:sz w:val="22"/>
          <w:szCs w:val="22"/>
          <w:vertAlign w:val="baseline"/>
        </w:rPr>
        <w:t>b</w:t>
      </w:r>
      <w:r w:rsidRPr="00DC62A4">
        <w:rPr>
          <w:rStyle w:val="EstilosubindicePARAPROCEDCar"/>
          <w:rFonts w:cs="Arial"/>
          <w:sz w:val="22"/>
          <w:szCs w:val="22"/>
          <w:vertAlign w:val="baseline"/>
        </w:rPr>
        <w:t xml:space="preserve"> </w:t>
      </w:r>
      <w:r w:rsidR="00861AAB" w:rsidRPr="009E322C">
        <w:rPr>
          <w:rStyle w:val="Estilo11pto"/>
        </w:rPr>
        <w:t xml:space="preserve">de la oferta simple de </w:t>
      </w:r>
      <w:r w:rsidRPr="009E322C">
        <w:rPr>
          <w:rStyle w:val="Estilo11pto"/>
        </w:rPr>
        <w:t xml:space="preserve">la unidad </w:t>
      </w:r>
      <w:r w:rsidRPr="00DC62A4">
        <w:rPr>
          <w:rFonts w:cs="Arial"/>
          <w:i/>
          <w:sz w:val="22"/>
          <w:szCs w:val="22"/>
        </w:rPr>
        <w:t xml:space="preserve">u </w:t>
      </w:r>
      <w:r w:rsidR="00861AAB" w:rsidRPr="009E322C">
        <w:rPr>
          <w:rStyle w:val="Estilo11pto"/>
        </w:rPr>
        <w:t>asignada</w:t>
      </w:r>
      <w:r w:rsidR="00861AAB" w:rsidRPr="00DC62A4">
        <w:rPr>
          <w:rFonts w:cs="Arial"/>
          <w:i/>
          <w:sz w:val="22"/>
          <w:szCs w:val="22"/>
        </w:rPr>
        <w:t xml:space="preserve"> </w:t>
      </w:r>
      <w:r w:rsidRPr="009E322C">
        <w:rPr>
          <w:rStyle w:val="Estilo11pto"/>
        </w:rPr>
        <w:t xml:space="preserve">en </w:t>
      </w:r>
      <w:r w:rsidR="00524F11">
        <w:rPr>
          <w:rStyle w:val="Estilo11pto"/>
        </w:rPr>
        <w:t>f</w:t>
      </w:r>
      <w:r w:rsidRPr="009E322C">
        <w:rPr>
          <w:rStyle w:val="Estilo11pto"/>
        </w:rPr>
        <w:t>ase 2</w:t>
      </w:r>
      <w:r w:rsidR="00AB17F9" w:rsidRPr="009E322C">
        <w:rPr>
          <w:rStyle w:val="Estilo11pto"/>
        </w:rPr>
        <w:t>.</w:t>
      </w:r>
    </w:p>
    <w:p w14:paraId="7D2E7D0B" w14:textId="1934BD06" w:rsidR="00D070FC" w:rsidRPr="009E322C" w:rsidRDefault="00D070FC" w:rsidP="00E36A46">
      <w:pPr>
        <w:tabs>
          <w:tab w:val="left" w:pos="1985"/>
          <w:tab w:val="left" w:pos="2552"/>
        </w:tabs>
        <w:ind w:left="2552" w:hanging="2410"/>
        <w:rPr>
          <w:rStyle w:val="Estilo11pto"/>
        </w:rPr>
      </w:pPr>
      <w:r w:rsidRPr="009E322C">
        <w:rPr>
          <w:rStyle w:val="Estilo11pto"/>
        </w:rPr>
        <w:t>POECOB</w:t>
      </w:r>
      <w:r w:rsidRPr="00DC62A4">
        <w:rPr>
          <w:rStyle w:val="EstilosubindicePARAPROCEDCar"/>
          <w:rFonts w:cs="Arial"/>
          <w:sz w:val="22"/>
          <w:szCs w:val="22"/>
        </w:rPr>
        <w:t xml:space="preserve"> </w:t>
      </w:r>
      <w:proofErr w:type="spellStart"/>
      <w:r w:rsidRPr="00DC62A4">
        <w:rPr>
          <w:rStyle w:val="EstilosubindicePARAPROCEDCar"/>
          <w:rFonts w:cs="Arial"/>
          <w:sz w:val="22"/>
          <w:szCs w:val="22"/>
        </w:rPr>
        <w:t>u,b</w:t>
      </w:r>
      <w:proofErr w:type="spellEnd"/>
      <w:r w:rsidRPr="009E322C">
        <w:rPr>
          <w:rStyle w:val="Estilo11pto"/>
        </w:rPr>
        <w:tab/>
        <w:t>=</w:t>
      </w:r>
      <w:r w:rsidRPr="009E322C">
        <w:rPr>
          <w:rStyle w:val="Estilo11pto"/>
        </w:rPr>
        <w:tab/>
        <w:t xml:space="preserve">Precio de la oferta de energía a bajar del bloque </w:t>
      </w:r>
      <w:r w:rsidRPr="00DC62A4">
        <w:rPr>
          <w:rFonts w:cs="Arial"/>
          <w:i/>
          <w:sz w:val="22"/>
          <w:szCs w:val="22"/>
        </w:rPr>
        <w:t>b</w:t>
      </w:r>
      <w:r w:rsidRPr="009E322C">
        <w:rPr>
          <w:rStyle w:val="Estilo11pto"/>
        </w:rPr>
        <w:t xml:space="preserve"> de la unidad </w:t>
      </w:r>
      <w:r w:rsidRPr="00DC62A4">
        <w:rPr>
          <w:rFonts w:cs="Arial"/>
          <w:i/>
          <w:sz w:val="22"/>
          <w:szCs w:val="22"/>
        </w:rPr>
        <w:t>u</w:t>
      </w:r>
      <w:r w:rsidRPr="009E322C">
        <w:rPr>
          <w:rStyle w:val="Estilo11pto"/>
        </w:rPr>
        <w:t>, para el proceso de resolución de restricciones técnicas.</w:t>
      </w:r>
    </w:p>
    <w:p w14:paraId="0BCD336E" w14:textId="2CF10483" w:rsidR="003C0E5C" w:rsidRPr="009E322C" w:rsidRDefault="003C0E5C" w:rsidP="00E36A46">
      <w:pPr>
        <w:tabs>
          <w:tab w:val="left" w:pos="1985"/>
        </w:tabs>
        <w:ind w:left="2552" w:hanging="2410"/>
        <w:rPr>
          <w:rStyle w:val="Estilo11pto"/>
        </w:rPr>
      </w:pPr>
    </w:p>
    <w:p w14:paraId="7CB61292" w14:textId="573EFC22" w:rsidR="00FF164E" w:rsidRPr="00DC62A4" w:rsidRDefault="00FF164E" w:rsidP="009E322C">
      <w:pPr>
        <w:pStyle w:val="BEGO"/>
        <w:numPr>
          <w:ilvl w:val="1"/>
          <w:numId w:val="21"/>
        </w:numPr>
        <w:tabs>
          <w:tab w:val="left" w:pos="851"/>
        </w:tabs>
        <w:spacing w:before="0"/>
        <w:ind w:left="567" w:hanging="425"/>
      </w:pPr>
      <w:r w:rsidRPr="00DC62A4">
        <w:t>Energía programada a bajar en fase 2 a unidades de venta sin oferta simple presentada</w:t>
      </w:r>
      <w:r w:rsidR="003C0E5C">
        <w:t>.</w:t>
      </w:r>
    </w:p>
    <w:p w14:paraId="6D477FBF" w14:textId="37AC0484" w:rsidR="00D070FC" w:rsidRPr="009E322C" w:rsidRDefault="00D070FC" w:rsidP="003C0E5C">
      <w:pPr>
        <w:ind w:left="0"/>
        <w:rPr>
          <w:rStyle w:val="Estilo11pto"/>
        </w:rPr>
      </w:pPr>
    </w:p>
    <w:p w14:paraId="6AFCA909" w14:textId="77777777" w:rsidR="00D070FC" w:rsidRPr="001F24DB" w:rsidRDefault="00D070FC" w:rsidP="001F24DB">
      <w:pPr>
        <w:ind w:left="142"/>
        <w:rPr>
          <w:rFonts w:cs="Arial"/>
          <w:sz w:val="22"/>
          <w:szCs w:val="22"/>
          <w:lang w:val="es-ES_tradnl"/>
        </w:rPr>
      </w:pPr>
      <w:r w:rsidRPr="00DC62A4">
        <w:rPr>
          <w:rFonts w:cs="Arial"/>
          <w:sz w:val="22"/>
          <w:szCs w:val="22"/>
          <w:lang w:val="es-ES_tradnl"/>
        </w:rPr>
        <w:t xml:space="preserve">La energía asignada a bajar </w:t>
      </w:r>
      <w:r w:rsidRPr="001F24DB">
        <w:rPr>
          <w:rFonts w:cs="Arial"/>
          <w:sz w:val="22"/>
          <w:szCs w:val="22"/>
          <w:lang w:val="es-ES_tradnl"/>
        </w:rPr>
        <w:t xml:space="preserve">para resolver un exceso de generación y obtener así un programa equilibrado generación-demanda </w:t>
      </w:r>
      <w:r w:rsidRPr="00DC62A4">
        <w:rPr>
          <w:rFonts w:cs="Arial"/>
          <w:sz w:val="22"/>
          <w:szCs w:val="22"/>
          <w:lang w:val="es-ES_tradnl"/>
        </w:rPr>
        <w:t>a u</w:t>
      </w:r>
      <w:r w:rsidRPr="001F24DB">
        <w:rPr>
          <w:rFonts w:cs="Arial"/>
          <w:sz w:val="22"/>
          <w:szCs w:val="22"/>
          <w:lang w:val="es-ES_tradnl"/>
        </w:rPr>
        <w:t>nidades de venta que no hayan presentado la correspondiente oferta de energía a bajar para el proceso de resolución de restricciones técnicas dará lugar a una obligación de pago que se calcula según la fórmula siguiente:</w:t>
      </w:r>
    </w:p>
    <w:p w14:paraId="6AE31122" w14:textId="720F376B" w:rsidR="006845D8" w:rsidRPr="009E322C" w:rsidRDefault="68072F3D" w:rsidP="00E36A46">
      <w:pPr>
        <w:spacing w:after="120"/>
        <w:ind w:left="142"/>
        <w:rPr>
          <w:rStyle w:val="Estilo11pto"/>
          <w:rFonts w:eastAsia="Arial"/>
        </w:rPr>
      </w:pPr>
      <w:proofErr w:type="spellStart"/>
      <w:r w:rsidRPr="009E322C">
        <w:rPr>
          <w:rStyle w:val="Estilo11pto"/>
          <w:rFonts w:eastAsia="Arial"/>
        </w:rPr>
        <w:t>OPERECO</w:t>
      </w:r>
      <w:r w:rsidR="7750B1C8" w:rsidRPr="009E322C">
        <w:rPr>
          <w:rStyle w:val="Estilo11pto"/>
          <w:rFonts w:eastAsia="Arial"/>
        </w:rPr>
        <w:t>SO</w:t>
      </w:r>
      <w:r w:rsidRPr="009E322C">
        <w:rPr>
          <w:rStyle w:val="Estilo11pto"/>
          <w:rFonts w:eastAsia="Arial"/>
        </w:rPr>
        <w:t>B</w:t>
      </w:r>
      <w:r w:rsidRPr="009E322C">
        <w:rPr>
          <w:rStyle w:val="EstilosubindicePARAPROCEDCar"/>
          <w:rFonts w:eastAsia="Arial" w:cs="Arial"/>
          <w:sz w:val="22"/>
          <w:szCs w:val="22"/>
        </w:rPr>
        <w:t>u</w:t>
      </w:r>
      <w:proofErr w:type="spellEnd"/>
      <w:r w:rsidRPr="009E322C">
        <w:rPr>
          <w:rStyle w:val="Estilo11pto"/>
          <w:rFonts w:eastAsia="Arial"/>
        </w:rPr>
        <w:t xml:space="preserve"> = </w:t>
      </w:r>
      <w:proofErr w:type="spellStart"/>
      <w:r w:rsidRPr="009E322C">
        <w:rPr>
          <w:rStyle w:val="Estilo11pto"/>
          <w:rFonts w:eastAsia="Arial"/>
        </w:rPr>
        <w:t>ERECO</w:t>
      </w:r>
      <w:r w:rsidR="7750B1C8" w:rsidRPr="009E322C">
        <w:rPr>
          <w:rStyle w:val="Estilo11pto"/>
          <w:rFonts w:eastAsia="Arial"/>
        </w:rPr>
        <w:t>SO</w:t>
      </w:r>
      <w:r w:rsidRPr="009E322C">
        <w:rPr>
          <w:rStyle w:val="Estilo11pto"/>
          <w:rFonts w:eastAsia="Arial"/>
        </w:rPr>
        <w:t>B</w:t>
      </w:r>
      <w:r w:rsidRPr="009E322C">
        <w:rPr>
          <w:rStyle w:val="EstilosubindicePARAPROCEDCar"/>
          <w:rFonts w:eastAsia="Arial" w:cs="Arial"/>
          <w:sz w:val="22"/>
          <w:szCs w:val="22"/>
        </w:rPr>
        <w:t>u</w:t>
      </w:r>
      <w:proofErr w:type="spellEnd"/>
      <w:r w:rsidRPr="009E322C">
        <w:rPr>
          <w:rStyle w:val="Estilo11pto"/>
          <w:rFonts w:eastAsia="Arial"/>
        </w:rPr>
        <w:t xml:space="preserve"> × 1,15 × PMD</w:t>
      </w:r>
      <w:r w:rsidR="49EE8B8F" w:rsidRPr="009E322C">
        <w:rPr>
          <w:rStyle w:val="Estilo11pto"/>
          <w:rFonts w:eastAsia="Arial"/>
        </w:rPr>
        <w:t xml:space="preserve"> </w:t>
      </w:r>
      <w:r w:rsidR="006845D8" w:rsidRPr="009E322C">
        <w:rPr>
          <w:rStyle w:val="Estilo11pto"/>
        </w:rPr>
        <w:tab/>
      </w:r>
      <w:r w:rsidR="006845D8" w:rsidRPr="009E322C">
        <w:rPr>
          <w:rStyle w:val="Estilo11pto"/>
        </w:rPr>
        <w:tab/>
      </w:r>
      <w:r w:rsidR="006845D8" w:rsidRPr="009E322C">
        <w:rPr>
          <w:rStyle w:val="Estilo11pto"/>
        </w:rPr>
        <w:tab/>
      </w:r>
      <w:r w:rsidR="49EE8B8F" w:rsidRPr="009E322C">
        <w:rPr>
          <w:rStyle w:val="Estilo11pto"/>
          <w:rFonts w:eastAsia="Arial"/>
        </w:rPr>
        <w:t>si PMD&gt;=0</w:t>
      </w:r>
    </w:p>
    <w:p w14:paraId="2415391E" w14:textId="651EB406" w:rsidR="006845D8" w:rsidRPr="009E322C" w:rsidRDefault="312D6EEE" w:rsidP="00E36A46">
      <w:pPr>
        <w:spacing w:after="120"/>
        <w:ind w:left="142"/>
        <w:rPr>
          <w:rStyle w:val="EstilosubindicePARAPROCEDCar"/>
          <w:rFonts w:eastAsia="Arial" w:cs="Arial"/>
          <w:sz w:val="22"/>
          <w:szCs w:val="22"/>
        </w:rPr>
      </w:pPr>
      <w:proofErr w:type="spellStart"/>
      <w:r w:rsidRPr="00524F11">
        <w:rPr>
          <w:rFonts w:eastAsia="Arial"/>
          <w:sz w:val="22"/>
          <w:szCs w:val="22"/>
        </w:rPr>
        <w:t>DCERECOSOB</w:t>
      </w:r>
      <w:r w:rsidR="49EE8B8F" w:rsidRPr="00524F11">
        <w:rPr>
          <w:rStyle w:val="EstilosubindicePARAPROCEDCar"/>
          <w:rFonts w:eastAsia="Arial" w:cs="Arial"/>
          <w:sz w:val="22"/>
          <w:szCs w:val="22"/>
        </w:rPr>
        <w:t>u</w:t>
      </w:r>
      <w:proofErr w:type="spellEnd"/>
      <w:r w:rsidR="49EE8B8F" w:rsidRPr="009E322C">
        <w:rPr>
          <w:rStyle w:val="Estilo11pto"/>
          <w:rFonts w:eastAsia="Arial"/>
        </w:rPr>
        <w:t xml:space="preserve"> = </w:t>
      </w:r>
      <w:proofErr w:type="spellStart"/>
      <w:r w:rsidR="49EE8B8F" w:rsidRPr="009E322C">
        <w:rPr>
          <w:rStyle w:val="Estilo11pto"/>
          <w:rFonts w:eastAsia="Arial"/>
        </w:rPr>
        <w:t>ERECOSOB</w:t>
      </w:r>
      <w:r w:rsidR="49EE8B8F" w:rsidRPr="009E322C">
        <w:rPr>
          <w:rStyle w:val="EstilosubindicePARAPROCEDCar"/>
          <w:rFonts w:eastAsia="Arial" w:cs="Arial"/>
          <w:sz w:val="22"/>
          <w:szCs w:val="22"/>
        </w:rPr>
        <w:t>u</w:t>
      </w:r>
      <w:proofErr w:type="spellEnd"/>
      <w:r w:rsidR="49EE8B8F" w:rsidRPr="009E322C">
        <w:rPr>
          <w:rStyle w:val="Estilo11pto"/>
          <w:rFonts w:eastAsia="Arial"/>
        </w:rPr>
        <w:t xml:space="preserve"> × 0,85 × PMD</w:t>
      </w:r>
      <w:r w:rsidR="0345DF35" w:rsidRPr="009E322C">
        <w:rPr>
          <w:rStyle w:val="Estilo11pto"/>
          <w:rFonts w:eastAsia="Arial" w:cs="Arial"/>
        </w:rPr>
        <w:t xml:space="preserve"> </w:t>
      </w:r>
      <w:r w:rsidR="006845D8" w:rsidRPr="009E322C">
        <w:rPr>
          <w:rStyle w:val="Estilo11pto"/>
        </w:rPr>
        <w:tab/>
      </w:r>
      <w:r w:rsidR="006845D8" w:rsidRPr="009E322C">
        <w:rPr>
          <w:rStyle w:val="Estilo11pto"/>
        </w:rPr>
        <w:tab/>
      </w:r>
      <w:r w:rsidR="006845D8" w:rsidRPr="009E322C">
        <w:rPr>
          <w:rStyle w:val="Estilo11pto"/>
        </w:rPr>
        <w:tab/>
      </w:r>
      <w:r w:rsidR="49EE8B8F" w:rsidRPr="009E322C">
        <w:rPr>
          <w:rStyle w:val="Estilo11pto"/>
          <w:rFonts w:eastAsia="Arial"/>
        </w:rPr>
        <w:t>si PMD&lt;0</w:t>
      </w:r>
    </w:p>
    <w:p w14:paraId="2FD68389" w14:textId="77777777" w:rsidR="00D070FC" w:rsidRPr="00DC62A4" w:rsidRDefault="00D070FC" w:rsidP="00E36A46">
      <w:pPr>
        <w:spacing w:before="240"/>
        <w:ind w:left="142"/>
        <w:rPr>
          <w:rFonts w:cs="Arial"/>
          <w:sz w:val="22"/>
          <w:szCs w:val="22"/>
        </w:rPr>
      </w:pPr>
      <w:r w:rsidRPr="00DC62A4">
        <w:rPr>
          <w:rFonts w:cs="Arial"/>
          <w:sz w:val="22"/>
          <w:szCs w:val="22"/>
        </w:rPr>
        <w:t>donde:</w:t>
      </w:r>
    </w:p>
    <w:p w14:paraId="382D15D1" w14:textId="5D360E5F" w:rsidR="00726B9A" w:rsidRPr="009E322C" w:rsidRDefault="00D070FC" w:rsidP="00E36A46">
      <w:pPr>
        <w:tabs>
          <w:tab w:val="left" w:pos="1985"/>
          <w:tab w:val="left" w:pos="2552"/>
        </w:tabs>
        <w:ind w:left="2552" w:hanging="2410"/>
        <w:rPr>
          <w:rStyle w:val="Estilo11pto"/>
        </w:rPr>
      </w:pPr>
      <w:proofErr w:type="spellStart"/>
      <w:r w:rsidRPr="009E322C">
        <w:rPr>
          <w:rStyle w:val="Estilo11pto"/>
        </w:rPr>
        <w:t>ERECO</w:t>
      </w:r>
      <w:r w:rsidR="006771B6" w:rsidRPr="009E322C">
        <w:rPr>
          <w:rStyle w:val="Estilo11pto"/>
        </w:rPr>
        <w:t>SO</w:t>
      </w:r>
      <w:r w:rsidRPr="009E322C">
        <w:rPr>
          <w:rStyle w:val="Estilo11pto"/>
        </w:rPr>
        <w:t>B</w:t>
      </w:r>
      <w:r w:rsidRPr="00DC62A4">
        <w:rPr>
          <w:rStyle w:val="EstilosubindicePARAPROCEDCar"/>
          <w:rFonts w:cs="Arial"/>
          <w:sz w:val="22"/>
          <w:szCs w:val="22"/>
        </w:rPr>
        <w:t>u</w:t>
      </w:r>
      <w:proofErr w:type="spellEnd"/>
      <w:r w:rsidRPr="009E322C">
        <w:rPr>
          <w:rStyle w:val="Estilo11pto"/>
        </w:rPr>
        <w:tab/>
        <w:t>=</w:t>
      </w:r>
      <w:r w:rsidRPr="009E322C">
        <w:rPr>
          <w:rStyle w:val="Estilo11pto"/>
        </w:rPr>
        <w:tab/>
        <w:t xml:space="preserve">Energía a bajar en </w:t>
      </w:r>
      <w:r w:rsidR="00871E23">
        <w:rPr>
          <w:rStyle w:val="Estilo11pto"/>
        </w:rPr>
        <w:t>f</w:t>
      </w:r>
      <w:r w:rsidRPr="009E322C">
        <w:rPr>
          <w:rStyle w:val="Estilo11pto"/>
        </w:rPr>
        <w:t>ase 2 a la unidad de venta u</w:t>
      </w:r>
      <w:r w:rsidR="00861AAB" w:rsidRPr="00DC62A4">
        <w:rPr>
          <w:rFonts w:cs="Arial"/>
          <w:i/>
          <w:sz w:val="22"/>
          <w:szCs w:val="22"/>
        </w:rPr>
        <w:t xml:space="preserve">, </w:t>
      </w:r>
      <w:r w:rsidR="00861AAB" w:rsidRPr="009E322C">
        <w:rPr>
          <w:rStyle w:val="Estilo11pto"/>
        </w:rPr>
        <w:t xml:space="preserve">sin oferta </w:t>
      </w:r>
      <w:r w:rsidR="006771B6" w:rsidRPr="009E322C">
        <w:rPr>
          <w:rStyle w:val="Estilo11pto"/>
        </w:rPr>
        <w:t>presentada</w:t>
      </w:r>
      <w:r w:rsidR="00AB17F9" w:rsidRPr="009E322C">
        <w:rPr>
          <w:rStyle w:val="Estilo11pto"/>
        </w:rPr>
        <w:t>.</w:t>
      </w:r>
    </w:p>
    <w:p w14:paraId="7209851A" w14:textId="50DA592A" w:rsidR="00967301" w:rsidRPr="00DC62A4" w:rsidRDefault="00967301" w:rsidP="00967301">
      <w:pPr>
        <w:pStyle w:val="BEGO"/>
        <w:numPr>
          <w:ilvl w:val="1"/>
          <w:numId w:val="21"/>
        </w:numPr>
        <w:tabs>
          <w:tab w:val="left" w:pos="851"/>
        </w:tabs>
        <w:spacing w:before="0"/>
        <w:ind w:left="567" w:hanging="425"/>
      </w:pPr>
      <w:r w:rsidRPr="00DC62A4">
        <w:t xml:space="preserve">Energía programada a bajar en fase 2 a unidades de </w:t>
      </w:r>
      <w:r w:rsidR="00A83024">
        <w:t>venta</w:t>
      </w:r>
      <w:r w:rsidRPr="000D00E6">
        <w:t xml:space="preserve"> </w:t>
      </w:r>
      <w:r w:rsidR="00A83024">
        <w:t xml:space="preserve">y adquisición </w:t>
      </w:r>
      <w:r w:rsidRPr="00DC62A4">
        <w:t>por mecanismo excepcional de resolución</w:t>
      </w:r>
      <w:r>
        <w:t>.</w:t>
      </w:r>
    </w:p>
    <w:p w14:paraId="5938A327" w14:textId="77777777" w:rsidR="00A83024" w:rsidRDefault="00A83024" w:rsidP="001F24DB">
      <w:pPr>
        <w:ind w:left="142"/>
        <w:rPr>
          <w:rFonts w:cs="Arial"/>
          <w:sz w:val="22"/>
          <w:szCs w:val="22"/>
        </w:rPr>
      </w:pPr>
    </w:p>
    <w:p w14:paraId="161AD5F7" w14:textId="32E012A9" w:rsidR="006845D8" w:rsidRPr="00DC62A4" w:rsidRDefault="006845D8" w:rsidP="001F24DB">
      <w:pPr>
        <w:ind w:left="142"/>
        <w:rPr>
          <w:rFonts w:cs="Arial"/>
          <w:sz w:val="22"/>
          <w:szCs w:val="22"/>
        </w:rPr>
      </w:pPr>
      <w:r w:rsidRPr="00DC62A4">
        <w:rPr>
          <w:rFonts w:cs="Arial"/>
          <w:sz w:val="22"/>
          <w:szCs w:val="22"/>
        </w:rPr>
        <w:t>Cuando se realicen asignaciones por mecanismo excepcional de resolución, dará lugar a una obligación de pago que se calcula según la fórmula siguiente:</w:t>
      </w:r>
    </w:p>
    <w:p w14:paraId="1E8F319C" w14:textId="74CD16BC" w:rsidR="006845D8" w:rsidRPr="009E322C" w:rsidRDefault="006845D8" w:rsidP="00E36A46">
      <w:pPr>
        <w:spacing w:after="120"/>
        <w:ind w:left="142"/>
        <w:rPr>
          <w:rStyle w:val="Estilo11pto"/>
        </w:rPr>
      </w:pPr>
      <w:proofErr w:type="spellStart"/>
      <w:r w:rsidRPr="009E322C">
        <w:rPr>
          <w:rStyle w:val="Estilo11pto"/>
        </w:rPr>
        <w:t>OPERECOMERB</w:t>
      </w:r>
      <w:r w:rsidRPr="0C9AD51D">
        <w:rPr>
          <w:rStyle w:val="EstilosubindicePARAPROCEDCar"/>
          <w:rFonts w:cs="Arial"/>
          <w:sz w:val="22"/>
          <w:szCs w:val="22"/>
        </w:rPr>
        <w:t>u</w:t>
      </w:r>
      <w:proofErr w:type="spellEnd"/>
      <w:r w:rsidRPr="009E322C">
        <w:rPr>
          <w:rStyle w:val="Estilo11pto"/>
        </w:rPr>
        <w:t xml:space="preserve"> = </w:t>
      </w:r>
      <w:proofErr w:type="spellStart"/>
      <w:r w:rsidRPr="009E322C">
        <w:rPr>
          <w:rStyle w:val="Estilo11pto"/>
        </w:rPr>
        <w:t>ERECOMERB</w:t>
      </w:r>
      <w:r w:rsidRPr="0C9AD51D">
        <w:rPr>
          <w:rStyle w:val="EstilosubindicePARAPROCEDCar"/>
          <w:rFonts w:cs="Arial"/>
          <w:sz w:val="22"/>
          <w:szCs w:val="22"/>
        </w:rPr>
        <w:t>u</w:t>
      </w:r>
      <w:proofErr w:type="spellEnd"/>
      <w:r w:rsidRPr="009E322C">
        <w:rPr>
          <w:rStyle w:val="Estilo11pto"/>
        </w:rPr>
        <w:t xml:space="preserve"> × 0,85 × PMD</w:t>
      </w:r>
      <w:r w:rsidR="635BE13F" w:rsidRPr="0C9AD51D">
        <w:rPr>
          <w:rStyle w:val="Estilo11pto"/>
        </w:rPr>
        <w:t xml:space="preserve"> </w:t>
      </w:r>
      <w:r w:rsidRPr="009E322C">
        <w:rPr>
          <w:rStyle w:val="Estilo11pto"/>
        </w:rPr>
        <w:tab/>
      </w:r>
      <w:r w:rsidRPr="009E322C">
        <w:rPr>
          <w:rStyle w:val="Estilo11pto"/>
        </w:rPr>
        <w:tab/>
        <w:t>si PMD&gt;=0</w:t>
      </w:r>
    </w:p>
    <w:p w14:paraId="766EEF15" w14:textId="2C74AF9C" w:rsidR="006845D8" w:rsidRPr="009E322C" w:rsidRDefault="006845D8" w:rsidP="00524F11">
      <w:pPr>
        <w:ind w:left="142"/>
        <w:rPr>
          <w:rStyle w:val="Estilo11pto"/>
        </w:rPr>
      </w:pPr>
      <w:proofErr w:type="spellStart"/>
      <w:r w:rsidRPr="009E322C">
        <w:rPr>
          <w:rStyle w:val="Estilo11pto"/>
        </w:rPr>
        <w:t>DCERECOMERB</w:t>
      </w:r>
      <w:r w:rsidRPr="0C9AD51D">
        <w:rPr>
          <w:rStyle w:val="EstilosubindicePARAPROCEDCar"/>
          <w:rFonts w:cs="Arial"/>
          <w:sz w:val="22"/>
          <w:szCs w:val="22"/>
        </w:rPr>
        <w:t>u</w:t>
      </w:r>
      <w:proofErr w:type="spellEnd"/>
      <w:r w:rsidRPr="009E322C">
        <w:rPr>
          <w:rStyle w:val="Estilo11pto"/>
        </w:rPr>
        <w:t xml:space="preserve"> = </w:t>
      </w:r>
      <w:proofErr w:type="spellStart"/>
      <w:r w:rsidRPr="009E322C">
        <w:rPr>
          <w:rStyle w:val="Estilo11pto"/>
        </w:rPr>
        <w:t>ERECOMERB</w:t>
      </w:r>
      <w:r w:rsidRPr="0C9AD51D">
        <w:rPr>
          <w:rStyle w:val="EstilosubindicePARAPROCEDCar"/>
          <w:rFonts w:cs="Arial"/>
          <w:sz w:val="22"/>
          <w:szCs w:val="22"/>
        </w:rPr>
        <w:t>u</w:t>
      </w:r>
      <w:proofErr w:type="spellEnd"/>
      <w:r w:rsidRPr="009E322C">
        <w:rPr>
          <w:rStyle w:val="Estilo11pto"/>
        </w:rPr>
        <w:t xml:space="preserve"> × 1,15 × PMD</w:t>
      </w:r>
      <w:r w:rsidR="5BC6AE34" w:rsidRPr="0C9AD51D">
        <w:rPr>
          <w:rStyle w:val="Estilo11pto"/>
        </w:rPr>
        <w:t xml:space="preserve"> </w:t>
      </w:r>
      <w:r w:rsidRPr="009E322C">
        <w:rPr>
          <w:rStyle w:val="Estilo11pto"/>
        </w:rPr>
        <w:tab/>
      </w:r>
      <w:r w:rsidRPr="009E322C">
        <w:rPr>
          <w:rStyle w:val="Estilo11pto"/>
        </w:rPr>
        <w:tab/>
        <w:t>si PMD&lt;0</w:t>
      </w:r>
    </w:p>
    <w:p w14:paraId="18D6E86D" w14:textId="742A4BD5" w:rsidR="006845D8" w:rsidRPr="00DC62A4" w:rsidRDefault="00CD16C8" w:rsidP="00E36A46">
      <w:pPr>
        <w:tabs>
          <w:tab w:val="left" w:pos="2340"/>
          <w:tab w:val="left" w:pos="2700"/>
        </w:tabs>
        <w:ind w:left="142"/>
        <w:rPr>
          <w:rFonts w:cs="Arial"/>
          <w:sz w:val="22"/>
          <w:szCs w:val="22"/>
          <w:lang w:val="sv-SE"/>
        </w:rPr>
      </w:pPr>
      <w:r>
        <w:rPr>
          <w:rFonts w:cs="Arial"/>
          <w:sz w:val="22"/>
          <w:szCs w:val="22"/>
          <w:lang w:val="sv-SE"/>
        </w:rPr>
        <w:t>d</w:t>
      </w:r>
      <w:r w:rsidR="006845D8" w:rsidRPr="00DC62A4">
        <w:rPr>
          <w:rFonts w:cs="Arial"/>
          <w:sz w:val="22"/>
          <w:szCs w:val="22"/>
          <w:lang w:val="sv-SE"/>
        </w:rPr>
        <w:t>onde:</w:t>
      </w:r>
    </w:p>
    <w:p w14:paraId="079F5160" w14:textId="1D2E54CF" w:rsidR="006845D8" w:rsidRPr="009E322C" w:rsidRDefault="006845D8" w:rsidP="00E36A46">
      <w:pPr>
        <w:tabs>
          <w:tab w:val="left" w:pos="1985"/>
        </w:tabs>
        <w:ind w:left="2552" w:hanging="2410"/>
        <w:rPr>
          <w:rStyle w:val="Estilo11pto"/>
        </w:rPr>
      </w:pPr>
      <w:proofErr w:type="spellStart"/>
      <w:r w:rsidRPr="009E322C">
        <w:rPr>
          <w:rStyle w:val="Estilo11pto"/>
        </w:rPr>
        <w:t>ERECOMERB</w:t>
      </w:r>
      <w:r w:rsidRPr="00DC62A4">
        <w:rPr>
          <w:rStyle w:val="EstilosubindicePARAPROCEDCar"/>
          <w:rFonts w:cs="Arial"/>
          <w:sz w:val="22"/>
          <w:szCs w:val="22"/>
        </w:rPr>
        <w:t>u</w:t>
      </w:r>
      <w:proofErr w:type="spellEnd"/>
      <w:r w:rsidRPr="00DC62A4">
        <w:rPr>
          <w:rStyle w:val="EstilosubindicePARAPROCEDCar"/>
          <w:rFonts w:cs="Arial"/>
          <w:sz w:val="22"/>
          <w:szCs w:val="22"/>
        </w:rPr>
        <w:t xml:space="preserve"> </w:t>
      </w:r>
      <w:r w:rsidRPr="00DC62A4">
        <w:rPr>
          <w:rStyle w:val="EstilosubindicePARAPROCEDCar"/>
          <w:rFonts w:cs="Arial"/>
          <w:sz w:val="22"/>
          <w:szCs w:val="22"/>
        </w:rPr>
        <w:tab/>
      </w:r>
      <w:r w:rsidRPr="009E322C">
        <w:rPr>
          <w:rStyle w:val="Estilo11pto"/>
        </w:rPr>
        <w:t xml:space="preserve">= Energía asignada a bajar a la unidad </w:t>
      </w:r>
      <w:r w:rsidRPr="00DC62A4">
        <w:rPr>
          <w:rFonts w:cs="Arial"/>
          <w:i/>
          <w:sz w:val="22"/>
          <w:szCs w:val="22"/>
          <w:lang w:val="sv-SE"/>
        </w:rPr>
        <w:t>u</w:t>
      </w:r>
      <w:r w:rsidRPr="009E322C">
        <w:rPr>
          <w:rStyle w:val="Estilo11pto"/>
        </w:rPr>
        <w:t>, sin oferta disponible.</w:t>
      </w:r>
    </w:p>
    <w:p w14:paraId="15785614" w14:textId="77777777" w:rsidR="00DC62A4" w:rsidRPr="00DC62A4" w:rsidRDefault="00DC62A4" w:rsidP="00286632">
      <w:pPr>
        <w:tabs>
          <w:tab w:val="left" w:pos="2340"/>
          <w:tab w:val="left" w:pos="2700"/>
        </w:tabs>
        <w:ind w:left="2700" w:hanging="2416"/>
        <w:rPr>
          <w:rFonts w:cs="Arial"/>
          <w:sz w:val="22"/>
          <w:szCs w:val="22"/>
          <w:lang w:val="sv-SE"/>
        </w:rPr>
      </w:pPr>
    </w:p>
    <w:p w14:paraId="11FCF651" w14:textId="6C963A9C" w:rsidR="00AA56BE" w:rsidRDefault="00DC62A4" w:rsidP="009E322C">
      <w:pPr>
        <w:pStyle w:val="BEGO"/>
        <w:numPr>
          <w:ilvl w:val="1"/>
          <w:numId w:val="21"/>
        </w:numPr>
        <w:tabs>
          <w:tab w:val="left" w:pos="851"/>
        </w:tabs>
        <w:spacing w:before="0"/>
        <w:ind w:left="567" w:hanging="425"/>
      </w:pPr>
      <w:r w:rsidRPr="001F24DB">
        <w:t>Coste de las restricciones técnicas del PDBF</w:t>
      </w:r>
      <w:r w:rsidR="003C0E5C">
        <w:t>.</w:t>
      </w:r>
    </w:p>
    <w:p w14:paraId="5A536E27" w14:textId="77777777" w:rsidR="003C0E5C" w:rsidRPr="00270C16" w:rsidRDefault="003C0E5C" w:rsidP="00270C16">
      <w:pPr>
        <w:pStyle w:val="PlainText"/>
        <w:rPr>
          <w:lang w:eastAsia="en-US"/>
        </w:rPr>
      </w:pPr>
    </w:p>
    <w:p w14:paraId="3AC58B46" w14:textId="299B6BD7" w:rsidR="00D070FC" w:rsidRDefault="00D070FC" w:rsidP="001F24DB">
      <w:pPr>
        <w:ind w:left="142"/>
        <w:rPr>
          <w:rStyle w:val="EstilosubindicePARAPROCEDCar"/>
          <w:rFonts w:cs="Arial"/>
          <w:sz w:val="22"/>
          <w:szCs w:val="22"/>
          <w:vertAlign w:val="baseline"/>
        </w:rPr>
      </w:pPr>
      <w:bookmarkStart w:id="752" w:name="_Toc258486131"/>
      <w:bookmarkStart w:id="753" w:name="OLE_LINK5"/>
      <w:bookmarkEnd w:id="752"/>
      <w:r w:rsidRPr="00DC62A4">
        <w:rPr>
          <w:rStyle w:val="EstilosubindicePARAPROCEDCar"/>
          <w:rFonts w:cs="Arial"/>
          <w:sz w:val="22"/>
          <w:szCs w:val="22"/>
          <w:vertAlign w:val="baseline"/>
        </w:rPr>
        <w:t xml:space="preserve">El coste </w:t>
      </w:r>
      <w:r w:rsidR="00DC62A4">
        <w:rPr>
          <w:rStyle w:val="EstilosubindicePARAPROCEDCar"/>
          <w:rFonts w:cs="Arial"/>
          <w:sz w:val="22"/>
          <w:szCs w:val="22"/>
          <w:vertAlign w:val="baseline"/>
        </w:rPr>
        <w:t xml:space="preserve">de </w:t>
      </w:r>
      <w:r w:rsidRPr="00DC62A4">
        <w:rPr>
          <w:rStyle w:val="EstilosubindicePARAPROCEDCar"/>
          <w:rFonts w:cs="Arial"/>
          <w:sz w:val="22"/>
          <w:szCs w:val="22"/>
          <w:vertAlign w:val="baseline"/>
        </w:rPr>
        <w:t xml:space="preserve">las restricciones técnicas </w:t>
      </w:r>
      <w:r w:rsidR="00C14195" w:rsidRPr="00DC62A4">
        <w:rPr>
          <w:rStyle w:val="EstilosubindicePARAPROCEDCar"/>
          <w:rFonts w:cs="Arial"/>
          <w:sz w:val="22"/>
          <w:szCs w:val="22"/>
          <w:vertAlign w:val="baseline"/>
        </w:rPr>
        <w:t>del</w:t>
      </w:r>
      <w:r w:rsidRPr="00DC62A4">
        <w:rPr>
          <w:rStyle w:val="EstilosubindicePARAPROCEDCar"/>
          <w:rFonts w:cs="Arial"/>
          <w:sz w:val="22"/>
          <w:szCs w:val="22"/>
          <w:vertAlign w:val="baseline"/>
        </w:rPr>
        <w:t xml:space="preserve"> P</w:t>
      </w:r>
      <w:r w:rsidR="00666357" w:rsidRPr="00DC62A4">
        <w:rPr>
          <w:rStyle w:val="EstilosubindicePARAPROCEDCar"/>
          <w:rFonts w:cs="Arial"/>
          <w:sz w:val="22"/>
          <w:szCs w:val="22"/>
          <w:vertAlign w:val="baseline"/>
        </w:rPr>
        <w:t>D</w:t>
      </w:r>
      <w:r w:rsidRPr="00DC62A4">
        <w:rPr>
          <w:rStyle w:val="EstilosubindicePARAPROCEDCar"/>
          <w:rFonts w:cs="Arial"/>
          <w:sz w:val="22"/>
          <w:szCs w:val="22"/>
          <w:vertAlign w:val="baseline"/>
        </w:rPr>
        <w:t>BF</w:t>
      </w:r>
      <w:r w:rsidR="00861AAB" w:rsidRPr="00DC62A4">
        <w:rPr>
          <w:rStyle w:val="EstilosubindicePARAPROCEDCar"/>
          <w:rFonts w:cs="Arial"/>
          <w:sz w:val="22"/>
          <w:szCs w:val="22"/>
          <w:vertAlign w:val="baseline"/>
        </w:rPr>
        <w:t xml:space="preserve"> (SCPVP)</w:t>
      </w:r>
      <w:r w:rsidRPr="00DC62A4">
        <w:rPr>
          <w:rStyle w:val="EstilosubindicePARAPROCEDCar"/>
          <w:rFonts w:cs="Arial"/>
          <w:sz w:val="22"/>
          <w:szCs w:val="22"/>
          <w:vertAlign w:val="baseline"/>
        </w:rPr>
        <w:t xml:space="preserve"> se calcula como la suma de</w:t>
      </w:r>
      <w:r w:rsidR="00861AAB" w:rsidRPr="00DC62A4">
        <w:rPr>
          <w:rStyle w:val="EstilosubindicePARAPROCEDCar"/>
          <w:rFonts w:cs="Arial"/>
          <w:sz w:val="22"/>
          <w:szCs w:val="22"/>
          <w:vertAlign w:val="baseline"/>
        </w:rPr>
        <w:t xml:space="preserve"> todos</w:t>
      </w:r>
      <w:r w:rsidRPr="00DC62A4">
        <w:rPr>
          <w:rStyle w:val="EstilosubindicePARAPROCEDCar"/>
          <w:rFonts w:cs="Arial"/>
          <w:sz w:val="22"/>
          <w:szCs w:val="22"/>
          <w:vertAlign w:val="baseline"/>
        </w:rPr>
        <w:t xml:space="preserve"> los derechos de cobro y obligaciones de pago de los apartados </w:t>
      </w:r>
      <w:r w:rsidR="00DC62A4">
        <w:rPr>
          <w:rStyle w:val="EstilosubindicePARAPROCEDCar"/>
          <w:rFonts w:cs="Arial"/>
          <w:sz w:val="22"/>
          <w:szCs w:val="22"/>
          <w:vertAlign w:val="baseline"/>
        </w:rPr>
        <w:t>1</w:t>
      </w:r>
      <w:ins w:id="754" w:author="LIQ" w:date="2021-03-15T11:55:00Z">
        <w:r w:rsidR="00AC69E7">
          <w:rPr>
            <w:rStyle w:val="EstilosubindicePARAPROCEDCar"/>
            <w:rFonts w:cs="Arial"/>
            <w:sz w:val="22"/>
            <w:szCs w:val="22"/>
            <w:vertAlign w:val="baseline"/>
          </w:rPr>
          <w:t>8</w:t>
        </w:r>
      </w:ins>
      <w:del w:id="755" w:author="LIQ" w:date="2021-03-15T11:55:00Z">
        <w:r w:rsidR="002728FD" w:rsidDel="00AC69E7">
          <w:rPr>
            <w:rStyle w:val="EstilosubindicePARAPROCEDCar"/>
            <w:rFonts w:cs="Arial"/>
            <w:sz w:val="22"/>
            <w:szCs w:val="22"/>
            <w:vertAlign w:val="baseline"/>
          </w:rPr>
          <w:delText>7</w:delText>
        </w:r>
      </w:del>
      <w:r w:rsidR="00AA56BE" w:rsidRPr="00DC62A4">
        <w:rPr>
          <w:rStyle w:val="EstilosubindicePARAPROCEDCar"/>
          <w:rFonts w:cs="Arial"/>
          <w:sz w:val="22"/>
          <w:szCs w:val="22"/>
          <w:vertAlign w:val="baseline"/>
        </w:rPr>
        <w:t xml:space="preserve">.1 a </w:t>
      </w:r>
      <w:r w:rsidR="00DC62A4">
        <w:rPr>
          <w:rStyle w:val="EstilosubindicePARAPROCEDCar"/>
          <w:rFonts w:cs="Arial"/>
          <w:sz w:val="22"/>
          <w:szCs w:val="22"/>
          <w:vertAlign w:val="baseline"/>
        </w:rPr>
        <w:t>1</w:t>
      </w:r>
      <w:ins w:id="756" w:author="LIQ" w:date="2021-03-15T11:55:00Z">
        <w:r w:rsidR="00AC69E7">
          <w:rPr>
            <w:rStyle w:val="EstilosubindicePARAPROCEDCar"/>
            <w:rFonts w:cs="Arial"/>
            <w:sz w:val="22"/>
            <w:szCs w:val="22"/>
            <w:vertAlign w:val="baseline"/>
          </w:rPr>
          <w:t>8</w:t>
        </w:r>
      </w:ins>
      <w:del w:id="757" w:author="LIQ" w:date="2021-03-15T11:55:00Z">
        <w:r w:rsidR="002728FD" w:rsidDel="00AC69E7">
          <w:rPr>
            <w:rStyle w:val="EstilosubindicePARAPROCEDCar"/>
            <w:rFonts w:cs="Arial"/>
            <w:sz w:val="22"/>
            <w:szCs w:val="22"/>
            <w:vertAlign w:val="baseline"/>
          </w:rPr>
          <w:delText>7</w:delText>
        </w:r>
      </w:del>
      <w:r w:rsidR="00AA56BE" w:rsidRPr="00DC62A4">
        <w:rPr>
          <w:rStyle w:val="EstilosubindicePARAPROCEDCar"/>
          <w:rFonts w:cs="Arial"/>
          <w:sz w:val="22"/>
          <w:szCs w:val="22"/>
          <w:vertAlign w:val="baseline"/>
        </w:rPr>
        <w:t>.</w:t>
      </w:r>
      <w:r w:rsidR="00DC62A4">
        <w:rPr>
          <w:rStyle w:val="EstilosubindicePARAPROCEDCar"/>
          <w:rFonts w:cs="Arial"/>
          <w:sz w:val="22"/>
          <w:szCs w:val="22"/>
          <w:vertAlign w:val="baseline"/>
        </w:rPr>
        <w:t>1</w:t>
      </w:r>
      <w:r w:rsidR="00A83024">
        <w:rPr>
          <w:rStyle w:val="EstilosubindicePARAPROCEDCar"/>
          <w:rFonts w:cs="Arial"/>
          <w:sz w:val="22"/>
          <w:szCs w:val="22"/>
          <w:vertAlign w:val="baseline"/>
        </w:rPr>
        <w:t>4</w:t>
      </w:r>
      <w:r w:rsidR="00AA56BE" w:rsidRPr="00DC62A4">
        <w:rPr>
          <w:rStyle w:val="EstilosubindicePARAPROCEDCar"/>
          <w:rFonts w:cs="Arial"/>
          <w:sz w:val="22"/>
          <w:szCs w:val="22"/>
          <w:vertAlign w:val="baseline"/>
        </w:rPr>
        <w:t xml:space="preserve">. </w:t>
      </w:r>
      <w:r w:rsidR="00DC62A4">
        <w:rPr>
          <w:rStyle w:val="EstilosubindicePARAPROCEDCar"/>
          <w:rFonts w:cs="Arial"/>
          <w:sz w:val="22"/>
          <w:szCs w:val="22"/>
          <w:vertAlign w:val="baseline"/>
        </w:rPr>
        <w:t xml:space="preserve"> Si la suma es positiva existirá un coste, si es negativa un ingreso.</w:t>
      </w:r>
    </w:p>
    <w:p w14:paraId="6DC266C8" w14:textId="78DE0DEE" w:rsidR="00DC62A4" w:rsidRPr="00DC62A4" w:rsidDel="003C1C7E" w:rsidRDefault="00DC62A4" w:rsidP="001F24DB">
      <w:pPr>
        <w:ind w:left="142"/>
        <w:rPr>
          <w:del w:id="758" w:author="LIQ" w:date="2021-03-16T20:52:00Z"/>
          <w:rStyle w:val="EstilosubindicePARAPROCEDCar"/>
          <w:rFonts w:cs="Arial"/>
          <w:sz w:val="22"/>
          <w:szCs w:val="22"/>
          <w:vertAlign w:val="baseline"/>
        </w:rPr>
      </w:pPr>
      <w:r w:rsidRPr="0C9AD51D">
        <w:rPr>
          <w:rStyle w:val="EstilosubindicePARAPROCEDCar"/>
          <w:rFonts w:cs="Arial"/>
          <w:sz w:val="22"/>
          <w:szCs w:val="22"/>
          <w:vertAlign w:val="baseline"/>
        </w:rPr>
        <w:t>El coste SCPVP se integrará en el coste horario agregado de los servicios de ajuste</w:t>
      </w:r>
      <w:r w:rsidR="00456729" w:rsidRPr="0C9AD51D">
        <w:rPr>
          <w:rStyle w:val="EstilosubindicePARAPROCEDCar"/>
          <w:rFonts w:cs="Arial"/>
          <w:sz w:val="22"/>
          <w:szCs w:val="22"/>
          <w:vertAlign w:val="baseline"/>
        </w:rPr>
        <w:t xml:space="preserve"> </w:t>
      </w:r>
      <w:r w:rsidR="00EA5BD5" w:rsidRPr="0C9AD51D">
        <w:rPr>
          <w:rStyle w:val="EstilosubindicePARAPROCEDCar"/>
          <w:rFonts w:cs="Arial"/>
          <w:sz w:val="22"/>
          <w:szCs w:val="22"/>
          <w:vertAlign w:val="baseline"/>
        </w:rPr>
        <w:t xml:space="preserve">del sistema que se liquidará a la demanda según el apartado </w:t>
      </w:r>
      <w:r w:rsidR="004DB7F7" w:rsidRPr="0C9AD51D">
        <w:rPr>
          <w:rStyle w:val="EstilosubindicePARAPROCEDCar"/>
          <w:rFonts w:cs="Arial"/>
          <w:sz w:val="22"/>
          <w:szCs w:val="22"/>
          <w:vertAlign w:val="baseline"/>
        </w:rPr>
        <w:t>2</w:t>
      </w:r>
      <w:ins w:id="759" w:author="LIQ" w:date="2021-03-16T20:51:00Z">
        <w:r w:rsidR="00367FAA">
          <w:rPr>
            <w:rStyle w:val="EstilosubindicePARAPROCEDCar"/>
            <w:rFonts w:cs="Arial"/>
            <w:sz w:val="22"/>
            <w:szCs w:val="22"/>
            <w:vertAlign w:val="baseline"/>
          </w:rPr>
          <w:t>7</w:t>
        </w:r>
      </w:ins>
      <w:del w:id="760" w:author="LIQ" w:date="2021-03-16T20:51:00Z">
        <w:r w:rsidR="004DB7F7" w:rsidRPr="0C9AD51D" w:rsidDel="00367FAA">
          <w:rPr>
            <w:rStyle w:val="EstilosubindicePARAPROCEDCar"/>
            <w:rFonts w:cs="Arial"/>
            <w:sz w:val="22"/>
            <w:szCs w:val="22"/>
            <w:vertAlign w:val="baseline"/>
          </w:rPr>
          <w:delText>6</w:delText>
        </w:r>
      </w:del>
      <w:r w:rsidR="004DB7F7" w:rsidRPr="0C9AD51D">
        <w:rPr>
          <w:rStyle w:val="EstilosubindicePARAPROCEDCar"/>
          <w:rFonts w:cs="Arial"/>
          <w:sz w:val="22"/>
          <w:szCs w:val="22"/>
          <w:vertAlign w:val="baseline"/>
        </w:rPr>
        <w:t>.</w:t>
      </w:r>
    </w:p>
    <w:bookmarkEnd w:id="753"/>
    <w:p w14:paraId="49B17982" w14:textId="0E3A548D" w:rsidR="00D070FC" w:rsidRDefault="00600702" w:rsidP="006C1EBA">
      <w:pPr>
        <w:pStyle w:val="BEGO"/>
        <w:numPr>
          <w:ilvl w:val="0"/>
          <w:numId w:val="21"/>
        </w:numPr>
        <w:ind w:left="426" w:hanging="284"/>
        <w:rPr>
          <w:lang w:val="sv-SE"/>
        </w:rPr>
      </w:pPr>
      <w:r w:rsidRPr="007C633C">
        <w:rPr>
          <w:lang w:val="sv-SE"/>
        </w:rPr>
        <w:t>Restricciones técnicas en tiempo real.</w:t>
      </w:r>
    </w:p>
    <w:p w14:paraId="05BAA750" w14:textId="77777777" w:rsidR="007C633C" w:rsidRPr="007C633C" w:rsidRDefault="007C633C" w:rsidP="007C633C">
      <w:pPr>
        <w:spacing w:after="0"/>
        <w:rPr>
          <w:lang w:val="sv-SE" w:eastAsia="en-US"/>
        </w:rPr>
      </w:pPr>
    </w:p>
    <w:p w14:paraId="73D3A1D1" w14:textId="77777777" w:rsidR="007C633C" w:rsidRPr="007C633C" w:rsidRDefault="007C633C" w:rsidP="007C633C">
      <w:pPr>
        <w:spacing w:after="0"/>
        <w:rPr>
          <w:lang w:val="sv-SE" w:eastAsia="en-US"/>
        </w:rPr>
      </w:pPr>
    </w:p>
    <w:p w14:paraId="60D8C1F5" w14:textId="03D729FE" w:rsidR="00D070FC" w:rsidRDefault="00D070FC" w:rsidP="004C6E4B">
      <w:pPr>
        <w:pStyle w:val="BEGO"/>
        <w:numPr>
          <w:ilvl w:val="1"/>
          <w:numId w:val="21"/>
        </w:numPr>
        <w:tabs>
          <w:tab w:val="left" w:pos="1134"/>
        </w:tabs>
        <w:spacing w:before="0"/>
        <w:ind w:left="851" w:hanging="709"/>
        <w:rPr>
          <w:lang w:val="sv-SE"/>
        </w:rPr>
      </w:pPr>
      <w:bookmarkStart w:id="761" w:name="_Toc258486732"/>
      <w:r w:rsidRPr="0C9AD51D">
        <w:rPr>
          <w:lang w:val="sv-SE"/>
        </w:rPr>
        <w:t xml:space="preserve">Restricciones técnicas en tiempo real a subir con oferta </w:t>
      </w:r>
      <w:r w:rsidR="007C633C" w:rsidRPr="0C9AD51D">
        <w:rPr>
          <w:lang w:val="sv-SE"/>
        </w:rPr>
        <w:t xml:space="preserve">simple </w:t>
      </w:r>
      <w:r w:rsidRPr="0C9AD51D">
        <w:rPr>
          <w:lang w:val="sv-SE"/>
        </w:rPr>
        <w:t xml:space="preserve">presentada para el proceso de solución de restricciones técnicas </w:t>
      </w:r>
      <w:r w:rsidR="00C14195" w:rsidRPr="0C9AD51D">
        <w:rPr>
          <w:lang w:val="sv-SE"/>
        </w:rPr>
        <w:t>del</w:t>
      </w:r>
      <w:r w:rsidRPr="0C9AD51D">
        <w:rPr>
          <w:lang w:val="sv-SE"/>
        </w:rPr>
        <w:t xml:space="preserve"> P</w:t>
      </w:r>
      <w:r w:rsidR="002229CB" w:rsidRPr="0C9AD51D">
        <w:rPr>
          <w:lang w:val="sv-SE"/>
        </w:rPr>
        <w:t>D</w:t>
      </w:r>
      <w:r w:rsidRPr="0C9AD51D">
        <w:rPr>
          <w:lang w:val="sv-SE"/>
        </w:rPr>
        <w:t>BF</w:t>
      </w:r>
      <w:r w:rsidR="05874BAD" w:rsidRPr="0C9AD51D">
        <w:rPr>
          <w:lang w:val="sv-SE"/>
        </w:rPr>
        <w:t>.</w:t>
      </w:r>
      <w:bookmarkEnd w:id="761"/>
    </w:p>
    <w:p w14:paraId="5871CA8A" w14:textId="77777777" w:rsidR="00FA1B53" w:rsidRDefault="00FA1B53" w:rsidP="004C6E4B">
      <w:pPr>
        <w:spacing w:after="0"/>
        <w:ind w:left="284" w:hanging="709"/>
        <w:rPr>
          <w:rFonts w:cs="Arial"/>
          <w:sz w:val="22"/>
          <w:szCs w:val="22"/>
        </w:rPr>
      </w:pPr>
    </w:p>
    <w:p w14:paraId="7695CC30" w14:textId="26214AB0" w:rsidR="00AE3F4E" w:rsidRPr="007C633C" w:rsidRDefault="00D070FC" w:rsidP="004C6E4B">
      <w:pPr>
        <w:ind w:left="142"/>
        <w:rPr>
          <w:rFonts w:cs="Arial"/>
          <w:sz w:val="22"/>
          <w:szCs w:val="22"/>
        </w:rPr>
      </w:pPr>
      <w:r w:rsidRPr="007C633C">
        <w:rPr>
          <w:rFonts w:cs="Arial"/>
          <w:sz w:val="22"/>
          <w:szCs w:val="22"/>
        </w:rPr>
        <w:t>La asignación de energía a subir por seguridad en tiempo real empleando la oferta presentada para el proceso de solución de restricciones dará lugar a un derecho de cobro para la unidad que se calcula según</w:t>
      </w:r>
      <w:r w:rsidR="00AE3F4E" w:rsidRPr="007C633C">
        <w:rPr>
          <w:rFonts w:cs="Arial"/>
          <w:sz w:val="22"/>
          <w:szCs w:val="22"/>
        </w:rPr>
        <w:t xml:space="preserve"> </w:t>
      </w:r>
      <w:r w:rsidR="00AA4F6C">
        <w:rPr>
          <w:rFonts w:cs="Arial"/>
          <w:sz w:val="22"/>
          <w:szCs w:val="22"/>
        </w:rPr>
        <w:t>la fórmula siguiente:</w:t>
      </w:r>
      <w:r w:rsidR="00AE3F4E" w:rsidRPr="007C633C">
        <w:rPr>
          <w:rFonts w:cs="Arial"/>
          <w:sz w:val="22"/>
          <w:szCs w:val="22"/>
        </w:rPr>
        <w:t xml:space="preserve"> </w:t>
      </w:r>
    </w:p>
    <w:p w14:paraId="54400943" w14:textId="77777777" w:rsidR="00D070FC" w:rsidRPr="006C1EBA" w:rsidRDefault="00D070FC" w:rsidP="004C6E4B">
      <w:pPr>
        <w:ind w:left="142"/>
        <w:rPr>
          <w:rStyle w:val="Estilo11pto"/>
        </w:rPr>
      </w:pPr>
      <w:r w:rsidRPr="006C1EBA">
        <w:rPr>
          <w:rStyle w:val="Estilo11pto"/>
        </w:rPr>
        <w:t xml:space="preserve">El derecho de cobro de la unidad </w:t>
      </w:r>
      <w:r w:rsidRPr="007C633C">
        <w:rPr>
          <w:rFonts w:cs="Arial"/>
          <w:i/>
          <w:sz w:val="22"/>
          <w:szCs w:val="22"/>
        </w:rPr>
        <w:t>u</w:t>
      </w:r>
      <w:r w:rsidRPr="006C1EBA">
        <w:rPr>
          <w:rStyle w:val="Estilo11pto"/>
        </w:rPr>
        <w:t xml:space="preserve"> por cada bloque de energía </w:t>
      </w:r>
      <w:r w:rsidRPr="007C633C">
        <w:rPr>
          <w:rFonts w:cs="Arial"/>
          <w:i/>
          <w:sz w:val="22"/>
          <w:szCs w:val="22"/>
        </w:rPr>
        <w:t>b</w:t>
      </w:r>
      <w:r w:rsidRPr="006C1EBA">
        <w:rPr>
          <w:rStyle w:val="Estilo11pto"/>
        </w:rPr>
        <w:t xml:space="preserve"> asignado se calcula según la fórmula siguiente:</w:t>
      </w:r>
    </w:p>
    <w:p w14:paraId="70CF779D" w14:textId="663B0080" w:rsidR="005F5CD2" w:rsidRPr="006C1EBA" w:rsidRDefault="00D070FC" w:rsidP="00524F11">
      <w:pPr>
        <w:ind w:left="142"/>
        <w:rPr>
          <w:rStyle w:val="Estilo11pto"/>
        </w:rPr>
      </w:pPr>
      <w:proofErr w:type="spellStart"/>
      <w:r w:rsidRPr="006C1EBA">
        <w:rPr>
          <w:rStyle w:val="Estilo11pto"/>
        </w:rPr>
        <w:t>DCERTROS</w:t>
      </w:r>
      <w:r w:rsidRPr="007C633C">
        <w:rPr>
          <w:rStyle w:val="EstilosubindicePARAPROCEDCar"/>
          <w:rFonts w:cs="Arial"/>
          <w:sz w:val="22"/>
          <w:szCs w:val="22"/>
        </w:rPr>
        <w:t>u,b</w:t>
      </w:r>
      <w:proofErr w:type="spellEnd"/>
      <w:r w:rsidRPr="006C1EBA">
        <w:rPr>
          <w:rStyle w:val="Estilo11pto"/>
        </w:rPr>
        <w:t xml:space="preserve"> = </w:t>
      </w:r>
      <w:proofErr w:type="spellStart"/>
      <w:r w:rsidRPr="006C1EBA">
        <w:rPr>
          <w:rStyle w:val="Estilo11pto"/>
        </w:rPr>
        <w:t>ERTROSS</w:t>
      </w:r>
      <w:r w:rsidRPr="007C633C">
        <w:rPr>
          <w:rStyle w:val="EstilosubindicePARAPROCEDCar"/>
          <w:rFonts w:cs="Arial"/>
          <w:sz w:val="22"/>
          <w:szCs w:val="22"/>
        </w:rPr>
        <w:t>u,b</w:t>
      </w:r>
      <w:proofErr w:type="spellEnd"/>
      <w:r w:rsidRPr="006C1EBA">
        <w:rPr>
          <w:rStyle w:val="Estilo11pto"/>
        </w:rPr>
        <w:t xml:space="preserve"> × </w:t>
      </w:r>
      <w:proofErr w:type="spellStart"/>
      <w:r w:rsidRPr="006C1EBA">
        <w:rPr>
          <w:rStyle w:val="Estilo11pto"/>
        </w:rPr>
        <w:t>POSS</w:t>
      </w:r>
      <w:r w:rsidRPr="007C633C">
        <w:rPr>
          <w:rStyle w:val="EstilosubindicePARAPROCEDCar"/>
          <w:rFonts w:cs="Arial"/>
          <w:sz w:val="22"/>
          <w:szCs w:val="22"/>
        </w:rPr>
        <w:t>u,b</w:t>
      </w:r>
      <w:proofErr w:type="spellEnd"/>
      <w:r w:rsidR="002726C8" w:rsidRPr="007F73FD">
        <w:rPr>
          <w:rStyle w:val="EstilosubindicePARAPROCEDCar"/>
          <w:rFonts w:cs="Arial"/>
          <w:sz w:val="22"/>
          <w:szCs w:val="22"/>
          <w:vertAlign w:val="baseline"/>
        </w:rPr>
        <w:t xml:space="preserve">+ </w:t>
      </w:r>
      <w:r w:rsidR="002726C8" w:rsidRPr="007F73FD">
        <w:rPr>
          <w:rStyle w:val="EstilosubindicePARAPROCEDCar"/>
          <w:rFonts w:cs="Arial"/>
          <w:sz w:val="22"/>
          <w:szCs w:val="22"/>
        </w:rPr>
        <w:t xml:space="preserve"> </w:t>
      </w:r>
      <w:proofErr w:type="spellStart"/>
      <w:r w:rsidR="002726C8" w:rsidRPr="006C1EBA">
        <w:rPr>
          <w:rStyle w:val="Estilo11pto"/>
        </w:rPr>
        <w:t>NACCC</w:t>
      </w:r>
      <w:r w:rsidR="002726C8" w:rsidRPr="007C633C">
        <w:rPr>
          <w:rFonts w:cs="Arial"/>
          <w:sz w:val="22"/>
          <w:szCs w:val="22"/>
          <w:vertAlign w:val="subscript"/>
        </w:rPr>
        <w:t>u</w:t>
      </w:r>
      <w:proofErr w:type="spellEnd"/>
      <w:r w:rsidR="002726C8" w:rsidRPr="006C1EBA" w:rsidDel="00D822DC">
        <w:rPr>
          <w:rStyle w:val="Estilo11pto"/>
        </w:rPr>
        <w:t xml:space="preserve"> </w:t>
      </w:r>
      <w:r w:rsidR="002726C8" w:rsidRPr="006C1EBA">
        <w:rPr>
          <w:rStyle w:val="Estilo11pto"/>
        </w:rPr>
        <w:t xml:space="preserve">× </w:t>
      </w:r>
      <w:proofErr w:type="spellStart"/>
      <w:r w:rsidR="002726C8" w:rsidRPr="006C1EBA">
        <w:rPr>
          <w:rStyle w:val="Estilo11pto"/>
        </w:rPr>
        <w:t>PAC</w:t>
      </w:r>
      <w:del w:id="762" w:author="LIQ Elena" w:date="2021-02-20T21:55:00Z">
        <w:r w:rsidR="002229CB" w:rsidRPr="006C1EBA" w:rsidDel="00310C52">
          <w:rPr>
            <w:rStyle w:val="Estilo11pto"/>
          </w:rPr>
          <w:delText>H</w:delText>
        </w:r>
      </w:del>
      <w:r w:rsidR="002726C8" w:rsidRPr="007C633C">
        <w:rPr>
          <w:rFonts w:cs="Arial"/>
          <w:sz w:val="22"/>
          <w:szCs w:val="22"/>
          <w:vertAlign w:val="subscript"/>
        </w:rPr>
        <w:t>u</w:t>
      </w:r>
      <w:proofErr w:type="spellEnd"/>
    </w:p>
    <w:p w14:paraId="0DC3192E" w14:textId="77777777" w:rsidR="00D070FC" w:rsidRPr="007C633C" w:rsidRDefault="00D070FC" w:rsidP="00E36A46">
      <w:pPr>
        <w:ind w:left="142"/>
        <w:rPr>
          <w:rFonts w:cs="Arial"/>
          <w:sz w:val="22"/>
          <w:szCs w:val="22"/>
        </w:rPr>
      </w:pPr>
      <w:r w:rsidRPr="007C633C">
        <w:rPr>
          <w:rFonts w:cs="Arial"/>
          <w:sz w:val="22"/>
          <w:szCs w:val="22"/>
        </w:rPr>
        <w:t>donde:</w:t>
      </w:r>
    </w:p>
    <w:p w14:paraId="10A9A88B" w14:textId="40CAE5AC" w:rsidR="00D070FC" w:rsidRPr="007C633C" w:rsidRDefault="00D070FC" w:rsidP="00E36A46">
      <w:pPr>
        <w:numPr>
          <w:ilvl w:val="12"/>
          <w:numId w:val="0"/>
        </w:numPr>
        <w:tabs>
          <w:tab w:val="left" w:pos="1985"/>
        </w:tabs>
        <w:ind w:left="2552" w:hanging="2410"/>
        <w:rPr>
          <w:rFonts w:cs="Arial"/>
          <w:color w:val="000000"/>
          <w:sz w:val="22"/>
          <w:szCs w:val="22"/>
        </w:rPr>
      </w:pPr>
      <w:proofErr w:type="spellStart"/>
      <w:r w:rsidRPr="007C633C">
        <w:rPr>
          <w:rFonts w:cs="Arial"/>
          <w:color w:val="000000"/>
          <w:sz w:val="22"/>
          <w:szCs w:val="22"/>
        </w:rPr>
        <w:t>ERTROSS</w:t>
      </w:r>
      <w:r w:rsidRPr="007C633C">
        <w:rPr>
          <w:rStyle w:val="EstilosubindicePARAPROCEDCar"/>
          <w:rFonts w:cs="Arial"/>
          <w:sz w:val="22"/>
          <w:szCs w:val="22"/>
        </w:rPr>
        <w:t>u,b</w:t>
      </w:r>
      <w:proofErr w:type="spellEnd"/>
      <w:r w:rsidRPr="007C633C">
        <w:rPr>
          <w:rFonts w:cs="Arial"/>
          <w:color w:val="000000"/>
          <w:sz w:val="22"/>
          <w:szCs w:val="22"/>
        </w:rPr>
        <w:tab/>
        <w:t>=</w:t>
      </w:r>
      <w:r w:rsidRPr="007C633C">
        <w:rPr>
          <w:rFonts w:cs="Arial"/>
          <w:color w:val="000000"/>
          <w:sz w:val="22"/>
          <w:szCs w:val="22"/>
        </w:rPr>
        <w:tab/>
      </w:r>
      <w:r w:rsidRPr="006C1EBA">
        <w:rPr>
          <w:rStyle w:val="Estilo11pto"/>
        </w:rPr>
        <w:t xml:space="preserve">Energía </w:t>
      </w:r>
      <w:r w:rsidRPr="007C633C">
        <w:rPr>
          <w:rFonts w:cs="Arial"/>
          <w:color w:val="000000"/>
          <w:sz w:val="22"/>
          <w:szCs w:val="22"/>
        </w:rPr>
        <w:t xml:space="preserve">a subir del bloque </w:t>
      </w:r>
      <w:r w:rsidRPr="007C633C">
        <w:rPr>
          <w:rFonts w:cs="Arial"/>
          <w:i/>
          <w:color w:val="000000"/>
          <w:sz w:val="22"/>
          <w:szCs w:val="22"/>
        </w:rPr>
        <w:t>b</w:t>
      </w:r>
      <w:r w:rsidRPr="007C633C">
        <w:rPr>
          <w:rFonts w:cs="Arial"/>
          <w:color w:val="000000"/>
          <w:sz w:val="22"/>
          <w:szCs w:val="22"/>
        </w:rPr>
        <w:t xml:space="preserve">  </w:t>
      </w:r>
      <w:r w:rsidR="003B448F" w:rsidRPr="007C633C">
        <w:rPr>
          <w:rFonts w:cs="Arial"/>
          <w:color w:val="000000"/>
          <w:sz w:val="22"/>
          <w:szCs w:val="22"/>
        </w:rPr>
        <w:t xml:space="preserve">de la oferta simple </w:t>
      </w:r>
      <w:r w:rsidRPr="007C633C">
        <w:rPr>
          <w:rFonts w:cs="Arial"/>
          <w:color w:val="000000"/>
          <w:sz w:val="22"/>
          <w:szCs w:val="22"/>
        </w:rPr>
        <w:t xml:space="preserve">de la unidad </w:t>
      </w:r>
      <w:r w:rsidRPr="007C633C">
        <w:rPr>
          <w:rFonts w:cs="Arial"/>
          <w:i/>
          <w:color w:val="000000"/>
          <w:sz w:val="22"/>
          <w:szCs w:val="22"/>
        </w:rPr>
        <w:t>u</w:t>
      </w:r>
      <w:r w:rsidRPr="007C633C">
        <w:rPr>
          <w:rFonts w:cs="Arial"/>
          <w:color w:val="000000"/>
          <w:sz w:val="22"/>
          <w:szCs w:val="22"/>
        </w:rPr>
        <w:t xml:space="preserve"> por solución de restricciones en tiempo real</w:t>
      </w:r>
      <w:r w:rsidR="00600702" w:rsidRPr="007C633C">
        <w:rPr>
          <w:rFonts w:cs="Arial"/>
          <w:color w:val="000000"/>
          <w:sz w:val="22"/>
          <w:szCs w:val="22"/>
        </w:rPr>
        <w:t>.</w:t>
      </w:r>
      <w:r w:rsidRPr="007C633C">
        <w:rPr>
          <w:rFonts w:cs="Arial"/>
          <w:color w:val="000000"/>
          <w:sz w:val="22"/>
          <w:szCs w:val="22"/>
        </w:rPr>
        <w:t xml:space="preserve"> </w:t>
      </w:r>
    </w:p>
    <w:p w14:paraId="57B3A420" w14:textId="3E64D8CB" w:rsidR="00D070FC" w:rsidRDefault="00D070FC" w:rsidP="00E36A46">
      <w:pPr>
        <w:numPr>
          <w:ilvl w:val="12"/>
          <w:numId w:val="0"/>
        </w:numPr>
        <w:tabs>
          <w:tab w:val="left" w:pos="1985"/>
        </w:tabs>
        <w:ind w:left="2552" w:hanging="2410"/>
        <w:rPr>
          <w:rFonts w:cs="Arial"/>
          <w:i/>
          <w:color w:val="000000"/>
          <w:sz w:val="22"/>
          <w:szCs w:val="22"/>
        </w:rPr>
      </w:pPr>
      <w:proofErr w:type="spellStart"/>
      <w:r w:rsidRPr="007C633C">
        <w:rPr>
          <w:rFonts w:cs="Arial"/>
          <w:color w:val="000000"/>
          <w:sz w:val="22"/>
          <w:szCs w:val="22"/>
        </w:rPr>
        <w:t>POS</w:t>
      </w:r>
      <w:r w:rsidR="00AB6C5B" w:rsidRPr="007C633C">
        <w:rPr>
          <w:rFonts w:cs="Arial"/>
          <w:color w:val="000000"/>
          <w:sz w:val="22"/>
          <w:szCs w:val="22"/>
        </w:rPr>
        <w:t>S</w:t>
      </w:r>
      <w:r w:rsidRPr="007C633C">
        <w:rPr>
          <w:rStyle w:val="EstilosubindicePARAPROCEDCar"/>
          <w:rFonts w:cs="Arial"/>
          <w:sz w:val="22"/>
          <w:szCs w:val="22"/>
        </w:rPr>
        <w:t>u,b</w:t>
      </w:r>
      <w:proofErr w:type="spellEnd"/>
      <w:r w:rsidRPr="007C633C">
        <w:rPr>
          <w:rFonts w:cs="Arial"/>
          <w:color w:val="000000"/>
          <w:sz w:val="22"/>
          <w:szCs w:val="22"/>
        </w:rPr>
        <w:tab/>
        <w:t>=</w:t>
      </w:r>
      <w:r w:rsidRPr="007C633C">
        <w:rPr>
          <w:rFonts w:cs="Arial"/>
          <w:color w:val="000000"/>
          <w:sz w:val="22"/>
          <w:szCs w:val="22"/>
        </w:rPr>
        <w:tab/>
      </w:r>
      <w:r w:rsidRPr="006C1EBA">
        <w:rPr>
          <w:rStyle w:val="Estilo11pto"/>
        </w:rPr>
        <w:t xml:space="preserve">Precio </w:t>
      </w:r>
      <w:r w:rsidRPr="007C633C">
        <w:rPr>
          <w:rFonts w:cs="Arial"/>
          <w:color w:val="000000"/>
          <w:sz w:val="22"/>
          <w:szCs w:val="22"/>
        </w:rPr>
        <w:t xml:space="preserve">de la oferta simple a subir para el bloque de energía </w:t>
      </w:r>
      <w:r w:rsidRPr="007C633C">
        <w:rPr>
          <w:rFonts w:cs="Arial"/>
          <w:i/>
          <w:color w:val="000000"/>
          <w:sz w:val="22"/>
          <w:szCs w:val="22"/>
        </w:rPr>
        <w:t>b</w:t>
      </w:r>
      <w:r w:rsidR="00600702" w:rsidRPr="007C633C">
        <w:rPr>
          <w:rFonts w:cs="Arial"/>
          <w:i/>
          <w:color w:val="000000"/>
          <w:sz w:val="22"/>
          <w:szCs w:val="22"/>
        </w:rPr>
        <w:t>.</w:t>
      </w:r>
    </w:p>
    <w:p w14:paraId="3DDDAA1B" w14:textId="77777777" w:rsidR="00FA1B53" w:rsidRPr="007C633C" w:rsidRDefault="00FA1B53" w:rsidP="00286632">
      <w:pPr>
        <w:numPr>
          <w:ilvl w:val="12"/>
          <w:numId w:val="0"/>
        </w:numPr>
        <w:tabs>
          <w:tab w:val="left" w:pos="1800"/>
        </w:tabs>
        <w:ind w:left="2517" w:hanging="2233"/>
        <w:rPr>
          <w:rFonts w:cs="Arial"/>
          <w:i/>
          <w:color w:val="000000"/>
          <w:sz w:val="22"/>
          <w:szCs w:val="22"/>
        </w:rPr>
      </w:pPr>
    </w:p>
    <w:p w14:paraId="7D83ABFE" w14:textId="1D081C95" w:rsidR="008D5E0C" w:rsidRDefault="008D5E0C" w:rsidP="004C6E4B">
      <w:pPr>
        <w:pStyle w:val="BEGO"/>
        <w:numPr>
          <w:ilvl w:val="1"/>
          <w:numId w:val="21"/>
        </w:numPr>
        <w:tabs>
          <w:tab w:val="left" w:pos="1134"/>
        </w:tabs>
        <w:spacing w:before="0"/>
        <w:ind w:left="851" w:hanging="709"/>
        <w:rPr>
          <w:lang w:val="sv-SE"/>
        </w:rPr>
      </w:pPr>
      <w:r w:rsidRPr="007C633C">
        <w:rPr>
          <w:lang w:val="sv-SE"/>
        </w:rPr>
        <w:t xml:space="preserve">Restricciones técnicas en tiempo real a subir con oferta </w:t>
      </w:r>
      <w:r>
        <w:rPr>
          <w:lang w:val="sv-SE"/>
        </w:rPr>
        <w:t xml:space="preserve">compleja </w:t>
      </w:r>
      <w:r w:rsidRPr="008D5E0C">
        <w:rPr>
          <w:lang w:val="sv-SE"/>
        </w:rPr>
        <w:t>presentada para el proceso de solución de restricciones técnicas del PDBF</w:t>
      </w:r>
      <w:r w:rsidR="003B387C">
        <w:rPr>
          <w:lang w:val="sv-SE"/>
        </w:rPr>
        <w:t>.</w:t>
      </w:r>
    </w:p>
    <w:p w14:paraId="21AC5258" w14:textId="7670DE59" w:rsidR="00D070FC" w:rsidRPr="00FA1B53" w:rsidRDefault="00600702" w:rsidP="00FA1B53">
      <w:r w:rsidRPr="007C633C">
        <w:t>.</w:t>
      </w:r>
    </w:p>
    <w:p w14:paraId="6ADFB0F7" w14:textId="77777777" w:rsidR="007E1F68" w:rsidRPr="007C633C" w:rsidRDefault="007E1F68" w:rsidP="004C6E4B">
      <w:pPr>
        <w:ind w:left="142"/>
        <w:rPr>
          <w:rFonts w:cs="Arial"/>
          <w:sz w:val="22"/>
          <w:szCs w:val="22"/>
        </w:rPr>
      </w:pPr>
      <w:r w:rsidRPr="007C633C">
        <w:rPr>
          <w:rFonts w:cs="Arial"/>
          <w:sz w:val="22"/>
          <w:szCs w:val="22"/>
        </w:rPr>
        <w:t>Los derechos de cobro o, en su caso, obligaciones de pago por la energía limitada por restricciones en tiempo real a unidades que hayan presentado oferta compleja y ésta sea de aplicación, se calculan según las fórmulas siguientes:</w:t>
      </w:r>
    </w:p>
    <w:p w14:paraId="693556BD" w14:textId="6653BE40" w:rsidR="00152B04" w:rsidRPr="006C1EBA" w:rsidRDefault="007E1F68" w:rsidP="00E36A46">
      <w:pPr>
        <w:spacing w:before="120" w:after="120"/>
        <w:ind w:left="142"/>
        <w:rPr>
          <w:rStyle w:val="Estilo11pto"/>
        </w:rPr>
      </w:pPr>
      <w:proofErr w:type="spellStart"/>
      <w:r w:rsidRPr="006C1EBA">
        <w:rPr>
          <w:rStyle w:val="Estilo11pto"/>
        </w:rPr>
        <w:t>DCRTROC</w:t>
      </w:r>
      <w:r w:rsidRPr="0C9AD51D">
        <w:rPr>
          <w:rFonts w:cs="Arial"/>
          <w:sz w:val="22"/>
          <w:szCs w:val="22"/>
          <w:vertAlign w:val="subscript"/>
        </w:rPr>
        <w:t>u</w:t>
      </w:r>
      <w:proofErr w:type="spellEnd"/>
      <w:r w:rsidRPr="006C1EBA">
        <w:rPr>
          <w:rStyle w:val="Estilo11pto"/>
        </w:rPr>
        <w:t xml:space="preserve"> = </w:t>
      </w:r>
      <w:proofErr w:type="spellStart"/>
      <w:r w:rsidRPr="006C1EBA">
        <w:rPr>
          <w:rStyle w:val="Estilo11pto"/>
        </w:rPr>
        <w:t>DCERTROC</w:t>
      </w:r>
      <w:r w:rsidRPr="0C9AD51D">
        <w:rPr>
          <w:rFonts w:cs="Arial"/>
          <w:sz w:val="22"/>
          <w:szCs w:val="22"/>
          <w:vertAlign w:val="subscript"/>
        </w:rPr>
        <w:t>u</w:t>
      </w:r>
      <w:proofErr w:type="spellEnd"/>
      <w:r w:rsidRPr="0C9AD51D">
        <w:rPr>
          <w:rFonts w:cs="Arial"/>
          <w:sz w:val="22"/>
          <w:szCs w:val="22"/>
          <w:vertAlign w:val="subscript"/>
        </w:rPr>
        <w:t xml:space="preserve">    </w:t>
      </w:r>
      <w:r w:rsidRPr="006C1EBA">
        <w:rPr>
          <w:rStyle w:val="Estilo11pto"/>
        </w:rPr>
        <w:t xml:space="preserve">+   </w:t>
      </w:r>
      <w:proofErr w:type="spellStart"/>
      <w:r w:rsidR="00152B04" w:rsidRPr="006C1EBA">
        <w:rPr>
          <w:rStyle w:val="Estilo11pto"/>
        </w:rPr>
        <w:t>DCACCOCu</w:t>
      </w:r>
      <w:proofErr w:type="spellEnd"/>
    </w:p>
    <w:p w14:paraId="437C5651" w14:textId="721D4D8F" w:rsidR="007E1F68" w:rsidRPr="007C633C" w:rsidRDefault="007E1F68" w:rsidP="007E1F68">
      <w:pPr>
        <w:ind w:left="709"/>
        <w:rPr>
          <w:rFonts w:cs="Arial"/>
          <w:sz w:val="22"/>
          <w:szCs w:val="22"/>
        </w:rPr>
      </w:pPr>
    </w:p>
    <w:p w14:paraId="1CC7BB01" w14:textId="01447809" w:rsidR="007E1F68" w:rsidRPr="007C633C" w:rsidRDefault="005B4E27" w:rsidP="00E36A46">
      <w:pPr>
        <w:ind w:left="142"/>
        <w:rPr>
          <w:rFonts w:cs="Arial"/>
          <w:sz w:val="22"/>
          <w:szCs w:val="22"/>
        </w:rPr>
      </w:pPr>
      <w:r>
        <w:rPr>
          <w:rFonts w:cs="Arial"/>
          <w:sz w:val="22"/>
          <w:szCs w:val="22"/>
        </w:rPr>
        <w:t>d</w:t>
      </w:r>
      <w:r w:rsidR="007E1F68" w:rsidRPr="007C633C">
        <w:rPr>
          <w:rFonts w:cs="Arial"/>
          <w:sz w:val="22"/>
          <w:szCs w:val="22"/>
        </w:rPr>
        <w:t>onde:</w:t>
      </w:r>
    </w:p>
    <w:p w14:paraId="6C41B701" w14:textId="79641DE3" w:rsidR="007E1F68" w:rsidRPr="006C1EBA" w:rsidRDefault="007E1F68" w:rsidP="00E36A46">
      <w:pPr>
        <w:tabs>
          <w:tab w:val="left" w:pos="1985"/>
        </w:tabs>
        <w:ind w:left="2552" w:hanging="2410"/>
        <w:rPr>
          <w:rStyle w:val="Estilo11pto"/>
        </w:rPr>
      </w:pPr>
      <w:proofErr w:type="spellStart"/>
      <w:r w:rsidRPr="006C1EBA">
        <w:rPr>
          <w:rStyle w:val="Estilo11pto"/>
        </w:rPr>
        <w:t>DCERTROC</w:t>
      </w:r>
      <w:r w:rsidRPr="007C633C">
        <w:rPr>
          <w:rFonts w:cs="Arial"/>
          <w:sz w:val="22"/>
          <w:szCs w:val="22"/>
          <w:vertAlign w:val="subscript"/>
        </w:rPr>
        <w:t>u</w:t>
      </w:r>
      <w:proofErr w:type="spellEnd"/>
      <w:r w:rsidRPr="006C1EBA">
        <w:rPr>
          <w:rStyle w:val="Estilo11pto"/>
        </w:rPr>
        <w:t xml:space="preserve"> </w:t>
      </w:r>
      <w:r w:rsidR="00E36A46">
        <w:rPr>
          <w:rStyle w:val="Estilo11pto"/>
        </w:rPr>
        <w:tab/>
      </w:r>
      <w:r w:rsidRPr="006C1EBA">
        <w:rPr>
          <w:rStyle w:val="Estilo11pto"/>
        </w:rPr>
        <w:t xml:space="preserve">= </w:t>
      </w:r>
      <w:r w:rsidR="00E36A46">
        <w:rPr>
          <w:rStyle w:val="Estilo11pto"/>
        </w:rPr>
        <w:tab/>
      </w:r>
      <w:proofErr w:type="spellStart"/>
      <w:r w:rsidRPr="006C1EBA">
        <w:rPr>
          <w:rStyle w:val="Estilo11pto"/>
        </w:rPr>
        <w:t>ERTROCS</w:t>
      </w:r>
      <w:r w:rsidRPr="007C633C">
        <w:rPr>
          <w:rFonts w:cs="Arial"/>
          <w:sz w:val="22"/>
          <w:szCs w:val="22"/>
          <w:vertAlign w:val="subscript"/>
        </w:rPr>
        <w:t>u</w:t>
      </w:r>
      <w:proofErr w:type="spellEnd"/>
      <w:r w:rsidRPr="006C1EBA">
        <w:rPr>
          <w:rStyle w:val="Estilo11pto"/>
        </w:rPr>
        <w:t xml:space="preserve"> x </w:t>
      </w:r>
      <w:proofErr w:type="spellStart"/>
      <w:r w:rsidRPr="006C1EBA">
        <w:rPr>
          <w:rStyle w:val="Estilo11pto"/>
        </w:rPr>
        <w:t>POC</w:t>
      </w:r>
      <w:ins w:id="763" w:author="LIQ" w:date="2021-03-17T11:50:00Z">
        <w:r w:rsidR="00E34011">
          <w:rPr>
            <w:rStyle w:val="Estilo11pto"/>
          </w:rPr>
          <w:t>P</w:t>
        </w:r>
      </w:ins>
      <w:del w:id="764" w:author="LIQ Elena" w:date="2021-02-20T21:57:00Z">
        <w:r w:rsidRPr="006C1EBA" w:rsidDel="00CA1C28">
          <w:rPr>
            <w:rStyle w:val="Estilo11pto"/>
          </w:rPr>
          <w:delText>HORA</w:delText>
        </w:r>
      </w:del>
      <w:r w:rsidRPr="007C633C">
        <w:rPr>
          <w:rFonts w:cs="Arial"/>
          <w:sz w:val="22"/>
          <w:szCs w:val="22"/>
          <w:vertAlign w:val="subscript"/>
        </w:rPr>
        <w:t>u</w:t>
      </w:r>
      <w:proofErr w:type="spellEnd"/>
      <w:r w:rsidRPr="006C1EBA">
        <w:rPr>
          <w:rStyle w:val="Estilo11pto"/>
        </w:rPr>
        <w:t xml:space="preserve"> </w:t>
      </w:r>
    </w:p>
    <w:p w14:paraId="0F93DB9A" w14:textId="7BDA89A5" w:rsidR="00152B04" w:rsidRPr="007C633C" w:rsidRDefault="00152B04" w:rsidP="00E36A46">
      <w:pPr>
        <w:tabs>
          <w:tab w:val="left" w:pos="1985"/>
          <w:tab w:val="left" w:pos="2552"/>
        </w:tabs>
        <w:ind w:left="142"/>
        <w:rPr>
          <w:rFonts w:cs="Arial"/>
          <w:sz w:val="22"/>
          <w:szCs w:val="22"/>
        </w:rPr>
      </w:pPr>
      <w:proofErr w:type="spellStart"/>
      <w:r w:rsidRPr="007C633C">
        <w:rPr>
          <w:rFonts w:cs="Arial"/>
          <w:sz w:val="22"/>
          <w:szCs w:val="22"/>
        </w:rPr>
        <w:t>DCACCOCu</w:t>
      </w:r>
      <w:proofErr w:type="spellEnd"/>
      <w:r w:rsidRPr="007C633C">
        <w:rPr>
          <w:rFonts w:cs="Arial"/>
          <w:sz w:val="22"/>
          <w:szCs w:val="22"/>
        </w:rPr>
        <w:t xml:space="preserve"> </w:t>
      </w:r>
      <w:r w:rsidR="00E36A46">
        <w:rPr>
          <w:rFonts w:cs="Arial"/>
          <w:sz w:val="22"/>
          <w:szCs w:val="22"/>
        </w:rPr>
        <w:tab/>
      </w:r>
      <w:r w:rsidRPr="007C633C">
        <w:rPr>
          <w:rFonts w:cs="Arial"/>
          <w:sz w:val="22"/>
          <w:szCs w:val="22"/>
        </w:rPr>
        <w:t xml:space="preserve">= </w:t>
      </w:r>
      <w:r w:rsidR="00E36A46">
        <w:rPr>
          <w:rFonts w:cs="Arial"/>
          <w:sz w:val="22"/>
          <w:szCs w:val="22"/>
        </w:rPr>
        <w:tab/>
      </w:r>
      <w:proofErr w:type="spellStart"/>
      <w:r w:rsidRPr="007C633C">
        <w:rPr>
          <w:rFonts w:cs="Arial"/>
          <w:sz w:val="22"/>
          <w:szCs w:val="22"/>
        </w:rPr>
        <w:t>NACCCu</w:t>
      </w:r>
      <w:proofErr w:type="spellEnd"/>
      <w:r w:rsidRPr="007C633C" w:rsidDel="00D822DC">
        <w:rPr>
          <w:rFonts w:cs="Arial"/>
          <w:sz w:val="22"/>
          <w:szCs w:val="22"/>
        </w:rPr>
        <w:t xml:space="preserve"> </w:t>
      </w:r>
      <w:r w:rsidRPr="007C633C">
        <w:rPr>
          <w:rFonts w:cs="Arial"/>
          <w:sz w:val="22"/>
          <w:szCs w:val="22"/>
        </w:rPr>
        <w:t xml:space="preserve">× </w:t>
      </w:r>
      <w:proofErr w:type="spellStart"/>
      <w:r w:rsidRPr="007C633C">
        <w:rPr>
          <w:rFonts w:cs="Arial"/>
          <w:sz w:val="22"/>
          <w:szCs w:val="22"/>
        </w:rPr>
        <w:t>PAC</w:t>
      </w:r>
      <w:del w:id="765" w:author="LIQ Elena" w:date="2021-02-20T21:56:00Z">
        <w:r w:rsidRPr="007C633C" w:rsidDel="00CC1989">
          <w:rPr>
            <w:rFonts w:cs="Arial"/>
            <w:sz w:val="22"/>
            <w:szCs w:val="22"/>
          </w:rPr>
          <w:delText>H</w:delText>
        </w:r>
      </w:del>
      <w:r w:rsidRPr="007C633C">
        <w:rPr>
          <w:rFonts w:cs="Arial"/>
          <w:sz w:val="22"/>
          <w:szCs w:val="22"/>
        </w:rPr>
        <w:t>u</w:t>
      </w:r>
      <w:proofErr w:type="spellEnd"/>
    </w:p>
    <w:p w14:paraId="46AA7508" w14:textId="5A4C51BE" w:rsidR="007E1F68" w:rsidRPr="006C1EBA" w:rsidRDefault="007E1F68" w:rsidP="0066719F">
      <w:pPr>
        <w:tabs>
          <w:tab w:val="left" w:pos="1985"/>
        </w:tabs>
        <w:ind w:left="2552" w:hanging="2410"/>
        <w:rPr>
          <w:rStyle w:val="Estilo11pto"/>
        </w:rPr>
      </w:pPr>
      <w:proofErr w:type="spellStart"/>
      <w:r w:rsidRPr="006C1EBA">
        <w:rPr>
          <w:rStyle w:val="Estilo11pto"/>
        </w:rPr>
        <w:t>ERTROCS</w:t>
      </w:r>
      <w:r w:rsidRPr="007C633C">
        <w:rPr>
          <w:rFonts w:cs="Arial"/>
          <w:sz w:val="22"/>
          <w:szCs w:val="22"/>
          <w:vertAlign w:val="subscript"/>
        </w:rPr>
        <w:t>u</w:t>
      </w:r>
      <w:proofErr w:type="spellEnd"/>
      <w:r w:rsidRPr="007C633C">
        <w:rPr>
          <w:rFonts w:cs="Arial"/>
          <w:sz w:val="22"/>
          <w:szCs w:val="22"/>
          <w:vertAlign w:val="subscript"/>
        </w:rPr>
        <w:t xml:space="preserve"> </w:t>
      </w:r>
      <w:r w:rsidRPr="007C633C">
        <w:rPr>
          <w:rFonts w:cs="Arial"/>
          <w:sz w:val="22"/>
          <w:szCs w:val="22"/>
          <w:vertAlign w:val="subscript"/>
        </w:rPr>
        <w:tab/>
      </w:r>
      <w:r w:rsidRPr="006C1EBA">
        <w:rPr>
          <w:rStyle w:val="Estilo11pto"/>
        </w:rPr>
        <w:t xml:space="preserve">= </w:t>
      </w:r>
      <w:r w:rsidRPr="006C1EBA">
        <w:rPr>
          <w:rStyle w:val="Estilo11pto"/>
        </w:rPr>
        <w:tab/>
        <w:t xml:space="preserve">Energía programada a subir </w:t>
      </w:r>
      <w:del w:id="766" w:author="LIQ" w:date="2021-03-26T11:58:00Z">
        <w:r w:rsidRPr="006C1EBA" w:rsidDel="008552AC">
          <w:rPr>
            <w:rStyle w:val="Estilo11pto"/>
          </w:rPr>
          <w:delText>a</w:delText>
        </w:r>
      </w:del>
      <w:r w:rsidRPr="006C1EBA">
        <w:rPr>
          <w:rStyle w:val="Estilo11pto"/>
        </w:rPr>
        <w:t xml:space="preserve"> en </w:t>
      </w:r>
      <w:del w:id="767" w:author="LIQ" w:date="2021-03-16T20:55:00Z">
        <w:r w:rsidRPr="006C1EBA" w:rsidDel="00F916CD">
          <w:rPr>
            <w:rStyle w:val="Estilo11pto"/>
          </w:rPr>
          <w:delText>la</w:delText>
        </w:r>
      </w:del>
      <w:r w:rsidRPr="006C1EBA">
        <w:rPr>
          <w:rStyle w:val="Estilo11pto"/>
        </w:rPr>
        <w:t xml:space="preserve"> </w:t>
      </w:r>
      <w:del w:id="768" w:author="LIQ Elena" w:date="2021-02-20T21:56:00Z">
        <w:r w:rsidRPr="006C1EBA" w:rsidDel="007D3271">
          <w:rPr>
            <w:rStyle w:val="Estilo11pto"/>
          </w:rPr>
          <w:delText xml:space="preserve">hora </w:delText>
        </w:r>
      </w:del>
      <w:ins w:id="769" w:author="LIQ Elena" w:date="2021-02-20T21:56:00Z">
        <w:r w:rsidR="007D3271">
          <w:rPr>
            <w:rStyle w:val="Estilo11pto"/>
          </w:rPr>
          <w:t>el periodo de programación</w:t>
        </w:r>
        <w:r w:rsidR="007D3271" w:rsidRPr="006C1EBA">
          <w:rPr>
            <w:rStyle w:val="Estilo11pto"/>
          </w:rPr>
          <w:t xml:space="preserve"> </w:t>
        </w:r>
      </w:ins>
      <w:r w:rsidRPr="006C1EBA">
        <w:rPr>
          <w:rStyle w:val="Estilo11pto"/>
        </w:rPr>
        <w:t>a la unidad u por restricciones en tiempo real con aplicación de oferta compleja.</w:t>
      </w:r>
    </w:p>
    <w:p w14:paraId="0059157A" w14:textId="09FFD463" w:rsidR="007E1F68" w:rsidRPr="006C1EBA" w:rsidRDefault="007E1F68" w:rsidP="0066719F">
      <w:pPr>
        <w:tabs>
          <w:tab w:val="left" w:pos="1985"/>
        </w:tabs>
        <w:ind w:left="2552" w:hanging="2410"/>
        <w:rPr>
          <w:rStyle w:val="Estilo11pto"/>
        </w:rPr>
      </w:pPr>
      <w:proofErr w:type="spellStart"/>
      <w:r w:rsidRPr="006C1EBA">
        <w:rPr>
          <w:rStyle w:val="Estilo11pto"/>
        </w:rPr>
        <w:t>POC</w:t>
      </w:r>
      <w:ins w:id="770" w:author="LIQ" w:date="2021-03-17T11:50:00Z">
        <w:r w:rsidR="00E34011">
          <w:rPr>
            <w:rStyle w:val="Estilo11pto"/>
          </w:rPr>
          <w:t>P</w:t>
        </w:r>
      </w:ins>
      <w:del w:id="771" w:author="LIQ Elena" w:date="2021-02-20T21:57:00Z">
        <w:r w:rsidRPr="006C1EBA" w:rsidDel="00CA1C28">
          <w:rPr>
            <w:rStyle w:val="Estilo11pto"/>
          </w:rPr>
          <w:delText>HORA</w:delText>
        </w:r>
      </w:del>
      <w:r w:rsidRPr="007C633C">
        <w:rPr>
          <w:rFonts w:cs="Arial"/>
          <w:sz w:val="22"/>
          <w:szCs w:val="22"/>
          <w:vertAlign w:val="subscript"/>
        </w:rPr>
        <w:t>u</w:t>
      </w:r>
      <w:proofErr w:type="spellEnd"/>
      <w:r w:rsidRPr="007C633C">
        <w:rPr>
          <w:rFonts w:cs="Arial"/>
          <w:sz w:val="22"/>
          <w:szCs w:val="22"/>
          <w:vertAlign w:val="subscript"/>
        </w:rPr>
        <w:tab/>
      </w:r>
      <w:r w:rsidRPr="006C1EBA">
        <w:rPr>
          <w:rStyle w:val="Estilo11pto"/>
        </w:rPr>
        <w:t xml:space="preserve">= </w:t>
      </w:r>
      <w:r w:rsidRPr="006C1EBA">
        <w:rPr>
          <w:rStyle w:val="Estilo11pto"/>
        </w:rPr>
        <w:tab/>
        <w:t xml:space="preserve">Precio </w:t>
      </w:r>
      <w:del w:id="772" w:author="LIQ Elena" w:date="2021-02-20T21:56:00Z">
        <w:r w:rsidRPr="006C1EBA" w:rsidDel="007D3271">
          <w:rPr>
            <w:rStyle w:val="Estilo11pto"/>
          </w:rPr>
          <w:delText xml:space="preserve">horario </w:delText>
        </w:r>
      </w:del>
      <w:r w:rsidRPr="006C1EBA">
        <w:rPr>
          <w:rStyle w:val="Estilo11pto"/>
        </w:rPr>
        <w:t xml:space="preserve">de la oferta compleja para la energía </w:t>
      </w:r>
      <w:r w:rsidR="00F21D3A" w:rsidRPr="006C1EBA">
        <w:rPr>
          <w:rStyle w:val="Estilo11pto"/>
        </w:rPr>
        <w:t xml:space="preserve">programada </w:t>
      </w:r>
      <w:r w:rsidRPr="006C1EBA">
        <w:rPr>
          <w:rStyle w:val="Estilo11pto"/>
        </w:rPr>
        <w:t xml:space="preserve">en </w:t>
      </w:r>
      <w:del w:id="773" w:author="LIQ Elena" w:date="2021-02-20T21:57:00Z">
        <w:r w:rsidRPr="006C1EBA" w:rsidDel="00CC0CC8">
          <w:rPr>
            <w:rStyle w:val="Estilo11pto"/>
          </w:rPr>
          <w:delText>la</w:delText>
        </w:r>
      </w:del>
      <w:del w:id="774" w:author="LIQ Elena" w:date="2021-02-20T21:59:00Z">
        <w:r w:rsidRPr="006C1EBA" w:rsidDel="00D47644">
          <w:rPr>
            <w:rStyle w:val="Estilo11pto"/>
          </w:rPr>
          <w:delText xml:space="preserve"> hora </w:delText>
        </w:r>
        <w:r w:rsidR="00D47644" w:rsidRPr="006C1EBA" w:rsidDel="00D47644">
          <w:rPr>
            <w:rStyle w:val="Estilo11pto"/>
          </w:rPr>
          <w:delText>H</w:delText>
        </w:r>
      </w:del>
      <w:ins w:id="775" w:author="LIQ Elena" w:date="2021-02-20T21:59:00Z">
        <w:r w:rsidR="00D47644">
          <w:rPr>
            <w:rStyle w:val="Estilo11pto"/>
          </w:rPr>
          <w:t>el periodo de programación</w:t>
        </w:r>
      </w:ins>
      <w:r w:rsidRPr="006C1EBA">
        <w:rPr>
          <w:rStyle w:val="Estilo11pto"/>
        </w:rPr>
        <w:t xml:space="preserve">, calculado según las fórmulas siguientes. </w:t>
      </w:r>
    </w:p>
    <w:p w14:paraId="7499A350" w14:textId="77777777" w:rsidR="007E1F68" w:rsidRPr="007C633C" w:rsidRDefault="007E1F68" w:rsidP="007E1F68">
      <w:pPr>
        <w:ind w:left="709"/>
        <w:rPr>
          <w:rFonts w:cs="Arial"/>
          <w:sz w:val="22"/>
          <w:szCs w:val="22"/>
          <w:u w:val="single"/>
        </w:rPr>
      </w:pPr>
    </w:p>
    <w:p w14:paraId="451B2488" w14:textId="31825D85" w:rsidR="007E1F68" w:rsidRPr="006C1EBA" w:rsidRDefault="007E1F68" w:rsidP="003B7FB0">
      <w:pPr>
        <w:tabs>
          <w:tab w:val="left" w:pos="1985"/>
          <w:tab w:val="left" w:pos="3828"/>
        </w:tabs>
        <w:ind w:left="2552" w:hanging="2410"/>
        <w:rPr>
          <w:rStyle w:val="Estilo11pto"/>
        </w:rPr>
      </w:pPr>
      <w:proofErr w:type="spellStart"/>
      <w:r w:rsidRPr="006C1EBA">
        <w:rPr>
          <w:rStyle w:val="Estilo11pto"/>
        </w:rPr>
        <w:t>POC</w:t>
      </w:r>
      <w:ins w:id="776" w:author="LIQ" w:date="2021-03-17T11:54:00Z">
        <w:r w:rsidR="00E07F58">
          <w:rPr>
            <w:rStyle w:val="Estilo11pto"/>
          </w:rPr>
          <w:t>P</w:t>
        </w:r>
      </w:ins>
      <w:del w:id="777" w:author="LIQ Elena" w:date="2021-02-20T21:59:00Z">
        <w:r w:rsidRPr="006C1EBA" w:rsidDel="005C4274">
          <w:rPr>
            <w:rStyle w:val="Estilo11pto"/>
          </w:rPr>
          <w:delText>HORA</w:delText>
        </w:r>
      </w:del>
      <w:r w:rsidRPr="007C633C">
        <w:rPr>
          <w:rFonts w:cs="Arial"/>
          <w:sz w:val="22"/>
          <w:szCs w:val="22"/>
          <w:vertAlign w:val="subscript"/>
        </w:rPr>
        <w:t>u</w:t>
      </w:r>
      <w:proofErr w:type="spellEnd"/>
      <w:r w:rsidRPr="006C1EBA">
        <w:rPr>
          <w:rStyle w:val="Estilo11pto"/>
        </w:rPr>
        <w:t xml:space="preserve"> </w:t>
      </w:r>
      <w:ins w:id="778" w:author="LIQ" w:date="2021-03-17T11:55:00Z">
        <w:r w:rsidR="003B7FB0">
          <w:rPr>
            <w:rStyle w:val="Estilo11pto"/>
          </w:rPr>
          <w:tab/>
        </w:r>
      </w:ins>
      <w:r w:rsidRPr="006C1EBA">
        <w:rPr>
          <w:rStyle w:val="Estilo11pto"/>
        </w:rPr>
        <w:t xml:space="preserve">= </w:t>
      </w:r>
      <w:r w:rsidR="0066719F">
        <w:rPr>
          <w:rStyle w:val="Estilo11pto"/>
        </w:rPr>
        <w:tab/>
      </w:r>
      <w:r w:rsidRPr="006C1EBA">
        <w:rPr>
          <w:rStyle w:val="Estilo11pto"/>
        </w:rPr>
        <w:t>(</w:t>
      </w:r>
      <w:proofErr w:type="spellStart"/>
      <w:r w:rsidRPr="006C1EBA">
        <w:rPr>
          <w:rStyle w:val="Estilo11pto"/>
        </w:rPr>
        <w:t>NAF</w:t>
      </w:r>
      <w:r w:rsidRPr="007C633C">
        <w:rPr>
          <w:rFonts w:cs="Arial"/>
          <w:sz w:val="22"/>
          <w:szCs w:val="22"/>
          <w:vertAlign w:val="subscript"/>
        </w:rPr>
        <w:t>u</w:t>
      </w:r>
      <w:proofErr w:type="spellEnd"/>
      <w:r w:rsidRPr="006C1EBA">
        <w:rPr>
          <w:rStyle w:val="Estilo11pto"/>
        </w:rPr>
        <w:t xml:space="preserve"> × </w:t>
      </w:r>
      <w:proofErr w:type="spellStart"/>
      <w:r w:rsidRPr="006C1EBA">
        <w:rPr>
          <w:rStyle w:val="Estilo11pto"/>
        </w:rPr>
        <w:t>PAF</w:t>
      </w:r>
      <w:r w:rsidRPr="007C633C">
        <w:rPr>
          <w:rFonts w:cs="Arial"/>
          <w:sz w:val="22"/>
          <w:szCs w:val="22"/>
          <w:vertAlign w:val="subscript"/>
        </w:rPr>
        <w:t>u</w:t>
      </w:r>
      <w:proofErr w:type="spellEnd"/>
      <w:r w:rsidRPr="007C633C">
        <w:rPr>
          <w:rFonts w:cs="Arial"/>
          <w:sz w:val="22"/>
          <w:szCs w:val="22"/>
          <w:vertAlign w:val="subscript"/>
        </w:rPr>
        <w:t xml:space="preserve"> </w:t>
      </w:r>
      <w:r w:rsidRPr="006C1EBA">
        <w:rPr>
          <w:rStyle w:val="Estilo11pto"/>
        </w:rPr>
        <w:t xml:space="preserve">+ </w:t>
      </w:r>
      <w:proofErr w:type="spellStart"/>
      <w:r w:rsidRPr="006C1EBA">
        <w:rPr>
          <w:rStyle w:val="Estilo11pto"/>
        </w:rPr>
        <w:t>NAC</w:t>
      </w:r>
      <w:r w:rsidRPr="007C633C">
        <w:rPr>
          <w:rFonts w:cs="Arial"/>
          <w:sz w:val="22"/>
          <w:szCs w:val="22"/>
          <w:vertAlign w:val="subscript"/>
        </w:rPr>
        <w:t>u</w:t>
      </w:r>
      <w:proofErr w:type="spellEnd"/>
      <w:r w:rsidRPr="006C1EBA" w:rsidDel="00D822DC">
        <w:rPr>
          <w:rStyle w:val="Estilo11pto"/>
        </w:rPr>
        <w:t xml:space="preserve"> </w:t>
      </w:r>
      <w:r w:rsidRPr="006C1EBA">
        <w:rPr>
          <w:rStyle w:val="Estilo11pto"/>
        </w:rPr>
        <w:t xml:space="preserve">× </w:t>
      </w:r>
      <w:proofErr w:type="spellStart"/>
      <w:r w:rsidRPr="006C1EBA">
        <w:rPr>
          <w:rStyle w:val="Estilo11pto"/>
        </w:rPr>
        <w:t>PAC</w:t>
      </w:r>
      <w:r w:rsidRPr="007C633C">
        <w:rPr>
          <w:rFonts w:cs="Arial"/>
          <w:sz w:val="22"/>
          <w:szCs w:val="22"/>
          <w:vertAlign w:val="subscript"/>
        </w:rPr>
        <w:t>u</w:t>
      </w:r>
      <w:proofErr w:type="spellEnd"/>
      <w:r w:rsidRPr="006C1EBA">
        <w:rPr>
          <w:rStyle w:val="Estilo11pto"/>
        </w:rPr>
        <w:t xml:space="preserve"> + </w:t>
      </w:r>
      <w:ins w:id="779" w:author="LIQ" w:date="2021-03-17T11:55:00Z">
        <w:r w:rsidR="004C0764">
          <w:rPr>
            <w:rStyle w:val="Estilo11pto"/>
          </w:rPr>
          <w:t>P</w:t>
        </w:r>
      </w:ins>
      <w:del w:id="780" w:author="LIQ" w:date="2021-03-17T11:55:00Z">
        <w:r w:rsidRPr="006C1EBA" w:rsidDel="004C0764">
          <w:rPr>
            <w:rStyle w:val="Estilo11pto"/>
          </w:rPr>
          <w:delText>H</w:delText>
        </w:r>
      </w:del>
      <w:r w:rsidR="005E697F" w:rsidRPr="006C1EBA">
        <w:rPr>
          <w:rStyle w:val="Estilo11pto"/>
        </w:rPr>
        <w:t>OCS</w:t>
      </w:r>
      <w:r w:rsidRPr="006C1EBA">
        <w:rPr>
          <w:rStyle w:val="Estilo11pto"/>
        </w:rPr>
        <w:t xml:space="preserve"> × </w:t>
      </w:r>
      <w:proofErr w:type="spellStart"/>
      <w:r w:rsidRPr="006C1EBA">
        <w:rPr>
          <w:rStyle w:val="Estilo11pto"/>
        </w:rPr>
        <w:t>P</w:t>
      </w:r>
      <w:ins w:id="781" w:author="LIQ" w:date="2021-03-17T11:55:00Z">
        <w:r w:rsidR="004C0764">
          <w:rPr>
            <w:rStyle w:val="Estilo11pto"/>
          </w:rPr>
          <w:t>PO</w:t>
        </w:r>
      </w:ins>
      <w:del w:id="782" w:author="LIQ" w:date="2021-03-17T11:55:00Z">
        <w:r w:rsidRPr="006C1EBA" w:rsidDel="004C0764">
          <w:rPr>
            <w:rStyle w:val="Estilo11pto"/>
          </w:rPr>
          <w:delText>H</w:delText>
        </w:r>
      </w:del>
      <w:r w:rsidRPr="006C1EBA">
        <w:rPr>
          <w:rStyle w:val="Estilo11pto"/>
        </w:rPr>
        <w:t>C</w:t>
      </w:r>
      <w:r w:rsidRPr="007C633C">
        <w:rPr>
          <w:rFonts w:cs="Arial"/>
          <w:sz w:val="22"/>
          <w:szCs w:val="22"/>
          <w:vertAlign w:val="subscript"/>
        </w:rPr>
        <w:t>u</w:t>
      </w:r>
      <w:proofErr w:type="spellEnd"/>
      <w:r w:rsidRPr="006C1EBA">
        <w:rPr>
          <w:rStyle w:val="Estilo11pto"/>
        </w:rPr>
        <w:t xml:space="preserve"> + </w:t>
      </w:r>
      <w:proofErr w:type="spellStart"/>
      <w:r w:rsidRPr="006C1EBA">
        <w:rPr>
          <w:rStyle w:val="Estilo11pto"/>
        </w:rPr>
        <w:t>PECu</w:t>
      </w:r>
      <w:proofErr w:type="spellEnd"/>
      <w:r w:rsidRPr="006C1EBA">
        <w:rPr>
          <w:rStyle w:val="Estilo11pto"/>
        </w:rPr>
        <w:t xml:space="preserve"> ×</w:t>
      </w:r>
      <w:r w:rsidR="00F21D3A" w:rsidRPr="006C1EBA">
        <w:rPr>
          <w:rStyle w:val="Estilo11pto"/>
        </w:rPr>
        <w:t xml:space="preserve"> </w:t>
      </w:r>
      <w:proofErr w:type="spellStart"/>
      <w:r w:rsidR="00F21D3A" w:rsidRPr="006C1EBA">
        <w:rPr>
          <w:rStyle w:val="Estilo11pto"/>
        </w:rPr>
        <w:t>ERTROCSD</w:t>
      </w:r>
      <w:r w:rsidR="00F21D3A" w:rsidRPr="007C633C">
        <w:rPr>
          <w:rFonts w:cs="Arial"/>
          <w:sz w:val="22"/>
          <w:szCs w:val="22"/>
          <w:vertAlign w:val="subscript"/>
        </w:rPr>
        <w:t>u</w:t>
      </w:r>
      <w:proofErr w:type="spellEnd"/>
      <w:r w:rsidRPr="006C1EBA">
        <w:rPr>
          <w:rStyle w:val="Estilo11pto"/>
        </w:rPr>
        <w:t xml:space="preserve">) / </w:t>
      </w:r>
      <w:proofErr w:type="spellStart"/>
      <w:r w:rsidR="00F21D3A" w:rsidRPr="006C1EBA">
        <w:rPr>
          <w:rStyle w:val="Estilo11pto"/>
        </w:rPr>
        <w:t>ERTROCSD</w:t>
      </w:r>
      <w:r w:rsidR="00F21D3A" w:rsidRPr="007C633C">
        <w:rPr>
          <w:rFonts w:cs="Arial"/>
          <w:sz w:val="22"/>
          <w:szCs w:val="22"/>
          <w:vertAlign w:val="subscript"/>
        </w:rPr>
        <w:t>u</w:t>
      </w:r>
      <w:proofErr w:type="spellEnd"/>
    </w:p>
    <w:p w14:paraId="3D554FFF" w14:textId="520E2D81" w:rsidR="007E1F68" w:rsidRPr="005B335D" w:rsidRDefault="0066719F" w:rsidP="005B335D">
      <w:pPr>
        <w:ind w:left="851" w:firstLine="1701"/>
        <w:rPr>
          <w:rFonts w:cs="Arial"/>
          <w:sz w:val="22"/>
          <w:szCs w:val="22"/>
        </w:rPr>
      </w:pPr>
      <w:r w:rsidRPr="005B335D">
        <w:rPr>
          <w:rFonts w:cs="Arial"/>
          <w:sz w:val="22"/>
          <w:szCs w:val="22"/>
        </w:rPr>
        <w:t>donde:</w:t>
      </w:r>
    </w:p>
    <w:p w14:paraId="0CEAB445" w14:textId="4BDF42F9" w:rsidR="007E1F68" w:rsidRPr="006C1EBA" w:rsidRDefault="007E1F68" w:rsidP="005B335D">
      <w:pPr>
        <w:tabs>
          <w:tab w:val="left" w:pos="3828"/>
        </w:tabs>
        <w:ind w:left="2552"/>
        <w:rPr>
          <w:rStyle w:val="Estilo11pto"/>
        </w:rPr>
      </w:pPr>
      <w:proofErr w:type="spellStart"/>
      <w:r w:rsidRPr="006C1EBA">
        <w:rPr>
          <w:rStyle w:val="Estilo11pto"/>
        </w:rPr>
        <w:t>NAF</w:t>
      </w:r>
      <w:r w:rsidRPr="007C633C">
        <w:rPr>
          <w:rFonts w:cs="Arial"/>
          <w:sz w:val="22"/>
          <w:szCs w:val="22"/>
          <w:vertAlign w:val="subscript"/>
        </w:rPr>
        <w:t>u</w:t>
      </w:r>
      <w:proofErr w:type="spellEnd"/>
      <w:r w:rsidRPr="006C1EBA">
        <w:rPr>
          <w:rStyle w:val="Estilo11pto"/>
        </w:rPr>
        <w:tab/>
        <w:t xml:space="preserve">= </w:t>
      </w:r>
      <w:r w:rsidR="0066719F">
        <w:rPr>
          <w:rStyle w:val="Estilo11pto"/>
        </w:rPr>
        <w:tab/>
      </w:r>
      <w:r w:rsidRPr="006C1EBA">
        <w:rPr>
          <w:rStyle w:val="Estilo11pto"/>
        </w:rPr>
        <w:t>Número de arranques diarios en frío.</w:t>
      </w:r>
    </w:p>
    <w:p w14:paraId="23126B3F" w14:textId="3CA82CA5" w:rsidR="007E1F68" w:rsidRPr="006C1EBA" w:rsidRDefault="007E1F68" w:rsidP="005B335D">
      <w:pPr>
        <w:tabs>
          <w:tab w:val="left" w:pos="1985"/>
          <w:tab w:val="left" w:pos="3828"/>
        </w:tabs>
        <w:ind w:left="2552"/>
        <w:rPr>
          <w:rStyle w:val="Estilo11pto"/>
        </w:rPr>
      </w:pPr>
      <w:proofErr w:type="spellStart"/>
      <w:r w:rsidRPr="006C1EBA">
        <w:rPr>
          <w:rStyle w:val="Estilo11pto"/>
        </w:rPr>
        <w:t>PAF</w:t>
      </w:r>
      <w:r w:rsidRPr="007C633C">
        <w:rPr>
          <w:rFonts w:cs="Arial"/>
          <w:sz w:val="22"/>
          <w:szCs w:val="22"/>
          <w:vertAlign w:val="subscript"/>
        </w:rPr>
        <w:t>u</w:t>
      </w:r>
      <w:proofErr w:type="spellEnd"/>
      <w:r w:rsidRPr="006C1EBA">
        <w:rPr>
          <w:rStyle w:val="Estilo11pto"/>
        </w:rPr>
        <w:t xml:space="preserve">  </w:t>
      </w:r>
      <w:r w:rsidRPr="006C1EBA">
        <w:rPr>
          <w:rStyle w:val="Estilo11pto"/>
        </w:rPr>
        <w:tab/>
        <w:t xml:space="preserve">= </w:t>
      </w:r>
      <w:r w:rsidR="0066719F">
        <w:rPr>
          <w:rStyle w:val="Estilo11pto"/>
        </w:rPr>
        <w:tab/>
      </w:r>
      <w:r w:rsidRPr="006C1EBA">
        <w:rPr>
          <w:rStyle w:val="Estilo11pto"/>
        </w:rPr>
        <w:t>Precio del arranque en frío en la oferta compleja.</w:t>
      </w:r>
    </w:p>
    <w:p w14:paraId="14A921DC" w14:textId="1AC578C8" w:rsidR="007E1F68" w:rsidRPr="006C1EBA" w:rsidRDefault="007E1F68" w:rsidP="005B335D">
      <w:pPr>
        <w:tabs>
          <w:tab w:val="left" w:pos="1985"/>
          <w:tab w:val="left" w:pos="3828"/>
        </w:tabs>
        <w:ind w:left="2552"/>
        <w:rPr>
          <w:rStyle w:val="Estilo11pto"/>
        </w:rPr>
      </w:pPr>
      <w:proofErr w:type="spellStart"/>
      <w:r w:rsidRPr="006C1EBA">
        <w:rPr>
          <w:rStyle w:val="Estilo11pto"/>
        </w:rPr>
        <w:t>NAC</w:t>
      </w:r>
      <w:r w:rsidRPr="007C633C">
        <w:rPr>
          <w:rFonts w:cs="Arial"/>
          <w:sz w:val="22"/>
          <w:szCs w:val="22"/>
          <w:vertAlign w:val="subscript"/>
        </w:rPr>
        <w:t>u</w:t>
      </w:r>
      <w:proofErr w:type="spellEnd"/>
      <w:r w:rsidRPr="006C1EBA">
        <w:rPr>
          <w:rStyle w:val="Estilo11pto"/>
        </w:rPr>
        <w:t xml:space="preserve"> </w:t>
      </w:r>
      <w:r w:rsidRPr="006C1EBA">
        <w:rPr>
          <w:rStyle w:val="Estilo11pto"/>
        </w:rPr>
        <w:tab/>
        <w:t xml:space="preserve">= </w:t>
      </w:r>
      <w:r w:rsidR="0066719F">
        <w:rPr>
          <w:rStyle w:val="Estilo11pto"/>
        </w:rPr>
        <w:tab/>
      </w:r>
      <w:r w:rsidRPr="006C1EBA">
        <w:rPr>
          <w:rStyle w:val="Estilo11pto"/>
        </w:rPr>
        <w:t>Número de arranques diarios en caliente.</w:t>
      </w:r>
    </w:p>
    <w:p w14:paraId="3784C3D2" w14:textId="24B74508" w:rsidR="007E1F68" w:rsidRPr="006C1EBA" w:rsidRDefault="007E1F68" w:rsidP="005B335D">
      <w:pPr>
        <w:tabs>
          <w:tab w:val="left" w:pos="1985"/>
          <w:tab w:val="left" w:pos="3828"/>
        </w:tabs>
        <w:ind w:left="2552"/>
        <w:rPr>
          <w:rStyle w:val="Estilo11pto"/>
        </w:rPr>
      </w:pPr>
      <w:proofErr w:type="spellStart"/>
      <w:r w:rsidRPr="006C1EBA">
        <w:rPr>
          <w:rStyle w:val="Estilo11pto"/>
        </w:rPr>
        <w:t>PAC</w:t>
      </w:r>
      <w:r w:rsidRPr="007C633C">
        <w:rPr>
          <w:rFonts w:cs="Arial"/>
          <w:sz w:val="22"/>
          <w:szCs w:val="22"/>
          <w:vertAlign w:val="subscript"/>
        </w:rPr>
        <w:t>u</w:t>
      </w:r>
      <w:proofErr w:type="spellEnd"/>
      <w:r w:rsidRPr="006C1EBA">
        <w:rPr>
          <w:rStyle w:val="Estilo11pto"/>
        </w:rPr>
        <w:t xml:space="preserve">  </w:t>
      </w:r>
      <w:r w:rsidRPr="006C1EBA">
        <w:rPr>
          <w:rStyle w:val="Estilo11pto"/>
        </w:rPr>
        <w:tab/>
        <w:t xml:space="preserve">= </w:t>
      </w:r>
      <w:r w:rsidR="0066719F">
        <w:rPr>
          <w:rStyle w:val="Estilo11pto"/>
        </w:rPr>
        <w:tab/>
      </w:r>
      <w:r w:rsidRPr="006C1EBA">
        <w:rPr>
          <w:rStyle w:val="Estilo11pto"/>
        </w:rPr>
        <w:t>Precio del arranque en caliente en la oferta compleja.</w:t>
      </w:r>
    </w:p>
    <w:p w14:paraId="7B593364" w14:textId="0F64C634" w:rsidR="007E1F68" w:rsidRPr="007C633C" w:rsidRDefault="00276ECF" w:rsidP="005B335D">
      <w:pPr>
        <w:tabs>
          <w:tab w:val="left" w:pos="1985"/>
          <w:tab w:val="left" w:pos="3828"/>
        </w:tabs>
        <w:ind w:left="4253" w:hanging="1701"/>
        <w:rPr>
          <w:rFonts w:cs="Arial"/>
          <w:sz w:val="22"/>
          <w:szCs w:val="22"/>
        </w:rPr>
      </w:pPr>
      <w:ins w:id="783" w:author="LIQ" w:date="2021-03-16T20:57:00Z">
        <w:r>
          <w:rPr>
            <w:rFonts w:cs="Arial"/>
            <w:sz w:val="22"/>
            <w:szCs w:val="22"/>
          </w:rPr>
          <w:t>P</w:t>
        </w:r>
      </w:ins>
      <w:del w:id="784" w:author="LIQ" w:date="2021-03-16T20:57:00Z">
        <w:r w:rsidR="007E1F68" w:rsidRPr="007C633C" w:rsidDel="00276ECF">
          <w:rPr>
            <w:rFonts w:cs="Arial"/>
            <w:sz w:val="22"/>
            <w:szCs w:val="22"/>
          </w:rPr>
          <w:delText>H</w:delText>
        </w:r>
      </w:del>
      <w:r w:rsidR="005E697F" w:rsidRPr="007C633C">
        <w:rPr>
          <w:rFonts w:cs="Arial"/>
          <w:sz w:val="22"/>
          <w:szCs w:val="22"/>
        </w:rPr>
        <w:t>OCS</w:t>
      </w:r>
      <w:r w:rsidR="007E1F68" w:rsidRPr="007C633C">
        <w:rPr>
          <w:rFonts w:cs="Arial"/>
          <w:sz w:val="22"/>
          <w:szCs w:val="22"/>
        </w:rPr>
        <w:t xml:space="preserve">  </w:t>
      </w:r>
      <w:r w:rsidR="007E1F68" w:rsidRPr="007C633C">
        <w:rPr>
          <w:rFonts w:cs="Arial"/>
          <w:sz w:val="22"/>
          <w:szCs w:val="22"/>
        </w:rPr>
        <w:tab/>
        <w:t xml:space="preserve">= </w:t>
      </w:r>
      <w:r w:rsidR="0066719F">
        <w:rPr>
          <w:rFonts w:cs="Arial"/>
          <w:sz w:val="22"/>
          <w:szCs w:val="22"/>
        </w:rPr>
        <w:tab/>
      </w:r>
      <w:del w:id="785" w:author="LIQ Elena" w:date="2021-02-20T22:00:00Z">
        <w:r w:rsidR="007E1F68" w:rsidRPr="007C633C" w:rsidDel="00DC7958">
          <w:rPr>
            <w:rFonts w:cs="Arial"/>
            <w:sz w:val="22"/>
            <w:szCs w:val="22"/>
          </w:rPr>
          <w:delText xml:space="preserve">Horas </w:delText>
        </w:r>
      </w:del>
      <w:ins w:id="786" w:author="LIQ Elena" w:date="2021-02-20T22:00:00Z">
        <w:r w:rsidR="00DC7958">
          <w:rPr>
            <w:rFonts w:cs="Arial"/>
            <w:sz w:val="22"/>
            <w:szCs w:val="22"/>
          </w:rPr>
          <w:t>Periodos</w:t>
        </w:r>
      </w:ins>
      <w:ins w:id="787" w:author="LIQ" w:date="2021-03-16T20:57:00Z">
        <w:r w:rsidR="00F30B9A">
          <w:rPr>
            <w:rFonts w:cs="Arial"/>
            <w:sz w:val="22"/>
            <w:szCs w:val="22"/>
          </w:rPr>
          <w:t xml:space="preserve"> de programación</w:t>
        </w:r>
      </w:ins>
      <w:ins w:id="788" w:author="LIQ Elena" w:date="2021-02-20T22:00:00Z">
        <w:r w:rsidR="00DC7958" w:rsidRPr="007C633C">
          <w:rPr>
            <w:rFonts w:cs="Arial"/>
            <w:sz w:val="22"/>
            <w:szCs w:val="22"/>
          </w:rPr>
          <w:t xml:space="preserve"> </w:t>
        </w:r>
      </w:ins>
      <w:r w:rsidR="007E1F68" w:rsidRPr="007C633C">
        <w:rPr>
          <w:rFonts w:cs="Arial"/>
          <w:sz w:val="22"/>
          <w:szCs w:val="22"/>
        </w:rPr>
        <w:t xml:space="preserve">con energía </w:t>
      </w:r>
      <w:r w:rsidR="00F21D3A" w:rsidRPr="007C633C">
        <w:rPr>
          <w:rFonts w:cs="Arial"/>
          <w:sz w:val="22"/>
          <w:szCs w:val="22"/>
        </w:rPr>
        <w:t xml:space="preserve">programada </w:t>
      </w:r>
      <w:r w:rsidR="00CE4732" w:rsidRPr="007C633C">
        <w:rPr>
          <w:rFonts w:cs="Arial"/>
          <w:sz w:val="22"/>
          <w:szCs w:val="22"/>
        </w:rPr>
        <w:t xml:space="preserve">a subir con oferta compleja </w:t>
      </w:r>
      <w:r w:rsidR="007E1F68" w:rsidRPr="007C633C">
        <w:rPr>
          <w:rFonts w:cs="Arial"/>
          <w:sz w:val="22"/>
          <w:szCs w:val="22"/>
        </w:rPr>
        <w:t>a la unidad u por restricciones en tiempo real.</w:t>
      </w:r>
    </w:p>
    <w:p w14:paraId="281576F2" w14:textId="0CD12603" w:rsidR="007E1F68" w:rsidRPr="006C1EBA" w:rsidRDefault="007E1F68" w:rsidP="003B665C">
      <w:pPr>
        <w:tabs>
          <w:tab w:val="left" w:pos="1985"/>
          <w:tab w:val="left" w:pos="3828"/>
        </w:tabs>
        <w:ind w:left="4253" w:hanging="1701"/>
        <w:rPr>
          <w:rStyle w:val="Estilo11pto"/>
        </w:rPr>
      </w:pPr>
      <w:proofErr w:type="spellStart"/>
      <w:r w:rsidRPr="006C1EBA">
        <w:rPr>
          <w:rStyle w:val="Estilo11pto"/>
        </w:rPr>
        <w:t>P</w:t>
      </w:r>
      <w:ins w:id="789" w:author="LIQ Elena" w:date="2021-02-20T22:00:00Z">
        <w:r w:rsidR="00C14840">
          <w:rPr>
            <w:rStyle w:val="Estilo11pto"/>
          </w:rPr>
          <w:t>P</w:t>
        </w:r>
      </w:ins>
      <w:del w:id="790" w:author="LIQ Elena" w:date="2021-02-20T22:00:00Z">
        <w:r w:rsidRPr="006C1EBA" w:rsidDel="00C14840">
          <w:rPr>
            <w:rStyle w:val="Estilo11pto"/>
          </w:rPr>
          <w:delText>H</w:delText>
        </w:r>
      </w:del>
      <w:ins w:id="791" w:author="LIQ" w:date="2021-03-16T20:58:00Z">
        <w:r w:rsidR="00000EFA">
          <w:rPr>
            <w:rStyle w:val="Estilo11pto"/>
          </w:rPr>
          <w:t>O</w:t>
        </w:r>
      </w:ins>
      <w:r w:rsidRPr="006C1EBA">
        <w:rPr>
          <w:rStyle w:val="Estilo11pto"/>
        </w:rPr>
        <w:t>C</w:t>
      </w:r>
      <w:r w:rsidRPr="007C633C">
        <w:rPr>
          <w:rFonts w:cs="Arial"/>
          <w:sz w:val="22"/>
          <w:szCs w:val="22"/>
          <w:vertAlign w:val="subscript"/>
        </w:rPr>
        <w:t>u</w:t>
      </w:r>
      <w:proofErr w:type="spellEnd"/>
      <w:r w:rsidRPr="006C1EBA">
        <w:rPr>
          <w:rStyle w:val="Estilo11pto"/>
        </w:rPr>
        <w:tab/>
        <w:t xml:space="preserve">= </w:t>
      </w:r>
      <w:r w:rsidR="0066719F">
        <w:rPr>
          <w:rStyle w:val="Estilo11pto"/>
        </w:rPr>
        <w:tab/>
      </w:r>
      <w:r w:rsidRPr="006C1EBA">
        <w:rPr>
          <w:rStyle w:val="Estilo11pto"/>
        </w:rPr>
        <w:t xml:space="preserve">Precio </w:t>
      </w:r>
      <w:ins w:id="792" w:author="LIQ" w:date="2021-03-15T12:00:00Z">
        <w:r w:rsidR="003B665C">
          <w:rPr>
            <w:rStyle w:val="Estilo11pto"/>
          </w:rPr>
          <w:t xml:space="preserve">de acoplamiento </w:t>
        </w:r>
      </w:ins>
      <w:r w:rsidRPr="006C1EBA">
        <w:rPr>
          <w:rStyle w:val="Estilo11pto"/>
        </w:rPr>
        <w:t xml:space="preserve">por </w:t>
      </w:r>
      <w:del w:id="793" w:author="LIQ Elena" w:date="2021-02-20T22:00:00Z">
        <w:r w:rsidRPr="006C1EBA" w:rsidDel="00111744">
          <w:rPr>
            <w:rStyle w:val="Estilo11pto"/>
          </w:rPr>
          <w:delText xml:space="preserve">hora </w:delText>
        </w:r>
      </w:del>
      <w:ins w:id="794" w:author="LIQ Elena" w:date="2021-02-20T22:00:00Z">
        <w:r w:rsidR="00111744">
          <w:rPr>
            <w:rStyle w:val="Estilo11pto"/>
          </w:rPr>
          <w:t>periodo</w:t>
        </w:r>
        <w:r w:rsidR="00111744" w:rsidRPr="006C1EBA">
          <w:rPr>
            <w:rStyle w:val="Estilo11pto"/>
          </w:rPr>
          <w:t xml:space="preserve"> </w:t>
        </w:r>
      </w:ins>
      <w:ins w:id="795" w:author="LIQ" w:date="2021-03-16T20:57:00Z">
        <w:r w:rsidR="00276ECF">
          <w:rPr>
            <w:rStyle w:val="Estilo11pto"/>
          </w:rPr>
          <w:t>de programación</w:t>
        </w:r>
      </w:ins>
      <w:del w:id="796" w:author="LIQ" w:date="2021-03-17T11:54:00Z">
        <w:r w:rsidRPr="006C1EBA" w:rsidDel="00E07F58">
          <w:rPr>
            <w:rStyle w:val="Estilo11pto"/>
          </w:rPr>
          <w:delText>en la oferta compleja</w:delText>
        </w:r>
      </w:del>
      <w:ins w:id="797" w:author="LIQ" w:date="2021-03-17T11:52:00Z">
        <w:r w:rsidR="006700F9">
          <w:rPr>
            <w:rStyle w:val="Estilo11pto"/>
          </w:rPr>
          <w:t xml:space="preserve">, calculado como </w:t>
        </w:r>
        <w:r w:rsidR="00B60B5D">
          <w:rPr>
            <w:rStyle w:val="Estilo11pto"/>
          </w:rPr>
          <w:t>el precio de acoplamiento por hora de la oferta compleja</w:t>
        </w:r>
      </w:ins>
      <w:ins w:id="798" w:author="LIQ" w:date="2021-03-17T11:53:00Z">
        <w:r w:rsidR="006700F9">
          <w:rPr>
            <w:rStyle w:val="Estilo11pto"/>
          </w:rPr>
          <w:t xml:space="preserve"> dividido entre </w:t>
        </w:r>
        <w:r w:rsidR="000A3EE2">
          <w:rPr>
            <w:rStyle w:val="Estilo11pto"/>
          </w:rPr>
          <w:t>4.</w:t>
        </w:r>
      </w:ins>
    </w:p>
    <w:p w14:paraId="5A80DFE1" w14:textId="2295E2B3" w:rsidR="007E1F68" w:rsidRPr="007C633C" w:rsidRDefault="007E1F68" w:rsidP="005B335D">
      <w:pPr>
        <w:tabs>
          <w:tab w:val="left" w:pos="1985"/>
          <w:tab w:val="left" w:pos="3828"/>
        </w:tabs>
        <w:ind w:left="2552"/>
        <w:rPr>
          <w:rFonts w:cs="Arial"/>
          <w:sz w:val="22"/>
          <w:szCs w:val="22"/>
        </w:rPr>
      </w:pPr>
      <w:proofErr w:type="spellStart"/>
      <w:r w:rsidRPr="007C633C">
        <w:rPr>
          <w:rFonts w:cs="Arial"/>
          <w:sz w:val="22"/>
          <w:szCs w:val="22"/>
        </w:rPr>
        <w:t>PECu</w:t>
      </w:r>
      <w:proofErr w:type="spellEnd"/>
      <w:r w:rsidRPr="007C633C">
        <w:rPr>
          <w:rFonts w:cs="Arial"/>
          <w:sz w:val="22"/>
          <w:szCs w:val="22"/>
        </w:rPr>
        <w:t xml:space="preserve"> </w:t>
      </w:r>
      <w:r w:rsidRPr="007C633C">
        <w:rPr>
          <w:rFonts w:cs="Arial"/>
          <w:sz w:val="22"/>
          <w:szCs w:val="22"/>
        </w:rPr>
        <w:tab/>
        <w:t xml:space="preserve">= </w:t>
      </w:r>
      <w:r w:rsidR="0066719F">
        <w:rPr>
          <w:rFonts w:cs="Arial"/>
          <w:sz w:val="22"/>
          <w:szCs w:val="22"/>
        </w:rPr>
        <w:tab/>
      </w:r>
      <w:r w:rsidRPr="007C633C">
        <w:rPr>
          <w:rFonts w:cs="Arial"/>
          <w:sz w:val="22"/>
          <w:szCs w:val="22"/>
        </w:rPr>
        <w:t>Precio por energía en la oferta compleja.</w:t>
      </w:r>
    </w:p>
    <w:p w14:paraId="1D199CE6" w14:textId="6B26B4E2" w:rsidR="007E1F68" w:rsidRPr="007C633C" w:rsidRDefault="00F21D3A" w:rsidP="00AF4AA9">
      <w:pPr>
        <w:tabs>
          <w:tab w:val="left" w:pos="1985"/>
        </w:tabs>
        <w:ind w:left="4253" w:hanging="1701"/>
        <w:rPr>
          <w:rFonts w:cs="Arial"/>
          <w:sz w:val="22"/>
          <w:szCs w:val="22"/>
        </w:rPr>
      </w:pPr>
      <w:r w:rsidRPr="007C633C">
        <w:rPr>
          <w:rFonts w:cs="Arial"/>
          <w:sz w:val="22"/>
          <w:szCs w:val="22"/>
        </w:rPr>
        <w:t xml:space="preserve">ERTROCSD </w:t>
      </w:r>
      <w:r w:rsidR="007E1F68" w:rsidRPr="007C633C">
        <w:rPr>
          <w:rFonts w:cs="Arial"/>
          <w:sz w:val="22"/>
          <w:szCs w:val="22"/>
        </w:rPr>
        <w:t xml:space="preserve">= </w:t>
      </w:r>
      <w:r w:rsidR="0066719F">
        <w:rPr>
          <w:rFonts w:cs="Arial"/>
          <w:sz w:val="22"/>
          <w:szCs w:val="22"/>
        </w:rPr>
        <w:tab/>
      </w:r>
      <w:r w:rsidR="007E1F68" w:rsidRPr="007C633C">
        <w:rPr>
          <w:rFonts w:cs="Arial"/>
          <w:sz w:val="22"/>
          <w:szCs w:val="22"/>
        </w:rPr>
        <w:t xml:space="preserve">Energía </w:t>
      </w:r>
      <w:r w:rsidRPr="007C633C">
        <w:rPr>
          <w:rFonts w:cs="Arial"/>
          <w:sz w:val="22"/>
          <w:szCs w:val="22"/>
        </w:rPr>
        <w:t xml:space="preserve">programada a subir </w:t>
      </w:r>
      <w:r w:rsidR="007E1F68" w:rsidRPr="007C633C">
        <w:rPr>
          <w:rFonts w:cs="Arial"/>
          <w:sz w:val="22"/>
          <w:szCs w:val="22"/>
        </w:rPr>
        <w:t>por restricciones en tiempo real en el día con oferta compleja</w:t>
      </w:r>
    </w:p>
    <w:p w14:paraId="0C1634A4" w14:textId="6496EA7E" w:rsidR="007E1F68" w:rsidRDefault="007E1F68">
      <w:pPr>
        <w:numPr>
          <w:ilvl w:val="12"/>
          <w:numId w:val="0"/>
        </w:numPr>
        <w:tabs>
          <w:tab w:val="left" w:pos="1800"/>
        </w:tabs>
        <w:ind w:left="2517" w:hanging="2336"/>
        <w:rPr>
          <w:rFonts w:cs="Arial"/>
          <w:sz w:val="22"/>
          <w:szCs w:val="22"/>
        </w:rPr>
      </w:pPr>
    </w:p>
    <w:p w14:paraId="0CAED020" w14:textId="77777777" w:rsidR="00FA1B53" w:rsidRPr="007C633C" w:rsidRDefault="00FA1B53">
      <w:pPr>
        <w:numPr>
          <w:ilvl w:val="12"/>
          <w:numId w:val="0"/>
        </w:numPr>
        <w:tabs>
          <w:tab w:val="left" w:pos="1800"/>
        </w:tabs>
        <w:ind w:left="2517" w:hanging="2336"/>
        <w:rPr>
          <w:rFonts w:cs="Arial"/>
          <w:sz w:val="22"/>
          <w:szCs w:val="22"/>
        </w:rPr>
      </w:pPr>
    </w:p>
    <w:p w14:paraId="4AEE1BD8" w14:textId="160DF57A" w:rsidR="00D070FC" w:rsidRDefault="00D070FC" w:rsidP="006C1EBA">
      <w:pPr>
        <w:pStyle w:val="BEGO"/>
        <w:numPr>
          <w:ilvl w:val="1"/>
          <w:numId w:val="21"/>
        </w:numPr>
        <w:tabs>
          <w:tab w:val="left" w:pos="1134"/>
        </w:tabs>
        <w:spacing w:before="0"/>
        <w:ind w:left="851" w:hanging="709"/>
        <w:rPr>
          <w:lang w:val="sv-SE"/>
        </w:rPr>
      </w:pPr>
      <w:bookmarkStart w:id="799" w:name="_Toc258486733"/>
      <w:r w:rsidRPr="005B430E">
        <w:rPr>
          <w:lang w:val="sv-SE"/>
        </w:rPr>
        <w:t>Restricciones técnicas en tiempo real a subir sin oferta</w:t>
      </w:r>
      <w:bookmarkEnd w:id="799"/>
      <w:r w:rsidR="00057B5E" w:rsidRPr="005B430E">
        <w:rPr>
          <w:lang w:val="sv-SE"/>
        </w:rPr>
        <w:t>.</w:t>
      </w:r>
    </w:p>
    <w:p w14:paraId="33F892B4" w14:textId="77777777" w:rsidR="005B4E27" w:rsidRDefault="005B4E27" w:rsidP="005B4E27">
      <w:pPr>
        <w:ind w:left="142"/>
        <w:rPr>
          <w:rFonts w:cs="Arial"/>
          <w:sz w:val="22"/>
          <w:szCs w:val="22"/>
        </w:rPr>
      </w:pPr>
    </w:p>
    <w:p w14:paraId="2BAF0403" w14:textId="7E704449" w:rsidR="00D070FC" w:rsidRPr="007C633C" w:rsidRDefault="00D070FC" w:rsidP="005B4E27">
      <w:pPr>
        <w:ind w:left="142"/>
        <w:rPr>
          <w:rFonts w:cs="Arial"/>
          <w:sz w:val="22"/>
          <w:szCs w:val="22"/>
        </w:rPr>
      </w:pPr>
      <w:r w:rsidRPr="007C633C">
        <w:rPr>
          <w:rFonts w:cs="Arial"/>
          <w:sz w:val="22"/>
          <w:szCs w:val="22"/>
        </w:rPr>
        <w:t>El derecho de cobro por la energía asignada sobre unidades que no han presentado oferta o que ha</w:t>
      </w:r>
      <w:r w:rsidR="00911D29" w:rsidRPr="007C633C">
        <w:rPr>
          <w:rFonts w:cs="Arial"/>
          <w:sz w:val="22"/>
          <w:szCs w:val="22"/>
        </w:rPr>
        <w:t>n</w:t>
      </w:r>
      <w:r w:rsidRPr="007C633C">
        <w:rPr>
          <w:rFonts w:cs="Arial"/>
          <w:sz w:val="22"/>
          <w:szCs w:val="22"/>
        </w:rPr>
        <w:t xml:space="preserve"> agotado la oferta existente</w:t>
      </w:r>
      <w:r w:rsidR="00911D29" w:rsidRPr="007C633C">
        <w:rPr>
          <w:rFonts w:cs="Arial"/>
          <w:sz w:val="22"/>
          <w:szCs w:val="22"/>
        </w:rPr>
        <w:t>,</w:t>
      </w:r>
      <w:r w:rsidRPr="007C633C">
        <w:rPr>
          <w:rFonts w:cs="Arial"/>
          <w:sz w:val="22"/>
          <w:szCs w:val="22"/>
        </w:rPr>
        <w:t xml:space="preserve"> se calcula según la fórmula siguiente:</w:t>
      </w:r>
    </w:p>
    <w:p w14:paraId="440794C8" w14:textId="53ABC31B" w:rsidR="00206D0F" w:rsidRPr="00C66B19" w:rsidRDefault="00D070FC" w:rsidP="0066719F">
      <w:pPr>
        <w:spacing w:after="120"/>
        <w:ind w:left="142"/>
        <w:rPr>
          <w:rStyle w:val="Estilo11pto"/>
          <w:rFonts w:eastAsia="Arial"/>
          <w:lang w:val="fr-FR"/>
        </w:rPr>
      </w:pPr>
      <w:proofErr w:type="spellStart"/>
      <w:r w:rsidRPr="00C66B19">
        <w:rPr>
          <w:rStyle w:val="Estilo11pto"/>
          <w:lang w:val="fr-FR"/>
        </w:rPr>
        <w:t>DCERTRMER</w:t>
      </w:r>
      <w:r w:rsidRPr="00C66B19">
        <w:rPr>
          <w:rStyle w:val="EstilosubindicePARAPROCEDCar"/>
          <w:rFonts w:cs="Arial"/>
          <w:sz w:val="22"/>
          <w:szCs w:val="22"/>
          <w:lang w:val="fr-FR"/>
        </w:rPr>
        <w:t>u</w:t>
      </w:r>
      <w:proofErr w:type="spellEnd"/>
      <w:r w:rsidRPr="00C66B19">
        <w:rPr>
          <w:rStyle w:val="EstilosubindicePARAPROCEDCar"/>
          <w:rFonts w:cs="Arial"/>
          <w:sz w:val="22"/>
          <w:szCs w:val="22"/>
          <w:lang w:val="fr-FR"/>
        </w:rPr>
        <w:t xml:space="preserve"> </w:t>
      </w:r>
      <w:r w:rsidRPr="00C66B19">
        <w:rPr>
          <w:rStyle w:val="Estilo11pto"/>
          <w:lang w:val="fr-FR"/>
        </w:rPr>
        <w:t xml:space="preserve">= </w:t>
      </w:r>
      <w:proofErr w:type="spellStart"/>
      <w:r w:rsidRPr="00C66B19">
        <w:rPr>
          <w:rStyle w:val="Estilo11pto"/>
          <w:lang w:val="fr-FR"/>
        </w:rPr>
        <w:t>ERTRMERS</w:t>
      </w:r>
      <w:r w:rsidRPr="00C66B19">
        <w:rPr>
          <w:rStyle w:val="EstilosubindicePARAPROCEDCar"/>
          <w:rFonts w:cs="Arial"/>
          <w:sz w:val="22"/>
          <w:szCs w:val="22"/>
          <w:lang w:val="fr-FR"/>
        </w:rPr>
        <w:t>u</w:t>
      </w:r>
      <w:proofErr w:type="spellEnd"/>
      <w:r w:rsidRPr="00C66B19">
        <w:rPr>
          <w:rStyle w:val="Estilo11pto"/>
          <w:rFonts w:eastAsia="Arial"/>
          <w:lang w:val="fr-FR"/>
        </w:rPr>
        <w:t xml:space="preserve"> × 1,</w:t>
      </w:r>
      <w:r w:rsidRPr="00C66B19">
        <w:rPr>
          <w:rStyle w:val="Estilo11pto"/>
          <w:lang w:val="fr-FR"/>
        </w:rPr>
        <w:t>15 × PMD</w:t>
      </w:r>
      <w:r w:rsidR="00206D0F" w:rsidRPr="00C66B19">
        <w:rPr>
          <w:rStyle w:val="Estilo11pto"/>
          <w:lang w:val="fr-FR"/>
        </w:rPr>
        <w:t xml:space="preserve"> </w:t>
      </w:r>
      <w:r w:rsidR="00206D0F" w:rsidRPr="00C66B19">
        <w:rPr>
          <w:rStyle w:val="Estilo11pto"/>
          <w:lang w:val="fr-FR"/>
        </w:rPr>
        <w:tab/>
      </w:r>
      <w:r w:rsidR="00206D0F" w:rsidRPr="00C66B19">
        <w:rPr>
          <w:rStyle w:val="Estilo11pto"/>
          <w:lang w:val="fr-FR"/>
        </w:rPr>
        <w:tab/>
      </w:r>
      <w:r w:rsidR="00206D0F" w:rsidRPr="00C66B19">
        <w:rPr>
          <w:rStyle w:val="Estilo11pto"/>
          <w:rFonts w:eastAsia="Arial"/>
          <w:lang w:val="fr-FR"/>
        </w:rPr>
        <w:t>si PMD&gt;=0</w:t>
      </w:r>
    </w:p>
    <w:p w14:paraId="71E39824" w14:textId="3061FDDC" w:rsidR="00206D0F" w:rsidRPr="00C66B19" w:rsidRDefault="008346CA" w:rsidP="0066719F">
      <w:pPr>
        <w:ind w:left="142"/>
        <w:rPr>
          <w:rStyle w:val="EstilosubindicePARAPROCEDCar"/>
          <w:rFonts w:eastAsia="Arial" w:cs="Arial"/>
          <w:sz w:val="22"/>
          <w:szCs w:val="22"/>
          <w:lang w:val="fr-FR"/>
        </w:rPr>
      </w:pPr>
      <w:proofErr w:type="spellStart"/>
      <w:r w:rsidRPr="00C66B19">
        <w:rPr>
          <w:sz w:val="22"/>
          <w:szCs w:val="22"/>
          <w:lang w:val="fr-FR"/>
        </w:rPr>
        <w:t>DCERTRMER</w:t>
      </w:r>
      <w:r w:rsidR="00206D0F" w:rsidRPr="00C66B19">
        <w:rPr>
          <w:rStyle w:val="EstilosubindicePARAPROCEDCar"/>
          <w:rFonts w:eastAsia="Arial" w:cs="Arial"/>
          <w:sz w:val="22"/>
          <w:szCs w:val="22"/>
          <w:lang w:val="fr-FR"/>
        </w:rPr>
        <w:t>u</w:t>
      </w:r>
      <w:proofErr w:type="spellEnd"/>
      <w:r w:rsidR="00206D0F" w:rsidRPr="00C66B19">
        <w:rPr>
          <w:rStyle w:val="Estilo11pto"/>
          <w:rFonts w:eastAsia="Arial"/>
          <w:lang w:val="fr-FR"/>
        </w:rPr>
        <w:t xml:space="preserve"> = </w:t>
      </w:r>
      <w:proofErr w:type="spellStart"/>
      <w:r w:rsidR="00206D0F" w:rsidRPr="00C66B19">
        <w:rPr>
          <w:rStyle w:val="Estilo11pto"/>
          <w:rFonts w:eastAsia="Arial"/>
          <w:lang w:val="fr-FR"/>
        </w:rPr>
        <w:t>ERTRMERS</w:t>
      </w:r>
      <w:r w:rsidR="00206D0F" w:rsidRPr="00C66B19">
        <w:rPr>
          <w:rStyle w:val="EstilosubindicePARAPROCEDCar"/>
          <w:rFonts w:eastAsia="Arial" w:cs="Arial"/>
          <w:sz w:val="22"/>
          <w:szCs w:val="22"/>
          <w:lang w:val="fr-FR"/>
        </w:rPr>
        <w:t>u</w:t>
      </w:r>
      <w:proofErr w:type="spellEnd"/>
      <w:r w:rsidR="00206D0F" w:rsidRPr="00C66B19">
        <w:rPr>
          <w:rStyle w:val="Estilo11pto"/>
          <w:rFonts w:eastAsia="Arial"/>
          <w:lang w:val="fr-FR"/>
        </w:rPr>
        <w:t xml:space="preserve"> × 1,15 × </w:t>
      </w:r>
      <w:r w:rsidR="207A1C28" w:rsidRPr="00C66B19">
        <w:rPr>
          <w:rStyle w:val="Estilo11pto"/>
          <w:rFonts w:eastAsia="Arial" w:cs="Arial"/>
          <w:lang w:val="fr-FR"/>
        </w:rPr>
        <w:t>PMED</w:t>
      </w:r>
      <w:r w:rsidR="3A27002C" w:rsidRPr="00C66B19">
        <w:rPr>
          <w:rStyle w:val="Estilo11pto"/>
          <w:rFonts w:eastAsia="Arial" w:cs="Arial"/>
          <w:lang w:val="fr-FR"/>
        </w:rPr>
        <w:t xml:space="preserve"> </w:t>
      </w:r>
      <w:r w:rsidR="00206D0F" w:rsidRPr="00C66B19">
        <w:rPr>
          <w:rStyle w:val="Estilo11pto"/>
          <w:lang w:val="fr-FR"/>
        </w:rPr>
        <w:tab/>
      </w:r>
      <w:r w:rsidR="00206D0F" w:rsidRPr="00C66B19">
        <w:rPr>
          <w:rStyle w:val="Estilo11pto"/>
          <w:lang w:val="fr-FR"/>
        </w:rPr>
        <w:tab/>
      </w:r>
      <w:r w:rsidR="00206D0F" w:rsidRPr="00C66B19">
        <w:rPr>
          <w:rStyle w:val="Estilo11pto"/>
          <w:rFonts w:eastAsia="Arial"/>
          <w:lang w:val="fr-FR"/>
        </w:rPr>
        <w:t>si PMD&lt;0</w:t>
      </w:r>
    </w:p>
    <w:p w14:paraId="7439B90F" w14:textId="21D1F882" w:rsidR="00D070FC" w:rsidRPr="00C66B19" w:rsidRDefault="00D070FC" w:rsidP="00785EA3">
      <w:pPr>
        <w:spacing w:after="0"/>
        <w:rPr>
          <w:rStyle w:val="EstilosubindicePARAPROCEDCar"/>
          <w:rFonts w:cs="Arial"/>
          <w:sz w:val="22"/>
          <w:szCs w:val="22"/>
          <w:lang w:val="fr-FR"/>
        </w:rPr>
      </w:pPr>
    </w:p>
    <w:p w14:paraId="657D69B6" w14:textId="77777777" w:rsidR="00D070FC" w:rsidRPr="007C633C" w:rsidRDefault="00D070FC" w:rsidP="0066719F">
      <w:pPr>
        <w:spacing w:before="240"/>
        <w:ind w:left="142"/>
        <w:rPr>
          <w:rFonts w:cs="Arial"/>
          <w:sz w:val="22"/>
          <w:szCs w:val="22"/>
        </w:rPr>
      </w:pPr>
      <w:r w:rsidRPr="007C633C">
        <w:rPr>
          <w:rFonts w:cs="Arial"/>
          <w:sz w:val="22"/>
          <w:szCs w:val="22"/>
        </w:rPr>
        <w:t>donde:</w:t>
      </w:r>
    </w:p>
    <w:p w14:paraId="0AF14578" w14:textId="7743B4BD" w:rsidR="003631AD" w:rsidRPr="006C1EBA" w:rsidRDefault="00D070FC" w:rsidP="0066719F">
      <w:pPr>
        <w:numPr>
          <w:ilvl w:val="12"/>
          <w:numId w:val="0"/>
        </w:numPr>
        <w:tabs>
          <w:tab w:val="left" w:pos="1985"/>
        </w:tabs>
        <w:ind w:left="2552" w:hanging="2410"/>
        <w:rPr>
          <w:rStyle w:val="Estilo11pto"/>
        </w:rPr>
      </w:pPr>
      <w:proofErr w:type="spellStart"/>
      <w:r w:rsidRPr="006C1EBA">
        <w:rPr>
          <w:rStyle w:val="Estilo11pto"/>
        </w:rPr>
        <w:t>ERTRMERS</w:t>
      </w:r>
      <w:r w:rsidRPr="007C633C">
        <w:rPr>
          <w:rStyle w:val="EstilosubindicePARAPROCEDCar"/>
          <w:rFonts w:cs="Arial"/>
          <w:sz w:val="22"/>
          <w:szCs w:val="22"/>
        </w:rPr>
        <w:t>u</w:t>
      </w:r>
      <w:proofErr w:type="spellEnd"/>
      <w:r w:rsidRPr="007C633C">
        <w:rPr>
          <w:rStyle w:val="EstilosubindicePARAPROCEDCar"/>
          <w:rFonts w:cs="Arial"/>
          <w:sz w:val="22"/>
          <w:szCs w:val="22"/>
        </w:rPr>
        <w:tab/>
      </w:r>
      <w:r w:rsidRPr="007C633C">
        <w:rPr>
          <w:rStyle w:val="EstilosubindicePARAPROCEDCar"/>
          <w:rFonts w:cs="Arial"/>
          <w:sz w:val="22"/>
          <w:szCs w:val="22"/>
          <w:vertAlign w:val="baseline"/>
        </w:rPr>
        <w:t>=</w:t>
      </w:r>
      <w:r w:rsidRPr="007C633C">
        <w:rPr>
          <w:rStyle w:val="EstilosubindicePARAPROCEDCar"/>
          <w:rFonts w:cs="Arial"/>
          <w:sz w:val="22"/>
          <w:szCs w:val="22"/>
        </w:rPr>
        <w:tab/>
      </w:r>
      <w:r w:rsidRPr="006C1EBA">
        <w:rPr>
          <w:rStyle w:val="Estilo11pto"/>
        </w:rPr>
        <w:t xml:space="preserve">Energía programada a subir a la unidad </w:t>
      </w:r>
      <w:r w:rsidRPr="007C633C">
        <w:rPr>
          <w:rFonts w:cs="Arial"/>
          <w:i/>
          <w:sz w:val="22"/>
          <w:szCs w:val="22"/>
        </w:rPr>
        <w:t>u</w:t>
      </w:r>
      <w:r w:rsidRPr="006C1EBA">
        <w:rPr>
          <w:rStyle w:val="Estilo11pto"/>
        </w:rPr>
        <w:t xml:space="preserve"> por solución de restricciones en tiempo</w:t>
      </w:r>
      <w:r w:rsidR="00911D29" w:rsidRPr="006C1EBA">
        <w:rPr>
          <w:rStyle w:val="Estilo11pto"/>
        </w:rPr>
        <w:t xml:space="preserve"> real</w:t>
      </w:r>
      <w:r w:rsidRPr="006C1EBA">
        <w:rPr>
          <w:rStyle w:val="Estilo11pto"/>
        </w:rPr>
        <w:t xml:space="preserve"> sin oferta aplicable</w:t>
      </w:r>
      <w:r w:rsidR="00057B5E" w:rsidRPr="006C1EBA">
        <w:rPr>
          <w:rStyle w:val="Estilo11pto"/>
        </w:rPr>
        <w:t>.</w:t>
      </w:r>
    </w:p>
    <w:p w14:paraId="0692312C" w14:textId="52A30286" w:rsidR="00206D0F" w:rsidRPr="006C1EBA" w:rsidRDefault="008346CA" w:rsidP="0066719F">
      <w:pPr>
        <w:tabs>
          <w:tab w:val="left" w:pos="1985"/>
        </w:tabs>
        <w:spacing w:line="259" w:lineRule="auto"/>
        <w:ind w:left="2552" w:hanging="2410"/>
        <w:rPr>
          <w:rStyle w:val="Estilo11pto"/>
        </w:rPr>
      </w:pPr>
      <w:r w:rsidRPr="006C1EBA">
        <w:t>PMED</w:t>
      </w:r>
      <w:r w:rsidR="00206D0F" w:rsidRPr="006C1EBA">
        <w:rPr>
          <w:rStyle w:val="Estilo11pto"/>
        </w:rPr>
        <w:t xml:space="preserve">                </w:t>
      </w:r>
      <w:r w:rsidR="0066719F">
        <w:rPr>
          <w:rStyle w:val="Estilo11pto"/>
        </w:rPr>
        <w:tab/>
      </w:r>
      <w:r w:rsidR="00206D0F" w:rsidRPr="006C1EBA">
        <w:rPr>
          <w:rStyle w:val="Estilo11pto"/>
        </w:rPr>
        <w:t>=</w:t>
      </w:r>
      <w:r w:rsidR="0066719F">
        <w:rPr>
          <w:rStyle w:val="Estilo11pto"/>
        </w:rPr>
        <w:tab/>
      </w:r>
      <w:r w:rsidR="005C74AF">
        <w:rPr>
          <w:rStyle w:val="Estilo11pto"/>
        </w:rPr>
        <w:t>Valor</w:t>
      </w:r>
      <w:r w:rsidR="28B7EBE9" w:rsidRPr="006C1EBA">
        <w:rPr>
          <w:rStyle w:val="Estilo11pto"/>
        </w:rPr>
        <w:t xml:space="preserve"> medio aritmético del precio marginal </w:t>
      </w:r>
      <w:del w:id="800" w:author="LIQ Elena" w:date="2021-02-20T22:01:00Z">
        <w:r w:rsidR="28B7EBE9" w:rsidRPr="006C1EBA" w:rsidDel="00E44E1C">
          <w:rPr>
            <w:rStyle w:val="Estilo11pto"/>
          </w:rPr>
          <w:delText xml:space="preserve">horario </w:delText>
        </w:r>
      </w:del>
      <w:r w:rsidR="005C74AF">
        <w:rPr>
          <w:rStyle w:val="Estilo11pto"/>
        </w:rPr>
        <w:t xml:space="preserve">resultante </w:t>
      </w:r>
      <w:r w:rsidR="28B7EBE9" w:rsidRPr="006C1EBA">
        <w:rPr>
          <w:rStyle w:val="Estilo11pto"/>
        </w:rPr>
        <w:t>del mercado diario en el mes inmediato anterior</w:t>
      </w:r>
      <w:r w:rsidR="005C74AF">
        <w:rPr>
          <w:rStyle w:val="Estilo11pto"/>
        </w:rPr>
        <w:t xml:space="preserve"> en el periodo </w:t>
      </w:r>
      <w:ins w:id="801" w:author="LIQ Elena" w:date="2021-02-20T22:01:00Z">
        <w:r w:rsidR="00E44E1C">
          <w:rPr>
            <w:rStyle w:val="Estilo11pto"/>
          </w:rPr>
          <w:t xml:space="preserve">de </w:t>
        </w:r>
        <w:proofErr w:type="spellStart"/>
        <w:r w:rsidR="00E44E1C">
          <w:rPr>
            <w:rStyle w:val="Estilo11pto"/>
          </w:rPr>
          <w:t>programación</w:t>
        </w:r>
      </w:ins>
      <w:del w:id="802" w:author="LIQ Elena" w:date="2021-02-20T22:01:00Z">
        <w:r w:rsidR="005C74AF" w:rsidDel="00E44E1C">
          <w:rPr>
            <w:rStyle w:val="Estilo11pto"/>
          </w:rPr>
          <w:delText xml:space="preserve">horario </w:delText>
        </w:r>
      </w:del>
      <w:r w:rsidR="005C74AF">
        <w:rPr>
          <w:rStyle w:val="Estilo11pto"/>
        </w:rPr>
        <w:t>correspondiente</w:t>
      </w:r>
      <w:proofErr w:type="spellEnd"/>
      <w:r w:rsidR="28B7EBE9" w:rsidRPr="006C1EBA">
        <w:rPr>
          <w:rStyle w:val="Estilo11pto"/>
        </w:rPr>
        <w:t>.</w:t>
      </w:r>
    </w:p>
    <w:p w14:paraId="7B79BDE7" w14:textId="77777777" w:rsidR="00206D0F" w:rsidRPr="007C633C" w:rsidRDefault="00206D0F">
      <w:pPr>
        <w:numPr>
          <w:ilvl w:val="12"/>
          <w:numId w:val="0"/>
        </w:numPr>
        <w:tabs>
          <w:tab w:val="left" w:pos="1800"/>
        </w:tabs>
        <w:ind w:left="2517" w:hanging="2336"/>
      </w:pPr>
    </w:p>
    <w:p w14:paraId="05891645" w14:textId="5B3D4FB4" w:rsidR="00785EA3" w:rsidRPr="005B4E27" w:rsidRDefault="008346CA" w:rsidP="00B869EE">
      <w:pPr>
        <w:pStyle w:val="BEGO"/>
        <w:numPr>
          <w:ilvl w:val="1"/>
          <w:numId w:val="21"/>
        </w:numPr>
        <w:tabs>
          <w:tab w:val="left" w:pos="1134"/>
        </w:tabs>
        <w:spacing w:before="0"/>
        <w:ind w:left="851" w:hanging="709"/>
        <w:rPr>
          <w:lang w:val="sv-SE"/>
        </w:rPr>
      </w:pPr>
      <w:bookmarkStart w:id="803" w:name="_Toc258486734"/>
      <w:r w:rsidRPr="005B4E27">
        <w:rPr>
          <w:lang w:val="sv-SE"/>
        </w:rPr>
        <w:t>Incumplimientos de los arranques o de las asignaciones en tiempo real a subir</w:t>
      </w:r>
      <w:bookmarkEnd w:id="803"/>
      <w:r w:rsidR="003B387C">
        <w:rPr>
          <w:lang w:val="sv-SE"/>
        </w:rPr>
        <w:t>.</w:t>
      </w:r>
    </w:p>
    <w:p w14:paraId="26C9B584" w14:textId="77777777" w:rsidR="00AC6E42" w:rsidRDefault="00AC6E42" w:rsidP="00AC6E42">
      <w:pPr>
        <w:spacing w:after="0"/>
        <w:ind w:left="284"/>
      </w:pPr>
      <w:bookmarkStart w:id="804" w:name="_Toc116735966"/>
    </w:p>
    <w:p w14:paraId="5B28A726" w14:textId="6FB5F7AB" w:rsidR="00D070FC" w:rsidRPr="005B4E27" w:rsidRDefault="008346CA" w:rsidP="005B4E27">
      <w:pPr>
        <w:spacing w:after="120"/>
        <w:ind w:left="142"/>
        <w:rPr>
          <w:sz w:val="22"/>
          <w:szCs w:val="22"/>
        </w:rPr>
      </w:pPr>
      <w:r w:rsidRPr="005B4E27">
        <w:rPr>
          <w:sz w:val="22"/>
          <w:szCs w:val="22"/>
        </w:rPr>
        <w:t>Se revisarán los arranques programados comprobando si han sido efectivamente realizados según las medidas y se comprobará el tipo específico de arranque (frío o caliente), teniendo en cuenta que un arranque programado como frío al ser revisado puede convertirse en un arranque en caliente de acuerdo con las medidas recibidas, pero no al revés. Se tendrán en consideración para ello las medidas de la unidad en l</w:t>
      </w:r>
      <w:ins w:id="805" w:author="LIQ" w:date="2021-03-15T12:02:00Z">
        <w:r w:rsidR="00E91350">
          <w:rPr>
            <w:sz w:val="22"/>
            <w:szCs w:val="22"/>
          </w:rPr>
          <w:t>a</w:t>
        </w:r>
      </w:ins>
      <w:del w:id="806" w:author="LIQ" w:date="2021-03-15T12:02:00Z">
        <w:r w:rsidRPr="005B4E27" w:rsidDel="00E91350">
          <w:rPr>
            <w:sz w:val="22"/>
            <w:szCs w:val="22"/>
          </w:rPr>
          <w:delText>o</w:delText>
        </w:r>
      </w:del>
      <w:r w:rsidRPr="005B4E27">
        <w:rPr>
          <w:sz w:val="22"/>
          <w:szCs w:val="22"/>
        </w:rPr>
        <w:t>s últim</w:t>
      </w:r>
      <w:ins w:id="807" w:author="LIQ" w:date="2021-03-15T12:02:00Z">
        <w:r w:rsidR="00E91350">
          <w:rPr>
            <w:sz w:val="22"/>
            <w:szCs w:val="22"/>
          </w:rPr>
          <w:t>a</w:t>
        </w:r>
      </w:ins>
      <w:del w:id="808" w:author="LIQ" w:date="2021-03-15T12:02:00Z">
        <w:r w:rsidRPr="005B4E27" w:rsidDel="00E91350">
          <w:rPr>
            <w:sz w:val="22"/>
            <w:szCs w:val="22"/>
          </w:rPr>
          <w:delText>o</w:delText>
        </w:r>
      </w:del>
      <w:r w:rsidRPr="005B4E27">
        <w:rPr>
          <w:sz w:val="22"/>
          <w:szCs w:val="22"/>
        </w:rPr>
        <w:t xml:space="preserve">s 5 </w:t>
      </w:r>
      <w:ins w:id="809" w:author="LIQ" w:date="2021-03-15T12:02:00Z">
        <w:r w:rsidR="00E91350">
          <w:rPr>
            <w:sz w:val="22"/>
            <w:szCs w:val="22"/>
          </w:rPr>
          <w:t xml:space="preserve">horas </w:t>
        </w:r>
      </w:ins>
      <w:del w:id="810" w:author="LIQ" w:date="2021-03-15T12:02:00Z">
        <w:r w:rsidRPr="005B4E27" w:rsidDel="00E91350">
          <w:rPr>
            <w:sz w:val="22"/>
            <w:szCs w:val="22"/>
          </w:rPr>
          <w:delText xml:space="preserve">periodos horarios de programación </w:delText>
        </w:r>
      </w:del>
      <w:r w:rsidRPr="005B4E27">
        <w:rPr>
          <w:sz w:val="22"/>
          <w:szCs w:val="22"/>
        </w:rPr>
        <w:t>del día anterior al día objeto de liquidación.</w:t>
      </w:r>
    </w:p>
    <w:p w14:paraId="29FB9494" w14:textId="55839ED3" w:rsidR="003D240E" w:rsidRPr="0054327E" w:rsidRDefault="008346CA" w:rsidP="005B4E27">
      <w:pPr>
        <w:ind w:left="142"/>
        <w:rPr>
          <w:sz w:val="22"/>
          <w:szCs w:val="22"/>
        </w:rPr>
      </w:pPr>
      <w:r w:rsidRPr="005B4E27">
        <w:rPr>
          <w:sz w:val="22"/>
          <w:szCs w:val="22"/>
        </w:rPr>
        <w:t xml:space="preserve">En el caso de ciclos combinados </w:t>
      </w:r>
      <w:proofErr w:type="spellStart"/>
      <w:r w:rsidRPr="005B4E27">
        <w:rPr>
          <w:sz w:val="22"/>
          <w:szCs w:val="22"/>
        </w:rPr>
        <w:t>multiejes</w:t>
      </w:r>
      <w:proofErr w:type="spellEnd"/>
      <w:r w:rsidRPr="005B4E27">
        <w:rPr>
          <w:sz w:val="22"/>
          <w:szCs w:val="22"/>
        </w:rPr>
        <w:t>, los arranques de turbinas de gas adicionales se revisarán comprobando si han sido efectivamente realizados según las medidas de cada turbina. En el caso de que no se disponga de medida individualizada, la medida de cada turbina se estimará en proporción a su potencia.</w:t>
      </w:r>
      <w:ins w:id="811" w:author="LIQ" w:date="2021-03-15T12:03:00Z">
        <w:r w:rsidR="00E91350" w:rsidRPr="00E91350">
          <w:rPr>
            <w:rStyle w:val="Estilo11pto"/>
          </w:rPr>
          <w:t xml:space="preserve"> </w:t>
        </w:r>
      </w:ins>
      <w:ins w:id="812" w:author="LIQ" w:date="2021-03-20T19:58:00Z">
        <w:r w:rsidR="0054327E" w:rsidRPr="00CF4D0F">
          <w:rPr>
            <w:rStyle w:val="Estilo11pto"/>
            <w:iCs/>
          </w:rPr>
          <w:t xml:space="preserve">Mientras no se disponga de medidas de energía </w:t>
        </w:r>
        <w:proofErr w:type="spellStart"/>
        <w:r w:rsidR="0054327E" w:rsidRPr="00CF4D0F">
          <w:rPr>
            <w:rStyle w:val="Estilo11pto"/>
            <w:iCs/>
          </w:rPr>
          <w:t>cuartohorarias</w:t>
        </w:r>
        <w:proofErr w:type="spellEnd"/>
        <w:r w:rsidR="0054327E" w:rsidRPr="00CF4D0F">
          <w:rPr>
            <w:rStyle w:val="Estilo11pto"/>
            <w:iCs/>
          </w:rPr>
          <w:t xml:space="preserve"> procedentes de los contadores de energía para la liquidación, la medida se calculará como la integral del valor de la telemedida de potencia activa recibida en tiempo real en el periodo de programación </w:t>
        </w:r>
        <w:proofErr w:type="spellStart"/>
        <w:r w:rsidR="0054327E" w:rsidRPr="00CF4D0F">
          <w:rPr>
            <w:rStyle w:val="Estilo11pto"/>
            <w:iCs/>
          </w:rPr>
          <w:t>cuartohorario</w:t>
        </w:r>
        <w:proofErr w:type="spellEnd"/>
        <w:r w:rsidR="0054327E" w:rsidRPr="00CF4D0F">
          <w:rPr>
            <w:rStyle w:val="Estilo11pto"/>
            <w:iCs/>
          </w:rPr>
          <w:t xml:space="preserve"> correspondiente</w:t>
        </w:r>
        <w:r w:rsidR="0054327E" w:rsidRPr="00CF4D0F">
          <w:rPr>
            <w:rStyle w:val="Estilo11pto"/>
            <w:i/>
            <w:iCs/>
          </w:rPr>
          <w:t>.</w:t>
        </w:r>
      </w:ins>
    </w:p>
    <w:p w14:paraId="41A1385E" w14:textId="6E535912" w:rsidR="00D070FC" w:rsidRPr="005B4E27" w:rsidRDefault="312D6EEE" w:rsidP="0DDC4F9F">
      <w:pPr>
        <w:ind w:left="142"/>
        <w:rPr>
          <w:sz w:val="22"/>
          <w:szCs w:val="22"/>
        </w:rPr>
      </w:pPr>
      <w:r w:rsidRPr="0DDC4F9F">
        <w:rPr>
          <w:sz w:val="22"/>
          <w:szCs w:val="22"/>
        </w:rPr>
        <w:t xml:space="preserve">Si hay reducción en el número de arranques o variación del tipo de arranque se recalcularán los derechos de cobro calculados en los </w:t>
      </w:r>
      <w:r w:rsidR="1F5E7908" w:rsidRPr="0DDC4F9F">
        <w:rPr>
          <w:rFonts w:eastAsia="Arial" w:cs="Arial"/>
          <w:sz w:val="22"/>
          <w:szCs w:val="22"/>
        </w:rPr>
        <w:t>apartados 1</w:t>
      </w:r>
      <w:ins w:id="813" w:author="LIQ Elena" w:date="2021-02-20T22:01:00Z">
        <w:r w:rsidR="008E09A3">
          <w:rPr>
            <w:rFonts w:eastAsia="Arial" w:cs="Arial"/>
            <w:sz w:val="22"/>
            <w:szCs w:val="22"/>
          </w:rPr>
          <w:t>9</w:t>
        </w:r>
      </w:ins>
      <w:del w:id="814" w:author="LIQ Elena" w:date="2021-02-20T22:01:00Z">
        <w:r w:rsidR="1F5E7908" w:rsidRPr="0DDC4F9F" w:rsidDel="008E09A3">
          <w:rPr>
            <w:rFonts w:eastAsia="Arial" w:cs="Arial"/>
            <w:sz w:val="22"/>
            <w:szCs w:val="22"/>
          </w:rPr>
          <w:delText>8</w:delText>
        </w:r>
      </w:del>
      <w:r w:rsidR="1F5E7908" w:rsidRPr="0DDC4F9F">
        <w:rPr>
          <w:rFonts w:eastAsia="Arial" w:cs="Arial"/>
          <w:sz w:val="22"/>
          <w:szCs w:val="22"/>
        </w:rPr>
        <w:t>.1</w:t>
      </w:r>
      <w:r w:rsidR="00A83024">
        <w:rPr>
          <w:rFonts w:eastAsia="Arial" w:cs="Arial"/>
          <w:sz w:val="22"/>
          <w:szCs w:val="22"/>
        </w:rPr>
        <w:t xml:space="preserve"> y</w:t>
      </w:r>
      <w:r w:rsidR="1F5E7908" w:rsidRPr="0DDC4F9F">
        <w:rPr>
          <w:rFonts w:eastAsia="Arial" w:cs="Arial"/>
          <w:sz w:val="22"/>
          <w:szCs w:val="22"/>
        </w:rPr>
        <w:t xml:space="preserve"> 1</w:t>
      </w:r>
      <w:ins w:id="815" w:author="LIQ Elena" w:date="2021-02-20T22:01:00Z">
        <w:r w:rsidR="008E09A3">
          <w:rPr>
            <w:rFonts w:eastAsia="Arial" w:cs="Arial"/>
            <w:sz w:val="22"/>
            <w:szCs w:val="22"/>
          </w:rPr>
          <w:t>9</w:t>
        </w:r>
      </w:ins>
      <w:del w:id="816" w:author="LIQ Elena" w:date="2021-02-20T22:01:00Z">
        <w:r w:rsidR="1F5E7908" w:rsidRPr="0DDC4F9F" w:rsidDel="008E09A3">
          <w:rPr>
            <w:rFonts w:eastAsia="Arial" w:cs="Arial"/>
            <w:sz w:val="22"/>
            <w:szCs w:val="22"/>
          </w:rPr>
          <w:delText>8</w:delText>
        </w:r>
      </w:del>
      <w:r w:rsidR="1F5E7908" w:rsidRPr="0DDC4F9F">
        <w:rPr>
          <w:rFonts w:eastAsia="Arial" w:cs="Arial"/>
          <w:sz w:val="22"/>
          <w:szCs w:val="22"/>
        </w:rPr>
        <w:t xml:space="preserve">.2 </w:t>
      </w:r>
      <w:r w:rsidRPr="0DDC4F9F">
        <w:rPr>
          <w:sz w:val="22"/>
          <w:szCs w:val="22"/>
        </w:rPr>
        <w:t>utilizando el número y tipo de arranques efectivamente realizados.</w:t>
      </w:r>
    </w:p>
    <w:p w14:paraId="60FC46A3" w14:textId="4290ABB3" w:rsidR="00D070FC" w:rsidRPr="006C1EBA" w:rsidRDefault="00D070FC" w:rsidP="005B4E27">
      <w:pPr>
        <w:ind w:left="142"/>
      </w:pPr>
      <w:r w:rsidRPr="00B869EE">
        <w:rPr>
          <w:rStyle w:val="Estilo11pto"/>
        </w:rPr>
        <w:t xml:space="preserve">En el caso de </w:t>
      </w:r>
      <w:r w:rsidR="00AC6E42" w:rsidRPr="00B869EE">
        <w:rPr>
          <w:rStyle w:val="Estilo11pto"/>
        </w:rPr>
        <w:t>que,</w:t>
      </w:r>
      <w:r w:rsidRPr="00B869EE">
        <w:rPr>
          <w:rStyle w:val="Estilo11pto"/>
        </w:rPr>
        <w:t xml:space="preserve"> en tod</w:t>
      </w:r>
      <w:ins w:id="817" w:author="LIQ" w:date="2021-03-15T12:03:00Z">
        <w:r w:rsidR="001A139C">
          <w:rPr>
            <w:rStyle w:val="Estilo11pto"/>
          </w:rPr>
          <w:t>o</w:t>
        </w:r>
      </w:ins>
      <w:del w:id="818" w:author="LIQ" w:date="2021-03-15T12:03:00Z">
        <w:r w:rsidRPr="00B869EE" w:rsidDel="001A139C">
          <w:rPr>
            <w:rStyle w:val="Estilo11pto"/>
          </w:rPr>
          <w:delText>a</w:delText>
        </w:r>
      </w:del>
      <w:r w:rsidRPr="00B869EE">
        <w:rPr>
          <w:rStyle w:val="Estilo11pto"/>
        </w:rPr>
        <w:t xml:space="preserve">s </w:t>
      </w:r>
      <w:del w:id="819" w:author="LIQ" w:date="2021-03-15T12:03:00Z">
        <w:r w:rsidRPr="00B869EE" w:rsidDel="001A139C">
          <w:rPr>
            <w:rStyle w:val="Estilo11pto"/>
          </w:rPr>
          <w:delText>las horas</w:delText>
        </w:r>
      </w:del>
      <w:ins w:id="820" w:author="LIQ" w:date="2021-03-15T12:03:00Z">
        <w:r w:rsidR="001A139C">
          <w:rPr>
            <w:rStyle w:val="Estilo11pto"/>
          </w:rPr>
          <w:t>los periodos de programación</w:t>
        </w:r>
      </w:ins>
      <w:r w:rsidRPr="00B869EE">
        <w:rPr>
          <w:rStyle w:val="Estilo11pto"/>
        </w:rPr>
        <w:t xml:space="preserve"> con energía </w:t>
      </w:r>
      <w:r w:rsidR="00F21D3A" w:rsidRPr="00B869EE">
        <w:rPr>
          <w:rStyle w:val="Estilo11pto"/>
        </w:rPr>
        <w:t>programada a subir</w:t>
      </w:r>
      <w:r w:rsidR="007E1F68" w:rsidRPr="005B4E27">
        <w:rPr>
          <w:rFonts w:cs="Arial"/>
          <w:sz w:val="22"/>
          <w:szCs w:val="22"/>
          <w:u w:val="single"/>
        </w:rPr>
        <w:t xml:space="preserve"> </w:t>
      </w:r>
      <w:r w:rsidRPr="00B869EE">
        <w:rPr>
          <w:rStyle w:val="Estilo11pto"/>
        </w:rPr>
        <w:t xml:space="preserve">por restricciones en tiempo real, la energía medida para la unidad sea igual o superior </w:t>
      </w:r>
      <w:r w:rsidR="007E1F68" w:rsidRPr="00B869EE">
        <w:rPr>
          <w:rStyle w:val="Estilo11pto"/>
        </w:rPr>
        <w:t xml:space="preserve">a la energía </w:t>
      </w:r>
      <w:r w:rsidR="00F21D3A" w:rsidRPr="00B869EE">
        <w:rPr>
          <w:rStyle w:val="Estilo11pto"/>
        </w:rPr>
        <w:t xml:space="preserve">programada </w:t>
      </w:r>
      <w:r w:rsidR="00503761" w:rsidRPr="00B869EE">
        <w:rPr>
          <w:rStyle w:val="Estilo11pto"/>
        </w:rPr>
        <w:t xml:space="preserve">descontando la energía </w:t>
      </w:r>
      <w:r w:rsidR="00E55971" w:rsidRPr="00B869EE">
        <w:rPr>
          <w:rStyle w:val="Estilo11pto"/>
        </w:rPr>
        <w:t xml:space="preserve">de balance RR </w:t>
      </w:r>
      <w:r w:rsidR="00EF266F" w:rsidRPr="00B869EE">
        <w:rPr>
          <w:rStyle w:val="Estilo11pto"/>
        </w:rPr>
        <w:t xml:space="preserve">y de regulación terciaria </w:t>
      </w:r>
      <w:r w:rsidR="00503761" w:rsidRPr="00B869EE">
        <w:rPr>
          <w:rStyle w:val="Estilo11pto"/>
        </w:rPr>
        <w:t>a bajar</w:t>
      </w:r>
      <w:r w:rsidRPr="00B869EE">
        <w:rPr>
          <w:rStyle w:val="Estilo11pto"/>
        </w:rPr>
        <w:t>, se mantendrán los derechos de cobro calculados y revisados según el párrafo anterior.</w:t>
      </w:r>
    </w:p>
    <w:p w14:paraId="492EC8E9" w14:textId="1BA4F69E" w:rsidR="007E1F68" w:rsidRPr="005B4E27" w:rsidRDefault="007E1F68" w:rsidP="005B4E27">
      <w:pPr>
        <w:ind w:left="142"/>
        <w:rPr>
          <w:rFonts w:cs="Arial"/>
          <w:sz w:val="22"/>
          <w:szCs w:val="22"/>
        </w:rPr>
      </w:pPr>
      <w:r w:rsidRPr="005B4E27">
        <w:rPr>
          <w:rFonts w:cs="Arial"/>
          <w:sz w:val="22"/>
          <w:szCs w:val="22"/>
        </w:rPr>
        <w:t xml:space="preserve">En el caso de que la medida sea inferior a la energía </w:t>
      </w:r>
      <w:r w:rsidR="00F21D3A" w:rsidRPr="005B4E27">
        <w:rPr>
          <w:rFonts w:cs="Arial"/>
          <w:sz w:val="22"/>
          <w:szCs w:val="22"/>
        </w:rPr>
        <w:t>programada a subir</w:t>
      </w:r>
      <w:r w:rsidRPr="005B4E27">
        <w:rPr>
          <w:rFonts w:cs="Arial"/>
          <w:sz w:val="22"/>
          <w:szCs w:val="22"/>
        </w:rPr>
        <w:t xml:space="preserve"> por restricciones en tiempo real, se determinará el valor de la energía incumplida y se anotará una obligación de pago calculada según la fórmula siguiente:</w:t>
      </w:r>
    </w:p>
    <w:p w14:paraId="22DE697D" w14:textId="77777777" w:rsidR="007E1F68" w:rsidRPr="00AC6E42" w:rsidRDefault="007E1F68" w:rsidP="00AC6E42">
      <w:pPr>
        <w:pStyle w:val="Pa13"/>
        <w:spacing w:before="160"/>
        <w:ind w:left="284"/>
        <w:jc w:val="both"/>
        <w:rPr>
          <w:color w:val="000000"/>
          <w:sz w:val="22"/>
          <w:szCs w:val="22"/>
        </w:rPr>
      </w:pPr>
    </w:p>
    <w:p w14:paraId="4981A7E4" w14:textId="50DB62B3" w:rsidR="007E1F68" w:rsidRPr="00B869EE" w:rsidRDefault="007E1F68" w:rsidP="001053D6">
      <w:pPr>
        <w:ind w:left="142"/>
        <w:rPr>
          <w:rStyle w:val="Estilo11pto"/>
        </w:rPr>
      </w:pPr>
      <w:proofErr w:type="spellStart"/>
      <w:r w:rsidRPr="00B869EE">
        <w:rPr>
          <w:rStyle w:val="Estilo11pto"/>
        </w:rPr>
        <w:t>OPEINCLTR</w:t>
      </w:r>
      <w:r w:rsidRPr="00AC6E42">
        <w:rPr>
          <w:rFonts w:cs="Arial"/>
          <w:sz w:val="22"/>
          <w:szCs w:val="22"/>
          <w:vertAlign w:val="subscript"/>
        </w:rPr>
        <w:t>u</w:t>
      </w:r>
      <w:proofErr w:type="spellEnd"/>
      <w:r w:rsidRPr="00B869EE">
        <w:rPr>
          <w:rStyle w:val="Estilo11pto"/>
        </w:rPr>
        <w:t xml:space="preserve"> = </w:t>
      </w:r>
      <w:proofErr w:type="spellStart"/>
      <w:r w:rsidR="00F21D3A" w:rsidRPr="00B869EE">
        <w:rPr>
          <w:rStyle w:val="Estilo11pto"/>
        </w:rPr>
        <w:t>EINCRTRS</w:t>
      </w:r>
      <w:r w:rsidR="00F21D3A" w:rsidRPr="00AC6E42">
        <w:rPr>
          <w:rFonts w:cs="Arial"/>
          <w:sz w:val="22"/>
          <w:szCs w:val="22"/>
          <w:vertAlign w:val="subscript"/>
        </w:rPr>
        <w:t>u</w:t>
      </w:r>
      <w:proofErr w:type="spellEnd"/>
      <w:r w:rsidR="00F21D3A" w:rsidRPr="00B869EE">
        <w:rPr>
          <w:rStyle w:val="Estilo11pto"/>
        </w:rPr>
        <w:t xml:space="preserve"> </w:t>
      </w:r>
      <w:r w:rsidRPr="00B869EE">
        <w:rPr>
          <w:rStyle w:val="Estilo11pto"/>
        </w:rPr>
        <w:t>x (</w:t>
      </w:r>
      <w:proofErr w:type="spellStart"/>
      <w:r w:rsidRPr="00B869EE">
        <w:rPr>
          <w:rStyle w:val="Estilo11pto"/>
        </w:rPr>
        <w:t>POR</w:t>
      </w:r>
      <w:ins w:id="821" w:author="LIQ" w:date="2021-03-17T11:56:00Z">
        <w:r w:rsidR="009C0CC6">
          <w:rPr>
            <w:rStyle w:val="Estilo11pto"/>
          </w:rPr>
          <w:t>P</w:t>
        </w:r>
      </w:ins>
      <w:del w:id="822" w:author="LIQ" w:date="2021-03-16T21:06:00Z">
        <w:r w:rsidRPr="00B869EE" w:rsidDel="003E14D7">
          <w:rPr>
            <w:rStyle w:val="Estilo11pto"/>
          </w:rPr>
          <w:delText>HORA</w:delText>
        </w:r>
      </w:del>
      <w:r w:rsidRPr="00AC6E42">
        <w:rPr>
          <w:rFonts w:cs="Arial"/>
          <w:sz w:val="22"/>
          <w:szCs w:val="22"/>
          <w:vertAlign w:val="subscript"/>
        </w:rPr>
        <w:t>u</w:t>
      </w:r>
      <w:proofErr w:type="spellEnd"/>
      <w:r w:rsidRPr="00B869EE">
        <w:rPr>
          <w:rStyle w:val="Estilo11pto"/>
        </w:rPr>
        <w:t xml:space="preserve"> – PMD)</w:t>
      </w:r>
    </w:p>
    <w:p w14:paraId="7F8DB1E8" w14:textId="77777777" w:rsidR="007E1F68" w:rsidRPr="00AC6E42" w:rsidRDefault="007E1F68" w:rsidP="001053D6">
      <w:pPr>
        <w:ind w:left="142"/>
        <w:rPr>
          <w:rFonts w:cs="Arial"/>
          <w:sz w:val="22"/>
          <w:szCs w:val="22"/>
        </w:rPr>
      </w:pPr>
      <w:r w:rsidRPr="00AC6E42">
        <w:rPr>
          <w:rFonts w:cs="Arial"/>
          <w:sz w:val="22"/>
          <w:szCs w:val="22"/>
        </w:rPr>
        <w:t>donde:</w:t>
      </w:r>
    </w:p>
    <w:p w14:paraId="653EFF9E" w14:textId="1A8712EE" w:rsidR="007E1F68" w:rsidRPr="00B869EE" w:rsidRDefault="00F21D3A" w:rsidP="00F1599D">
      <w:pPr>
        <w:tabs>
          <w:tab w:val="left" w:pos="1985"/>
        </w:tabs>
        <w:ind w:left="2552" w:hanging="2410"/>
        <w:rPr>
          <w:rStyle w:val="Estilo11pto"/>
        </w:rPr>
      </w:pPr>
      <w:proofErr w:type="spellStart"/>
      <w:r w:rsidRPr="00B869EE">
        <w:rPr>
          <w:rStyle w:val="Estilo11pto"/>
        </w:rPr>
        <w:t>EINCRTRS</w:t>
      </w:r>
      <w:r w:rsidRPr="00AC6E42">
        <w:rPr>
          <w:rFonts w:cs="Arial"/>
          <w:sz w:val="22"/>
          <w:szCs w:val="22"/>
          <w:vertAlign w:val="subscript"/>
        </w:rPr>
        <w:t>u</w:t>
      </w:r>
      <w:proofErr w:type="spellEnd"/>
      <w:r w:rsidRPr="00B869EE">
        <w:rPr>
          <w:rStyle w:val="Estilo11pto"/>
        </w:rPr>
        <w:t xml:space="preserve"> </w:t>
      </w:r>
      <w:r w:rsidR="00F1599D">
        <w:rPr>
          <w:rStyle w:val="Estilo11pto"/>
        </w:rPr>
        <w:tab/>
      </w:r>
      <w:r w:rsidR="007E1F68" w:rsidRPr="00B869EE">
        <w:rPr>
          <w:rStyle w:val="Estilo11pto"/>
        </w:rPr>
        <w:t xml:space="preserve">= </w:t>
      </w:r>
      <w:r w:rsidR="00F1599D">
        <w:rPr>
          <w:rStyle w:val="Estilo11pto"/>
        </w:rPr>
        <w:tab/>
      </w:r>
      <w:r w:rsidR="007E1F68" w:rsidRPr="00B869EE">
        <w:rPr>
          <w:rStyle w:val="Estilo11pto"/>
        </w:rPr>
        <w:t xml:space="preserve">Energía incumplida de restricciones en tiempo real a subir de la unidad u.  Se tomará valor cero si en </w:t>
      </w:r>
      <w:del w:id="823" w:author="LIQ" w:date="2021-03-16T21:07:00Z">
        <w:r w:rsidR="007E1F68" w:rsidRPr="00B869EE" w:rsidDel="00821E59">
          <w:rPr>
            <w:rStyle w:val="Estilo11pto"/>
          </w:rPr>
          <w:delText>la hora</w:delText>
        </w:r>
      </w:del>
      <w:ins w:id="824" w:author="LIQ" w:date="2021-03-16T21:07:00Z">
        <w:r w:rsidR="00821E59">
          <w:rPr>
            <w:rStyle w:val="Estilo11pto"/>
          </w:rPr>
          <w:t>el periodo de programación</w:t>
        </w:r>
      </w:ins>
      <w:r w:rsidR="007E1F68" w:rsidRPr="00B869EE">
        <w:rPr>
          <w:rStyle w:val="Estilo11pto"/>
        </w:rPr>
        <w:t xml:space="preserve"> existe energía de restricciones en tiempo real a bajar en la unidad u</w:t>
      </w:r>
      <w:r w:rsidR="00E06096" w:rsidRPr="00B869EE">
        <w:rPr>
          <w:rStyle w:val="Estilo11pto"/>
        </w:rPr>
        <w:t>. S</w:t>
      </w:r>
      <w:r w:rsidR="007E1F68" w:rsidRPr="00B869EE">
        <w:rPr>
          <w:rStyle w:val="Estilo11pto"/>
        </w:rPr>
        <w:t>e calculará según la fórmula siguiente:</w:t>
      </w:r>
    </w:p>
    <w:p w14:paraId="3CE13A1F" w14:textId="2C113CF2" w:rsidR="00C77E2B" w:rsidRPr="00B869EE" w:rsidRDefault="00F21D3A" w:rsidP="00F1599D">
      <w:pPr>
        <w:tabs>
          <w:tab w:val="left" w:pos="1985"/>
        </w:tabs>
        <w:ind w:left="2552" w:hanging="2410"/>
        <w:rPr>
          <w:rStyle w:val="Estilo11pto"/>
        </w:rPr>
      </w:pPr>
      <w:proofErr w:type="spellStart"/>
      <w:r w:rsidRPr="00B869EE">
        <w:rPr>
          <w:rStyle w:val="Estilo11pto"/>
        </w:rPr>
        <w:t>EINCRTRS</w:t>
      </w:r>
      <w:r w:rsidRPr="00AC6E42">
        <w:rPr>
          <w:rFonts w:cs="Arial"/>
          <w:sz w:val="22"/>
          <w:szCs w:val="22"/>
          <w:vertAlign w:val="subscript"/>
        </w:rPr>
        <w:t>u</w:t>
      </w:r>
      <w:proofErr w:type="spellEnd"/>
      <w:r w:rsidRPr="00B869EE">
        <w:rPr>
          <w:rStyle w:val="Estilo11pto"/>
        </w:rPr>
        <w:t xml:space="preserve"> </w:t>
      </w:r>
      <w:r w:rsidR="00F1599D">
        <w:rPr>
          <w:rStyle w:val="Estilo11pto"/>
        </w:rPr>
        <w:tab/>
      </w:r>
      <w:r w:rsidR="007E1F68" w:rsidRPr="00B869EE">
        <w:rPr>
          <w:rStyle w:val="Estilo11pto"/>
        </w:rPr>
        <w:t xml:space="preserve">=  </w:t>
      </w:r>
      <w:r w:rsidR="00F1599D">
        <w:rPr>
          <w:rStyle w:val="Estilo11pto"/>
        </w:rPr>
        <w:tab/>
      </w:r>
      <w:proofErr w:type="spellStart"/>
      <w:r w:rsidR="005B335D">
        <w:rPr>
          <w:rStyle w:val="Estilo11pto"/>
        </w:rPr>
        <w:t>má</w:t>
      </w:r>
      <w:r w:rsidR="007E1F68" w:rsidRPr="00B869EE">
        <w:rPr>
          <w:rStyle w:val="Estilo11pto"/>
        </w:rPr>
        <w:t>x</w:t>
      </w:r>
      <w:proofErr w:type="spellEnd"/>
      <w:r w:rsidR="007E1F68" w:rsidRPr="00B869EE">
        <w:rPr>
          <w:rStyle w:val="Estilo11pto"/>
        </w:rPr>
        <w:t xml:space="preserve"> ( - </w:t>
      </w:r>
      <w:proofErr w:type="spellStart"/>
      <w:r w:rsidRPr="00B869EE">
        <w:rPr>
          <w:rStyle w:val="Estilo11pto"/>
        </w:rPr>
        <w:t>ERTROCS</w:t>
      </w:r>
      <w:r w:rsidR="007E1F68" w:rsidRPr="00AC6E42">
        <w:rPr>
          <w:rFonts w:cs="Arial"/>
          <w:sz w:val="22"/>
          <w:szCs w:val="22"/>
          <w:vertAlign w:val="subscript"/>
        </w:rPr>
        <w:t>u</w:t>
      </w:r>
      <w:proofErr w:type="spellEnd"/>
      <w:r w:rsidR="007E1F68" w:rsidRPr="00B869EE">
        <w:rPr>
          <w:rStyle w:val="Estilo11pto"/>
        </w:rPr>
        <w:t xml:space="preserve">  ,   </w:t>
      </w:r>
      <w:proofErr w:type="spellStart"/>
      <w:r w:rsidR="007E1F68" w:rsidRPr="00B869EE">
        <w:rPr>
          <w:rStyle w:val="Estilo11pto"/>
        </w:rPr>
        <w:t>m</w:t>
      </w:r>
      <w:r w:rsidR="005B335D">
        <w:rPr>
          <w:rStyle w:val="Estilo11pto"/>
        </w:rPr>
        <w:t>í</w:t>
      </w:r>
      <w:r w:rsidR="007E1F68" w:rsidRPr="00B869EE">
        <w:rPr>
          <w:rStyle w:val="Estilo11pto"/>
        </w:rPr>
        <w:t>n</w:t>
      </w:r>
      <w:proofErr w:type="spellEnd"/>
      <w:r w:rsidR="007E1F68" w:rsidRPr="00B869EE">
        <w:rPr>
          <w:rStyle w:val="Estilo11pto"/>
        </w:rPr>
        <w:t xml:space="preserve"> (0, </w:t>
      </w:r>
      <w:proofErr w:type="spellStart"/>
      <w:r w:rsidR="007E1F68" w:rsidRPr="00B869EE">
        <w:rPr>
          <w:rStyle w:val="Estilo11pto"/>
        </w:rPr>
        <w:t>MBC</w:t>
      </w:r>
      <w:r w:rsidR="007E1F68" w:rsidRPr="00AE2150">
        <w:rPr>
          <w:rStyle w:val="Estilo11pto"/>
          <w:vertAlign w:val="subscript"/>
        </w:rPr>
        <w:t>u</w:t>
      </w:r>
      <w:proofErr w:type="spellEnd"/>
      <w:r w:rsidR="007E1F68" w:rsidRPr="00B869EE">
        <w:rPr>
          <w:rStyle w:val="Estilo11pto"/>
        </w:rPr>
        <w:t xml:space="preserve"> -  </w:t>
      </w:r>
      <w:proofErr w:type="spellStart"/>
      <w:r w:rsidR="007E1F68" w:rsidRPr="00B869EE">
        <w:rPr>
          <w:rStyle w:val="Estilo11pto"/>
        </w:rPr>
        <w:t>m</w:t>
      </w:r>
      <w:r w:rsidR="005B335D">
        <w:rPr>
          <w:rStyle w:val="Estilo11pto"/>
        </w:rPr>
        <w:t>á</w:t>
      </w:r>
      <w:r w:rsidR="007E1F68" w:rsidRPr="00B869EE">
        <w:rPr>
          <w:rStyle w:val="Estilo11pto"/>
        </w:rPr>
        <w:t>x</w:t>
      </w:r>
      <w:proofErr w:type="spellEnd"/>
      <w:r w:rsidR="005B335D">
        <w:rPr>
          <w:rStyle w:val="Estilo11pto"/>
        </w:rPr>
        <w:t xml:space="preserve"> </w:t>
      </w:r>
      <w:r w:rsidR="007E1F68" w:rsidRPr="00B869EE">
        <w:rPr>
          <w:rStyle w:val="Estilo11pto"/>
        </w:rPr>
        <w:t>(</w:t>
      </w:r>
      <w:proofErr w:type="spellStart"/>
      <w:r w:rsidRPr="00B869EE">
        <w:rPr>
          <w:rStyle w:val="Estilo11pto"/>
        </w:rPr>
        <w:t>PHFC</w:t>
      </w:r>
      <w:r w:rsidR="007E1F68" w:rsidRPr="00AC6E42">
        <w:rPr>
          <w:rFonts w:cs="Arial"/>
          <w:sz w:val="22"/>
          <w:szCs w:val="22"/>
          <w:vertAlign w:val="subscript"/>
        </w:rPr>
        <w:t>u</w:t>
      </w:r>
      <w:proofErr w:type="spellEnd"/>
      <w:r w:rsidR="007E1F68" w:rsidRPr="00AC6E42">
        <w:rPr>
          <w:rFonts w:cs="Arial"/>
          <w:sz w:val="22"/>
          <w:szCs w:val="22"/>
          <w:vertAlign w:val="subscript"/>
        </w:rPr>
        <w:t xml:space="preserve"> </w:t>
      </w:r>
      <w:r w:rsidR="007E1F68" w:rsidRPr="00B869EE">
        <w:rPr>
          <w:rStyle w:val="Estilo11pto"/>
        </w:rPr>
        <w:t>+</w:t>
      </w:r>
      <w:r w:rsidR="007E1F68" w:rsidRPr="00AC6E42">
        <w:rPr>
          <w:rFonts w:cs="Arial"/>
          <w:sz w:val="22"/>
          <w:szCs w:val="22"/>
          <w:vertAlign w:val="subscript"/>
        </w:rPr>
        <w:t xml:space="preserve"> </w:t>
      </w:r>
      <w:r w:rsidR="007E1F68" w:rsidRPr="00B869EE">
        <w:rPr>
          <w:rStyle w:val="Estilo11pto"/>
        </w:rPr>
        <w:t>TGB, 0</w:t>
      </w:r>
      <w:r w:rsidR="007E1F68" w:rsidRPr="00AC6E42">
        <w:rPr>
          <w:rFonts w:cs="Arial"/>
          <w:sz w:val="22"/>
          <w:szCs w:val="22"/>
          <w:vertAlign w:val="subscript"/>
        </w:rPr>
        <w:t xml:space="preserve"> </w:t>
      </w:r>
      <w:r w:rsidR="007E1F68" w:rsidRPr="00B869EE">
        <w:rPr>
          <w:rStyle w:val="Estilo11pto"/>
        </w:rPr>
        <w:t xml:space="preserve">) </w:t>
      </w:r>
      <w:r w:rsidRPr="00B869EE">
        <w:rPr>
          <w:rStyle w:val="Estilo11pto"/>
        </w:rPr>
        <w:t>+</w:t>
      </w:r>
      <w:r w:rsidR="006B6C98" w:rsidRPr="00B869EE">
        <w:rPr>
          <w:rStyle w:val="Estilo11pto"/>
        </w:rPr>
        <w:t>ERTROCS</w:t>
      </w:r>
      <w:r w:rsidR="007E1F68" w:rsidRPr="00B869EE">
        <w:rPr>
          <w:rStyle w:val="Estilo11pto"/>
        </w:rPr>
        <w:t>)</w:t>
      </w:r>
    </w:p>
    <w:p w14:paraId="277F9C6B" w14:textId="2C5BE99B" w:rsidR="007E1F68" w:rsidRPr="00AC6E42" w:rsidRDefault="00F1599D" w:rsidP="00F1599D">
      <w:pPr>
        <w:ind w:left="142"/>
        <w:rPr>
          <w:rFonts w:cs="Arial"/>
          <w:sz w:val="22"/>
          <w:szCs w:val="22"/>
        </w:rPr>
      </w:pPr>
      <w:r>
        <w:rPr>
          <w:rFonts w:cs="Arial"/>
          <w:sz w:val="22"/>
          <w:szCs w:val="22"/>
        </w:rPr>
        <w:t>d</w:t>
      </w:r>
      <w:r w:rsidR="007E1F68" w:rsidRPr="00AC6E42">
        <w:rPr>
          <w:rFonts w:cs="Arial"/>
          <w:sz w:val="22"/>
          <w:szCs w:val="22"/>
        </w:rPr>
        <w:t xml:space="preserve">onde: </w:t>
      </w:r>
    </w:p>
    <w:p w14:paraId="65A07096" w14:textId="1476EDFA" w:rsidR="007E1F68" w:rsidDel="002D1063" w:rsidRDefault="5C2AAE9D" w:rsidP="00F1599D">
      <w:pPr>
        <w:tabs>
          <w:tab w:val="left" w:pos="1985"/>
        </w:tabs>
        <w:ind w:left="2552" w:hanging="2410"/>
        <w:rPr>
          <w:del w:id="825" w:author="LIQ" w:date="2021-03-16T21:01:00Z"/>
          <w:rStyle w:val="Estilo11pto"/>
          <w:iCs/>
        </w:rPr>
      </w:pPr>
      <w:proofErr w:type="spellStart"/>
      <w:r w:rsidRPr="00AC6E42">
        <w:rPr>
          <w:rFonts w:cs="Arial"/>
          <w:sz w:val="22"/>
          <w:szCs w:val="22"/>
        </w:rPr>
        <w:t>MBC</w:t>
      </w:r>
      <w:r w:rsidRPr="00AE2150">
        <w:rPr>
          <w:rFonts w:cs="Arial"/>
          <w:sz w:val="22"/>
          <w:szCs w:val="22"/>
          <w:vertAlign w:val="subscript"/>
        </w:rPr>
        <w:t>u</w:t>
      </w:r>
      <w:proofErr w:type="spellEnd"/>
      <w:r w:rsidRPr="00AE2150">
        <w:rPr>
          <w:rFonts w:cs="Arial"/>
          <w:sz w:val="22"/>
          <w:szCs w:val="22"/>
          <w:vertAlign w:val="subscript"/>
        </w:rPr>
        <w:t xml:space="preserve"> </w:t>
      </w:r>
      <w:r w:rsidR="00E06096" w:rsidRPr="00AC6E42">
        <w:rPr>
          <w:rFonts w:cs="Arial"/>
          <w:sz w:val="22"/>
          <w:szCs w:val="22"/>
        </w:rPr>
        <w:tab/>
      </w:r>
      <w:r w:rsidRPr="00AC6E42">
        <w:rPr>
          <w:rFonts w:cs="Arial"/>
          <w:sz w:val="22"/>
          <w:szCs w:val="22"/>
        </w:rPr>
        <w:t>=</w:t>
      </w:r>
      <w:r w:rsidR="13A7AFFF" w:rsidRPr="00AC6E42">
        <w:rPr>
          <w:rFonts w:cs="Arial"/>
          <w:sz w:val="22"/>
          <w:szCs w:val="22"/>
        </w:rPr>
        <w:t xml:space="preserve"> </w:t>
      </w:r>
      <w:r w:rsidR="00F1599D">
        <w:rPr>
          <w:rFonts w:cs="Arial"/>
          <w:sz w:val="22"/>
          <w:szCs w:val="22"/>
        </w:rPr>
        <w:tab/>
      </w:r>
      <w:r w:rsidR="00A80C91">
        <w:rPr>
          <w:rFonts w:cs="Arial"/>
          <w:sz w:val="22"/>
          <w:szCs w:val="22"/>
        </w:rPr>
        <w:t>M</w:t>
      </w:r>
      <w:r w:rsidRPr="00AC6E42">
        <w:rPr>
          <w:rFonts w:cs="Arial"/>
          <w:sz w:val="22"/>
          <w:szCs w:val="22"/>
        </w:rPr>
        <w:t>edida en barras de central, según se establece en el</w:t>
      </w:r>
      <w:r w:rsidR="3D833ED7" w:rsidRPr="00AC6E42">
        <w:rPr>
          <w:rFonts w:cs="Arial"/>
          <w:sz w:val="22"/>
          <w:szCs w:val="22"/>
        </w:rPr>
        <w:t xml:space="preserve"> Anexo III.</w:t>
      </w:r>
      <w:ins w:id="826" w:author="LIQ" w:date="2021-03-29T16:51:00Z">
        <w:r w:rsidR="002D1063">
          <w:rPr>
            <w:rFonts w:cs="Arial"/>
            <w:sz w:val="22"/>
            <w:szCs w:val="22"/>
          </w:rPr>
          <w:t xml:space="preserve"> </w:t>
        </w:r>
      </w:ins>
      <w:del w:id="827" w:author="LIQ" w:date="2021-03-16T21:01:00Z">
        <w:r w:rsidRPr="00AC6E42" w:rsidDel="00912A24">
          <w:rPr>
            <w:rFonts w:cs="Arial"/>
            <w:sz w:val="22"/>
            <w:szCs w:val="22"/>
          </w:rPr>
          <w:delText xml:space="preserve"> </w:delText>
        </w:r>
      </w:del>
      <w:ins w:id="828" w:author="LIQ" w:date="2021-03-20T19:58:00Z">
        <w:r w:rsidR="00AE2150" w:rsidRPr="002D1063">
          <w:rPr>
            <w:rStyle w:val="Estilo11pto"/>
            <w:iCs/>
          </w:rPr>
          <w:t xml:space="preserve">Mientras no se disponga de medidas de energía </w:t>
        </w:r>
        <w:proofErr w:type="spellStart"/>
        <w:r w:rsidR="00AE2150" w:rsidRPr="002D1063">
          <w:rPr>
            <w:rStyle w:val="Estilo11pto"/>
            <w:iCs/>
          </w:rPr>
          <w:t>cuartohorarias</w:t>
        </w:r>
        <w:proofErr w:type="spellEnd"/>
        <w:r w:rsidR="00AE2150" w:rsidRPr="002D1063">
          <w:rPr>
            <w:rStyle w:val="Estilo11pto"/>
            <w:iCs/>
          </w:rPr>
          <w:t xml:space="preserve"> procedentes de los contadores de energía para la liquidación, la medida se calculará como la integral del valor de la telemedida de potencia activa recibida en tiempo real en el periodo de programación </w:t>
        </w:r>
        <w:proofErr w:type="spellStart"/>
        <w:r w:rsidR="00AE2150" w:rsidRPr="002D1063">
          <w:rPr>
            <w:rStyle w:val="Estilo11pto"/>
            <w:iCs/>
          </w:rPr>
          <w:t>cuartohorario</w:t>
        </w:r>
        <w:proofErr w:type="spellEnd"/>
        <w:r w:rsidR="00AE2150" w:rsidRPr="002D1063">
          <w:rPr>
            <w:rStyle w:val="Estilo11pto"/>
            <w:iCs/>
          </w:rPr>
          <w:t xml:space="preserve"> correspondiente</w:t>
        </w:r>
      </w:ins>
      <w:ins w:id="829" w:author="LIQ" w:date="2021-03-20T20:03:00Z">
        <w:r w:rsidR="005D102E" w:rsidRPr="002D1063">
          <w:rPr>
            <w:rStyle w:val="Estilo11pto"/>
            <w:iCs/>
          </w:rPr>
          <w:t>.</w:t>
        </w:r>
      </w:ins>
    </w:p>
    <w:p w14:paraId="4B12348D" w14:textId="77777777" w:rsidR="002D1063" w:rsidRPr="00AE2150" w:rsidRDefault="002D1063" w:rsidP="00F1599D">
      <w:pPr>
        <w:tabs>
          <w:tab w:val="left" w:pos="1985"/>
        </w:tabs>
        <w:ind w:left="2552" w:hanging="2410"/>
        <w:rPr>
          <w:ins w:id="830" w:author="LIQ" w:date="2021-03-29T16:50:00Z"/>
          <w:rFonts w:cs="Arial"/>
          <w:sz w:val="22"/>
          <w:szCs w:val="22"/>
        </w:rPr>
      </w:pPr>
    </w:p>
    <w:p w14:paraId="570C21C7" w14:textId="75C91D86" w:rsidR="00C77E2B" w:rsidRPr="00AC6E42" w:rsidRDefault="007E1F68" w:rsidP="00F1599D">
      <w:pPr>
        <w:tabs>
          <w:tab w:val="left" w:pos="1985"/>
        </w:tabs>
        <w:ind w:left="2552" w:hanging="2410"/>
        <w:rPr>
          <w:rFonts w:cs="Arial"/>
          <w:sz w:val="22"/>
          <w:szCs w:val="22"/>
        </w:rPr>
      </w:pPr>
      <w:r w:rsidRPr="00AC6E42">
        <w:rPr>
          <w:rFonts w:cs="Arial"/>
          <w:sz w:val="22"/>
          <w:szCs w:val="22"/>
        </w:rPr>
        <w:t xml:space="preserve">TGB </w:t>
      </w:r>
      <w:r w:rsidRPr="00AC6E42">
        <w:rPr>
          <w:rFonts w:cs="Arial"/>
          <w:sz w:val="22"/>
          <w:szCs w:val="22"/>
        </w:rPr>
        <w:tab/>
        <w:t xml:space="preserve">= </w:t>
      </w:r>
      <w:r w:rsidR="00F1599D">
        <w:rPr>
          <w:rFonts w:cs="Arial"/>
          <w:sz w:val="22"/>
          <w:szCs w:val="22"/>
        </w:rPr>
        <w:tab/>
      </w:r>
      <w:r w:rsidR="00A80C91">
        <w:rPr>
          <w:rFonts w:cs="Arial"/>
          <w:sz w:val="22"/>
          <w:szCs w:val="22"/>
        </w:rPr>
        <w:t>S</w:t>
      </w:r>
      <w:r w:rsidRPr="00AC6E42">
        <w:rPr>
          <w:rFonts w:cs="Arial"/>
          <w:sz w:val="22"/>
          <w:szCs w:val="22"/>
        </w:rPr>
        <w:t xml:space="preserve">uma de energía de </w:t>
      </w:r>
      <w:r w:rsidR="00712A16" w:rsidRPr="00AC6E42">
        <w:rPr>
          <w:rFonts w:cs="Arial"/>
          <w:sz w:val="22"/>
          <w:szCs w:val="22"/>
        </w:rPr>
        <w:t>balance RR</w:t>
      </w:r>
      <w:r w:rsidRPr="00AC6E42">
        <w:rPr>
          <w:rFonts w:cs="Arial"/>
          <w:sz w:val="22"/>
          <w:szCs w:val="22"/>
        </w:rPr>
        <w:t xml:space="preserve"> y de regulación terciaria a bajar.  </w:t>
      </w:r>
    </w:p>
    <w:p w14:paraId="3BFA43A5" w14:textId="75D52BC8" w:rsidR="007E1F68" w:rsidRPr="00AC6E42" w:rsidRDefault="006B6C98" w:rsidP="00A80C91">
      <w:pPr>
        <w:tabs>
          <w:tab w:val="left" w:pos="1985"/>
        </w:tabs>
        <w:ind w:left="2552" w:hanging="2410"/>
        <w:rPr>
          <w:rFonts w:cs="Arial"/>
          <w:sz w:val="22"/>
          <w:szCs w:val="22"/>
        </w:rPr>
      </w:pPr>
      <w:proofErr w:type="spellStart"/>
      <w:r w:rsidRPr="00B869EE">
        <w:rPr>
          <w:rStyle w:val="Estilo11pto"/>
        </w:rPr>
        <w:t>ERTROCS</w:t>
      </w:r>
      <w:r w:rsidR="007E1F68" w:rsidRPr="00AE2150">
        <w:rPr>
          <w:rStyle w:val="Estilo11pto"/>
          <w:vertAlign w:val="subscript"/>
        </w:rPr>
        <w:t>u</w:t>
      </w:r>
      <w:proofErr w:type="spellEnd"/>
      <w:r w:rsidR="007E1F68" w:rsidRPr="00B869EE">
        <w:rPr>
          <w:rStyle w:val="Estilo11pto"/>
        </w:rPr>
        <w:t xml:space="preserve"> </w:t>
      </w:r>
      <w:r w:rsidR="008061C9" w:rsidRPr="00B869EE">
        <w:rPr>
          <w:rStyle w:val="Estilo11pto"/>
        </w:rPr>
        <w:tab/>
      </w:r>
      <w:r w:rsidR="007E1F68" w:rsidRPr="00B869EE">
        <w:rPr>
          <w:rStyle w:val="Estilo11pto"/>
        </w:rPr>
        <w:t xml:space="preserve">= </w:t>
      </w:r>
      <w:r w:rsidR="00F1599D">
        <w:rPr>
          <w:rStyle w:val="Estilo11pto"/>
        </w:rPr>
        <w:tab/>
      </w:r>
      <w:r w:rsidR="00A80C91">
        <w:rPr>
          <w:rStyle w:val="Estilo11pto"/>
        </w:rPr>
        <w:t>E</w:t>
      </w:r>
      <w:r w:rsidR="007E1F68" w:rsidRPr="00B869EE">
        <w:rPr>
          <w:rStyle w:val="Estilo11pto"/>
        </w:rPr>
        <w:t xml:space="preserve">nergía </w:t>
      </w:r>
      <w:r w:rsidRPr="00B869EE">
        <w:rPr>
          <w:rStyle w:val="Estilo11pto"/>
        </w:rPr>
        <w:t>programada a subir</w:t>
      </w:r>
      <w:r w:rsidR="007E1F68" w:rsidRPr="00B869EE">
        <w:rPr>
          <w:rStyle w:val="Estilo11pto"/>
        </w:rPr>
        <w:t xml:space="preserve"> en la hora a la unidad </w:t>
      </w:r>
      <w:r w:rsidR="007E1F68" w:rsidRPr="00AC6E42">
        <w:rPr>
          <w:rFonts w:cs="Arial"/>
          <w:i/>
          <w:sz w:val="22"/>
          <w:szCs w:val="22"/>
        </w:rPr>
        <w:t>u</w:t>
      </w:r>
      <w:r w:rsidR="007E1F68" w:rsidRPr="00B869EE">
        <w:rPr>
          <w:rStyle w:val="Estilo11pto"/>
        </w:rPr>
        <w:t xml:space="preserve"> por restricciones en tiempo real</w:t>
      </w:r>
      <w:r w:rsidR="008061C9" w:rsidRPr="00B869EE">
        <w:rPr>
          <w:rStyle w:val="Estilo11pto"/>
        </w:rPr>
        <w:t>.</w:t>
      </w:r>
    </w:p>
    <w:p w14:paraId="0B01D8F3" w14:textId="51EFD5B6" w:rsidR="00C77E2B" w:rsidRPr="00B869EE" w:rsidRDefault="007E1F68" w:rsidP="00F1599D">
      <w:pPr>
        <w:tabs>
          <w:tab w:val="left" w:pos="1985"/>
        </w:tabs>
        <w:ind w:left="2552" w:hanging="2410"/>
        <w:rPr>
          <w:rStyle w:val="Estilo11pto"/>
        </w:rPr>
      </w:pPr>
      <w:proofErr w:type="spellStart"/>
      <w:r w:rsidRPr="00B869EE">
        <w:rPr>
          <w:rStyle w:val="Estilo11pto"/>
        </w:rPr>
        <w:t>POR</w:t>
      </w:r>
      <w:ins w:id="831" w:author="LIQ" w:date="2021-03-17T11:57:00Z">
        <w:r w:rsidR="00753545">
          <w:rPr>
            <w:rStyle w:val="Estilo11pto"/>
          </w:rPr>
          <w:t>P</w:t>
        </w:r>
      </w:ins>
      <w:del w:id="832" w:author="LIQ" w:date="2021-03-16T21:07:00Z">
        <w:r w:rsidRPr="00B869EE" w:rsidDel="00497473">
          <w:rPr>
            <w:rStyle w:val="Estilo11pto"/>
          </w:rPr>
          <w:delText>HORA</w:delText>
        </w:r>
      </w:del>
      <w:r w:rsidRPr="00AC6E42">
        <w:rPr>
          <w:rFonts w:cs="Arial"/>
          <w:sz w:val="22"/>
          <w:szCs w:val="22"/>
          <w:vertAlign w:val="subscript"/>
        </w:rPr>
        <w:t>u</w:t>
      </w:r>
      <w:proofErr w:type="spellEnd"/>
      <w:r w:rsidR="00F1599D">
        <w:rPr>
          <w:rFonts w:cs="Arial"/>
          <w:sz w:val="22"/>
          <w:szCs w:val="22"/>
          <w:vertAlign w:val="subscript"/>
        </w:rPr>
        <w:tab/>
      </w:r>
      <w:r w:rsidRPr="00B869EE">
        <w:rPr>
          <w:rStyle w:val="Estilo11pto"/>
        </w:rPr>
        <w:t xml:space="preserve">= </w:t>
      </w:r>
      <w:r w:rsidR="00F1599D">
        <w:rPr>
          <w:rStyle w:val="Estilo11pto"/>
        </w:rPr>
        <w:tab/>
      </w:r>
      <w:r w:rsidRPr="00B869EE">
        <w:rPr>
          <w:rStyle w:val="Estilo11pto"/>
        </w:rPr>
        <w:t xml:space="preserve">Precio </w:t>
      </w:r>
      <w:del w:id="833" w:author="LIQ" w:date="2021-03-16T21:07:00Z">
        <w:r w:rsidR="00F3286C" w:rsidRPr="00B869EE" w:rsidDel="00497473">
          <w:rPr>
            <w:rStyle w:val="Estilo11pto"/>
          </w:rPr>
          <w:delText xml:space="preserve">horario </w:delText>
        </w:r>
      </w:del>
      <w:r w:rsidRPr="00B869EE">
        <w:rPr>
          <w:rStyle w:val="Estilo11pto"/>
        </w:rPr>
        <w:t xml:space="preserve">medio de la energía </w:t>
      </w:r>
      <w:r w:rsidR="006B6C98" w:rsidRPr="00B869EE">
        <w:rPr>
          <w:rStyle w:val="Estilo11pto"/>
        </w:rPr>
        <w:t>program</w:t>
      </w:r>
      <w:r w:rsidR="00F3286C" w:rsidRPr="00B869EE">
        <w:rPr>
          <w:rStyle w:val="Estilo11pto"/>
        </w:rPr>
        <w:t>a</w:t>
      </w:r>
      <w:r w:rsidR="006B6C98" w:rsidRPr="00B869EE">
        <w:rPr>
          <w:rStyle w:val="Estilo11pto"/>
        </w:rPr>
        <w:t>da a subir</w:t>
      </w:r>
      <w:r w:rsidRPr="00B869EE">
        <w:rPr>
          <w:rStyle w:val="Estilo11pto"/>
        </w:rPr>
        <w:t xml:space="preserve"> por restricciones en tiempo real</w:t>
      </w:r>
      <w:ins w:id="834" w:author="LIQ" w:date="2021-03-16T21:07:00Z">
        <w:r w:rsidR="00821E59">
          <w:rPr>
            <w:rStyle w:val="Estilo11pto"/>
          </w:rPr>
          <w:t xml:space="preserve"> en el periodo de programación</w:t>
        </w:r>
      </w:ins>
      <w:r w:rsidRPr="00B869EE">
        <w:rPr>
          <w:rStyle w:val="Estilo11pto"/>
        </w:rPr>
        <w:t>.</w:t>
      </w:r>
    </w:p>
    <w:p w14:paraId="60ECAB1B" w14:textId="77777777" w:rsidR="00E06096" w:rsidRPr="007C633C" w:rsidRDefault="00E06096" w:rsidP="00E06096">
      <w:pPr>
        <w:ind w:left="142"/>
        <w:rPr>
          <w:rFonts w:cs="Arial"/>
          <w:i/>
          <w:sz w:val="22"/>
          <w:szCs w:val="22"/>
        </w:rPr>
      </w:pPr>
    </w:p>
    <w:p w14:paraId="4511C232" w14:textId="28D0C435" w:rsidR="00D070FC" w:rsidRDefault="00D070FC" w:rsidP="00B869EE">
      <w:pPr>
        <w:pStyle w:val="BEGO"/>
        <w:numPr>
          <w:ilvl w:val="1"/>
          <w:numId w:val="21"/>
        </w:numPr>
        <w:tabs>
          <w:tab w:val="left" w:pos="1134"/>
        </w:tabs>
        <w:spacing w:before="0"/>
        <w:ind w:left="851" w:hanging="709"/>
        <w:rPr>
          <w:lang w:val="sv-SE"/>
        </w:rPr>
      </w:pPr>
      <w:bookmarkStart w:id="835" w:name="_Toc258486737"/>
      <w:bookmarkEnd w:id="804"/>
      <w:r w:rsidRPr="00044784">
        <w:rPr>
          <w:lang w:val="sv-SE"/>
        </w:rPr>
        <w:t>Restricciones técnicas en tiempo real a bajar con oferta presentada para el proceso de solución de restricciones</w:t>
      </w:r>
      <w:bookmarkEnd w:id="835"/>
      <w:r w:rsidR="00057B5E" w:rsidRPr="00044784">
        <w:rPr>
          <w:lang w:val="sv-SE"/>
        </w:rPr>
        <w:t>.</w:t>
      </w:r>
    </w:p>
    <w:p w14:paraId="775351C1" w14:textId="77777777" w:rsidR="00044784" w:rsidRPr="00044784" w:rsidRDefault="00044784" w:rsidP="00D1305B">
      <w:pPr>
        <w:pStyle w:val="ListParagraph"/>
        <w:spacing w:before="0"/>
        <w:ind w:left="425"/>
        <w:rPr>
          <w:rFonts w:eastAsiaTheme="minorHAnsi" w:cs="Arial"/>
          <w:szCs w:val="22"/>
          <w:lang w:val="sv-SE" w:eastAsia="en-US"/>
        </w:rPr>
      </w:pPr>
    </w:p>
    <w:p w14:paraId="5553BEBF" w14:textId="77777777" w:rsidR="00D070FC" w:rsidRPr="00B869EE" w:rsidRDefault="00D070FC" w:rsidP="005B4E27">
      <w:pPr>
        <w:ind w:left="142"/>
        <w:rPr>
          <w:rStyle w:val="Estilo11pto"/>
        </w:rPr>
      </w:pPr>
      <w:r w:rsidRPr="00B869EE">
        <w:rPr>
          <w:rStyle w:val="Estilo11pto"/>
        </w:rPr>
        <w:t>La asignación de energía a bajar por seguridad en tiempo real empleando la oferta presentada para el proceso de solución de restricciones</w:t>
      </w:r>
      <w:r w:rsidR="001D0C76" w:rsidRPr="00B869EE">
        <w:rPr>
          <w:rStyle w:val="Estilo11pto"/>
        </w:rPr>
        <w:t>,</w:t>
      </w:r>
      <w:r w:rsidRPr="00B869EE">
        <w:rPr>
          <w:rStyle w:val="Estilo11pto"/>
        </w:rPr>
        <w:t xml:space="preserve"> dará lugar a una obligación de pago para la unidad </w:t>
      </w:r>
      <w:r w:rsidRPr="007C633C">
        <w:rPr>
          <w:rFonts w:cs="Arial"/>
          <w:i/>
          <w:sz w:val="22"/>
          <w:szCs w:val="22"/>
        </w:rPr>
        <w:t>u</w:t>
      </w:r>
      <w:r w:rsidRPr="00B869EE">
        <w:rPr>
          <w:rStyle w:val="Estilo11pto"/>
        </w:rPr>
        <w:t xml:space="preserve"> por cada bloque de energía </w:t>
      </w:r>
      <w:r w:rsidRPr="007C633C">
        <w:rPr>
          <w:rFonts w:cs="Arial"/>
          <w:i/>
          <w:sz w:val="22"/>
          <w:szCs w:val="22"/>
        </w:rPr>
        <w:t>b</w:t>
      </w:r>
      <w:r w:rsidRPr="00B869EE">
        <w:rPr>
          <w:rStyle w:val="Estilo11pto"/>
        </w:rPr>
        <w:t xml:space="preserve"> asignado</w:t>
      </w:r>
      <w:r w:rsidR="001D0C76" w:rsidRPr="00B869EE">
        <w:rPr>
          <w:rStyle w:val="Estilo11pto"/>
        </w:rPr>
        <w:t>, que</w:t>
      </w:r>
      <w:r w:rsidRPr="00B869EE">
        <w:rPr>
          <w:rStyle w:val="Estilo11pto"/>
        </w:rPr>
        <w:t xml:space="preserve"> se calcula según la fórmula siguiente:</w:t>
      </w:r>
    </w:p>
    <w:p w14:paraId="08C98347" w14:textId="77777777" w:rsidR="00D070FC" w:rsidRPr="00B869EE" w:rsidRDefault="00D070FC" w:rsidP="00F1599D">
      <w:pPr>
        <w:ind w:left="142"/>
        <w:rPr>
          <w:rStyle w:val="Estilo11pto"/>
        </w:rPr>
      </w:pPr>
      <w:proofErr w:type="spellStart"/>
      <w:r w:rsidRPr="00B869EE">
        <w:rPr>
          <w:rStyle w:val="Estilo11pto"/>
        </w:rPr>
        <w:t>OPERTROS</w:t>
      </w:r>
      <w:r w:rsidRPr="007C633C">
        <w:rPr>
          <w:rStyle w:val="EstilosubindicePARAPROCEDCar"/>
          <w:rFonts w:cs="Arial"/>
          <w:sz w:val="22"/>
          <w:szCs w:val="22"/>
        </w:rPr>
        <w:t>u,b</w:t>
      </w:r>
      <w:proofErr w:type="spellEnd"/>
      <w:r w:rsidRPr="00B869EE">
        <w:rPr>
          <w:rStyle w:val="Estilo11pto"/>
        </w:rPr>
        <w:t xml:space="preserve"> = </w:t>
      </w:r>
      <w:proofErr w:type="spellStart"/>
      <w:r w:rsidRPr="00B869EE">
        <w:rPr>
          <w:rStyle w:val="Estilo11pto"/>
        </w:rPr>
        <w:t>ERTROSB</w:t>
      </w:r>
      <w:r w:rsidRPr="007C633C">
        <w:rPr>
          <w:rStyle w:val="EstilosubindicePARAPROCEDCar"/>
          <w:rFonts w:cs="Arial"/>
          <w:sz w:val="22"/>
          <w:szCs w:val="22"/>
        </w:rPr>
        <w:t>u,b</w:t>
      </w:r>
      <w:proofErr w:type="spellEnd"/>
      <w:r w:rsidRPr="00B869EE">
        <w:rPr>
          <w:rStyle w:val="Estilo11pto"/>
        </w:rPr>
        <w:t xml:space="preserve"> × </w:t>
      </w:r>
      <w:proofErr w:type="spellStart"/>
      <w:r w:rsidRPr="00B869EE">
        <w:rPr>
          <w:rStyle w:val="Estilo11pto"/>
        </w:rPr>
        <w:t>POS</w:t>
      </w:r>
      <w:r w:rsidR="00AB6C5B" w:rsidRPr="00B869EE">
        <w:rPr>
          <w:rStyle w:val="Estilo11pto"/>
        </w:rPr>
        <w:t>B</w:t>
      </w:r>
      <w:r w:rsidRPr="007C633C">
        <w:rPr>
          <w:rStyle w:val="EstilosubindicePARAPROCEDCar"/>
          <w:rFonts w:cs="Arial"/>
          <w:sz w:val="22"/>
          <w:szCs w:val="22"/>
        </w:rPr>
        <w:t>u,b</w:t>
      </w:r>
      <w:proofErr w:type="spellEnd"/>
    </w:p>
    <w:p w14:paraId="35BDDEC2" w14:textId="77777777" w:rsidR="00D070FC" w:rsidRPr="007C633C" w:rsidRDefault="00D070FC" w:rsidP="00F1599D">
      <w:pPr>
        <w:spacing w:before="240"/>
        <w:ind w:left="142"/>
        <w:rPr>
          <w:rFonts w:cs="Arial"/>
          <w:sz w:val="22"/>
          <w:szCs w:val="22"/>
        </w:rPr>
      </w:pPr>
      <w:r w:rsidRPr="007C633C">
        <w:rPr>
          <w:rFonts w:cs="Arial"/>
          <w:sz w:val="22"/>
          <w:szCs w:val="22"/>
        </w:rPr>
        <w:t>donde:</w:t>
      </w:r>
    </w:p>
    <w:p w14:paraId="50179982" w14:textId="67FEF27E" w:rsidR="00D070FC" w:rsidRPr="007C633C" w:rsidRDefault="00D070FC" w:rsidP="00F1599D">
      <w:pPr>
        <w:numPr>
          <w:ilvl w:val="12"/>
          <w:numId w:val="0"/>
        </w:numPr>
        <w:tabs>
          <w:tab w:val="left" w:pos="1985"/>
        </w:tabs>
        <w:ind w:left="2552" w:hanging="2375"/>
        <w:rPr>
          <w:rFonts w:cs="Arial"/>
          <w:color w:val="000000"/>
          <w:sz w:val="22"/>
          <w:szCs w:val="22"/>
        </w:rPr>
      </w:pPr>
      <w:proofErr w:type="spellStart"/>
      <w:r w:rsidRPr="00B869EE">
        <w:rPr>
          <w:rStyle w:val="Estilo11pto"/>
        </w:rPr>
        <w:t>ERTROSB</w:t>
      </w:r>
      <w:r w:rsidRPr="007C633C">
        <w:rPr>
          <w:rStyle w:val="EstilosubindicePARAPROCEDCar"/>
          <w:rFonts w:cs="Arial"/>
          <w:sz w:val="22"/>
          <w:szCs w:val="22"/>
        </w:rPr>
        <w:t>u,b</w:t>
      </w:r>
      <w:proofErr w:type="spellEnd"/>
      <w:r w:rsidRPr="007C633C">
        <w:rPr>
          <w:rFonts w:cs="Arial"/>
          <w:color w:val="000000"/>
          <w:sz w:val="22"/>
          <w:szCs w:val="22"/>
        </w:rPr>
        <w:tab/>
        <w:t>=</w:t>
      </w:r>
      <w:r w:rsidRPr="007C633C">
        <w:rPr>
          <w:rFonts w:cs="Arial"/>
          <w:color w:val="000000"/>
          <w:sz w:val="22"/>
          <w:szCs w:val="22"/>
        </w:rPr>
        <w:tab/>
      </w:r>
      <w:r w:rsidR="00844A06" w:rsidRPr="00B869EE">
        <w:rPr>
          <w:rStyle w:val="Estilo11pto"/>
        </w:rPr>
        <w:t xml:space="preserve">Energía </w:t>
      </w:r>
      <w:r w:rsidR="00844A06" w:rsidRPr="007C633C">
        <w:rPr>
          <w:rFonts w:cs="Arial"/>
          <w:color w:val="000000"/>
          <w:sz w:val="22"/>
          <w:szCs w:val="22"/>
        </w:rPr>
        <w:t xml:space="preserve">a bajar del bloque </w:t>
      </w:r>
      <w:r w:rsidR="00844A06" w:rsidRPr="007C633C">
        <w:rPr>
          <w:rFonts w:cs="Arial"/>
          <w:i/>
          <w:color w:val="000000"/>
          <w:sz w:val="22"/>
          <w:szCs w:val="22"/>
        </w:rPr>
        <w:t>b</w:t>
      </w:r>
      <w:r w:rsidR="00844A06" w:rsidRPr="007C633C">
        <w:rPr>
          <w:rFonts w:cs="Arial"/>
          <w:color w:val="000000"/>
          <w:sz w:val="22"/>
          <w:szCs w:val="22"/>
        </w:rPr>
        <w:t xml:space="preserve"> de la oferta simple a bajar de la unidad </w:t>
      </w:r>
      <w:r w:rsidR="00844A06" w:rsidRPr="007C633C">
        <w:rPr>
          <w:rFonts w:cs="Arial"/>
          <w:i/>
          <w:color w:val="000000"/>
          <w:sz w:val="22"/>
          <w:szCs w:val="22"/>
        </w:rPr>
        <w:t>u</w:t>
      </w:r>
      <w:r w:rsidR="00844A06" w:rsidRPr="007C633C">
        <w:rPr>
          <w:rFonts w:cs="Arial"/>
          <w:color w:val="000000"/>
          <w:sz w:val="22"/>
          <w:szCs w:val="22"/>
        </w:rPr>
        <w:t xml:space="preserve"> por solución de restricciones en tiempo real</w:t>
      </w:r>
      <w:r w:rsidR="00057B5E" w:rsidRPr="007C633C">
        <w:rPr>
          <w:rFonts w:cs="Arial"/>
          <w:color w:val="000000"/>
          <w:sz w:val="22"/>
          <w:szCs w:val="22"/>
        </w:rPr>
        <w:t>.</w:t>
      </w:r>
    </w:p>
    <w:p w14:paraId="3468F2AF" w14:textId="06BDC492" w:rsidR="00D070FC" w:rsidRDefault="00D070FC" w:rsidP="00F1599D">
      <w:pPr>
        <w:numPr>
          <w:ilvl w:val="12"/>
          <w:numId w:val="0"/>
        </w:numPr>
        <w:tabs>
          <w:tab w:val="left" w:pos="1985"/>
        </w:tabs>
        <w:ind w:left="2552" w:hanging="2410"/>
        <w:rPr>
          <w:rStyle w:val="Estilo11pto"/>
        </w:rPr>
      </w:pPr>
      <w:proofErr w:type="spellStart"/>
      <w:r w:rsidRPr="00B869EE">
        <w:rPr>
          <w:rStyle w:val="Estilo11pto"/>
        </w:rPr>
        <w:t>POS</w:t>
      </w:r>
      <w:r w:rsidR="00AB6C5B" w:rsidRPr="00B869EE">
        <w:rPr>
          <w:rStyle w:val="Estilo11pto"/>
        </w:rPr>
        <w:t>B</w:t>
      </w:r>
      <w:r w:rsidRPr="007C633C">
        <w:rPr>
          <w:rStyle w:val="EstilosubindicePARAPROCEDCar"/>
          <w:rFonts w:cs="Arial"/>
          <w:sz w:val="22"/>
          <w:szCs w:val="22"/>
        </w:rPr>
        <w:t>u,b</w:t>
      </w:r>
      <w:proofErr w:type="spellEnd"/>
      <w:r w:rsidRPr="00B869EE">
        <w:rPr>
          <w:rStyle w:val="Estilo11pto"/>
        </w:rPr>
        <w:tab/>
        <w:t>=</w:t>
      </w:r>
      <w:r w:rsidRPr="00B869EE">
        <w:rPr>
          <w:rStyle w:val="Estilo11pto"/>
        </w:rPr>
        <w:tab/>
        <w:t xml:space="preserve">Precio de la oferta simple a bajar para el bloque de energía </w:t>
      </w:r>
      <w:r w:rsidRPr="007C633C">
        <w:rPr>
          <w:rFonts w:cs="Arial"/>
          <w:i/>
          <w:sz w:val="22"/>
          <w:szCs w:val="22"/>
        </w:rPr>
        <w:t>b</w:t>
      </w:r>
      <w:r w:rsidR="00057B5E" w:rsidRPr="007C633C">
        <w:rPr>
          <w:rFonts w:cs="Arial"/>
          <w:i/>
          <w:sz w:val="22"/>
          <w:szCs w:val="22"/>
        </w:rPr>
        <w:t>.</w:t>
      </w:r>
      <w:r w:rsidRPr="00B869EE">
        <w:rPr>
          <w:rStyle w:val="Estilo11pto"/>
        </w:rPr>
        <w:t xml:space="preserve"> </w:t>
      </w:r>
    </w:p>
    <w:p w14:paraId="392AB628" w14:textId="77777777" w:rsidR="00FA1B53" w:rsidRPr="007C633C" w:rsidRDefault="00FA1B53" w:rsidP="00D032E3">
      <w:pPr>
        <w:numPr>
          <w:ilvl w:val="12"/>
          <w:numId w:val="0"/>
        </w:numPr>
        <w:tabs>
          <w:tab w:val="left" w:pos="1800"/>
        </w:tabs>
        <w:ind w:left="2517" w:hanging="2233"/>
        <w:rPr>
          <w:rFonts w:cs="Arial"/>
          <w:color w:val="000000"/>
          <w:sz w:val="22"/>
          <w:szCs w:val="22"/>
        </w:rPr>
      </w:pPr>
    </w:p>
    <w:p w14:paraId="3932F0FA" w14:textId="0856ED71" w:rsidR="00D070FC" w:rsidRDefault="00D070FC" w:rsidP="00B869EE">
      <w:pPr>
        <w:pStyle w:val="BEGO"/>
        <w:numPr>
          <w:ilvl w:val="1"/>
          <w:numId w:val="21"/>
        </w:numPr>
        <w:tabs>
          <w:tab w:val="left" w:pos="1134"/>
        </w:tabs>
        <w:spacing w:before="0"/>
        <w:ind w:left="851" w:hanging="709"/>
        <w:rPr>
          <w:lang w:val="sv-SE"/>
        </w:rPr>
      </w:pPr>
      <w:bookmarkStart w:id="836" w:name="_Toc258486738"/>
      <w:r w:rsidRPr="00044784">
        <w:rPr>
          <w:lang w:val="sv-SE"/>
        </w:rPr>
        <w:t>Restricciones técnicas en tiempo real a bajar sin oferta</w:t>
      </w:r>
      <w:bookmarkEnd w:id="836"/>
      <w:r w:rsidR="00057B5E" w:rsidRPr="00044784">
        <w:rPr>
          <w:lang w:val="sv-SE"/>
        </w:rPr>
        <w:t>.</w:t>
      </w:r>
    </w:p>
    <w:p w14:paraId="3D3A26C3" w14:textId="77777777" w:rsidR="00044784" w:rsidRPr="00044784" w:rsidRDefault="00044784" w:rsidP="00D1305B">
      <w:pPr>
        <w:pStyle w:val="ListParagraph"/>
        <w:spacing w:before="0"/>
        <w:ind w:left="425"/>
        <w:rPr>
          <w:rFonts w:eastAsiaTheme="minorHAnsi" w:cs="Arial"/>
          <w:szCs w:val="22"/>
          <w:lang w:val="sv-SE" w:eastAsia="en-US"/>
        </w:rPr>
      </w:pPr>
    </w:p>
    <w:p w14:paraId="725372A5" w14:textId="77777777" w:rsidR="00D070FC" w:rsidRPr="00B869EE" w:rsidRDefault="00D070FC">
      <w:pPr>
        <w:rPr>
          <w:rStyle w:val="Estilo11pto"/>
        </w:rPr>
      </w:pPr>
      <w:r w:rsidRPr="00B869EE">
        <w:rPr>
          <w:rStyle w:val="Estilo11pto"/>
        </w:rPr>
        <w:t>La obligación de pago por la energía asignada a bajar sobre unidades que no han presentado oferta o que han agotado la oferta existente se calcula según la fórmula siguiente:</w:t>
      </w:r>
    </w:p>
    <w:p w14:paraId="396E7355" w14:textId="5A1778B4" w:rsidR="00206D0F" w:rsidRPr="00753545" w:rsidRDefault="00D070FC" w:rsidP="00206D0F">
      <w:pPr>
        <w:rPr>
          <w:rStyle w:val="Estilo11pto"/>
          <w:lang w:val="fr-FR"/>
        </w:rPr>
      </w:pPr>
      <w:proofErr w:type="spellStart"/>
      <w:r w:rsidRPr="00753545">
        <w:rPr>
          <w:rStyle w:val="Estilo11pto"/>
          <w:lang w:val="fr-FR"/>
        </w:rPr>
        <w:t>OPERTRMER</w:t>
      </w:r>
      <w:r w:rsidRPr="00753545">
        <w:rPr>
          <w:rStyle w:val="EstilosubindicePARAPROCEDCar"/>
          <w:rFonts w:cs="Arial"/>
          <w:sz w:val="22"/>
          <w:szCs w:val="22"/>
          <w:lang w:val="fr-FR"/>
        </w:rPr>
        <w:t>u</w:t>
      </w:r>
      <w:proofErr w:type="spellEnd"/>
      <w:r w:rsidRPr="00753545">
        <w:rPr>
          <w:rStyle w:val="EstilosubindicePARAPROCEDCar"/>
          <w:rFonts w:cs="Arial"/>
          <w:sz w:val="22"/>
          <w:szCs w:val="22"/>
          <w:lang w:val="fr-FR"/>
        </w:rPr>
        <w:t xml:space="preserve"> </w:t>
      </w:r>
      <w:r w:rsidRPr="00753545">
        <w:rPr>
          <w:rStyle w:val="Estilo11pto"/>
          <w:lang w:val="fr-FR"/>
        </w:rPr>
        <w:t xml:space="preserve">= </w:t>
      </w:r>
      <w:proofErr w:type="spellStart"/>
      <w:r w:rsidRPr="00753545">
        <w:rPr>
          <w:rStyle w:val="Estilo11pto"/>
          <w:lang w:val="fr-FR"/>
        </w:rPr>
        <w:t>ERTRMERB</w:t>
      </w:r>
      <w:r w:rsidRPr="00753545">
        <w:rPr>
          <w:rStyle w:val="EstilosubindicePARAPROCEDCar"/>
          <w:rFonts w:cs="Arial"/>
          <w:sz w:val="22"/>
          <w:szCs w:val="22"/>
          <w:lang w:val="fr-FR"/>
        </w:rPr>
        <w:t>u</w:t>
      </w:r>
      <w:proofErr w:type="spellEnd"/>
      <w:r w:rsidRPr="00753545">
        <w:rPr>
          <w:rStyle w:val="Estilo11pto"/>
          <w:lang w:val="fr-FR"/>
        </w:rPr>
        <w:t xml:space="preserve"> × 0,85 × PMD</w:t>
      </w:r>
      <w:r w:rsidR="00206D0F" w:rsidRPr="00753545">
        <w:rPr>
          <w:rStyle w:val="Estilo11pto"/>
          <w:lang w:val="fr-FR"/>
        </w:rPr>
        <w:t xml:space="preserve"> </w:t>
      </w:r>
      <w:r w:rsidR="00206D0F" w:rsidRPr="00753545">
        <w:rPr>
          <w:rStyle w:val="Estilo11pto"/>
          <w:lang w:val="fr-FR"/>
        </w:rPr>
        <w:tab/>
      </w:r>
      <w:r w:rsidR="00206D0F" w:rsidRPr="00753545">
        <w:rPr>
          <w:rStyle w:val="Estilo11pto"/>
          <w:lang w:val="fr-FR"/>
        </w:rPr>
        <w:tab/>
      </w:r>
      <w:r w:rsidR="00206D0F" w:rsidRPr="00753545">
        <w:rPr>
          <w:rStyle w:val="Estilo11pto"/>
          <w:lang w:val="fr-FR"/>
        </w:rPr>
        <w:tab/>
        <w:t>si PMD &gt;=0</w:t>
      </w:r>
    </w:p>
    <w:p w14:paraId="5D4B5999" w14:textId="6D97AA5E" w:rsidR="00206D0F" w:rsidRPr="00753545" w:rsidRDefault="00206D0F" w:rsidP="00206D0F">
      <w:pPr>
        <w:rPr>
          <w:rStyle w:val="EstilosubindicePARAPROCEDCar"/>
          <w:rFonts w:cs="Arial"/>
          <w:sz w:val="22"/>
          <w:szCs w:val="22"/>
          <w:lang w:val="fr-FR"/>
        </w:rPr>
      </w:pPr>
      <w:proofErr w:type="spellStart"/>
      <w:r w:rsidRPr="00753545">
        <w:rPr>
          <w:rStyle w:val="Estilo11pto"/>
          <w:lang w:val="fr-FR"/>
        </w:rPr>
        <w:t>DCERTRMER</w:t>
      </w:r>
      <w:r w:rsidRPr="00753545">
        <w:rPr>
          <w:rStyle w:val="EstilosubindicePARAPROCEDCar"/>
          <w:rFonts w:cs="Arial"/>
          <w:sz w:val="22"/>
          <w:szCs w:val="22"/>
          <w:lang w:val="fr-FR"/>
        </w:rPr>
        <w:t>u</w:t>
      </w:r>
      <w:proofErr w:type="spellEnd"/>
      <w:r w:rsidRPr="00753545">
        <w:rPr>
          <w:rStyle w:val="EstilosubindicePARAPROCEDCar"/>
          <w:rFonts w:cs="Arial"/>
          <w:sz w:val="22"/>
          <w:szCs w:val="22"/>
          <w:lang w:val="fr-FR"/>
        </w:rPr>
        <w:t xml:space="preserve"> </w:t>
      </w:r>
      <w:r w:rsidRPr="00753545">
        <w:rPr>
          <w:rStyle w:val="Estilo11pto"/>
          <w:lang w:val="fr-FR"/>
        </w:rPr>
        <w:t xml:space="preserve">= </w:t>
      </w:r>
      <w:proofErr w:type="spellStart"/>
      <w:r w:rsidRPr="00753545">
        <w:rPr>
          <w:rStyle w:val="Estilo11pto"/>
          <w:lang w:val="fr-FR"/>
        </w:rPr>
        <w:t>ERTRMERB</w:t>
      </w:r>
      <w:r w:rsidRPr="00753545">
        <w:rPr>
          <w:rStyle w:val="EstilosubindicePARAPROCEDCar"/>
          <w:rFonts w:cs="Arial"/>
          <w:sz w:val="22"/>
          <w:szCs w:val="22"/>
          <w:lang w:val="fr-FR"/>
        </w:rPr>
        <w:t>u</w:t>
      </w:r>
      <w:proofErr w:type="spellEnd"/>
      <w:r w:rsidRPr="00753545">
        <w:rPr>
          <w:rStyle w:val="Estilo11pto"/>
          <w:lang w:val="fr-FR"/>
        </w:rPr>
        <w:t xml:space="preserve"> × 1,15 × PMD</w:t>
      </w:r>
      <w:r w:rsidR="70C8CCEC" w:rsidRPr="00753545">
        <w:rPr>
          <w:rStyle w:val="Estilo11pto"/>
          <w:lang w:val="fr-FR"/>
        </w:rPr>
        <w:t xml:space="preserve"> </w:t>
      </w:r>
      <w:r w:rsidRPr="00753545">
        <w:rPr>
          <w:rStyle w:val="Estilo11pto"/>
          <w:lang w:val="fr-FR"/>
        </w:rPr>
        <w:tab/>
      </w:r>
      <w:r w:rsidRPr="00753545">
        <w:rPr>
          <w:rStyle w:val="Estilo11pto"/>
          <w:lang w:val="fr-FR"/>
        </w:rPr>
        <w:tab/>
      </w:r>
      <w:r w:rsidRPr="00753545">
        <w:rPr>
          <w:rStyle w:val="Estilo11pto"/>
          <w:lang w:val="fr-FR"/>
        </w:rPr>
        <w:tab/>
        <w:t>si PMD &lt;0</w:t>
      </w:r>
    </w:p>
    <w:p w14:paraId="06621D41" w14:textId="1C7835C2" w:rsidR="00D070FC" w:rsidRPr="00753545" w:rsidRDefault="00D070FC" w:rsidP="000344F0">
      <w:pPr>
        <w:rPr>
          <w:rStyle w:val="EstilosubindicePARAPROCEDCar"/>
          <w:rFonts w:cs="Arial"/>
          <w:sz w:val="22"/>
          <w:szCs w:val="22"/>
          <w:lang w:val="fr-FR"/>
        </w:rPr>
      </w:pPr>
    </w:p>
    <w:p w14:paraId="7D08FD15" w14:textId="77777777" w:rsidR="00D070FC" w:rsidRPr="007C633C" w:rsidRDefault="00D070FC">
      <w:pPr>
        <w:spacing w:before="240"/>
        <w:rPr>
          <w:rFonts w:cs="Arial"/>
          <w:sz w:val="22"/>
          <w:szCs w:val="22"/>
        </w:rPr>
      </w:pPr>
      <w:r w:rsidRPr="007C633C">
        <w:rPr>
          <w:rFonts w:cs="Arial"/>
          <w:sz w:val="22"/>
          <w:szCs w:val="22"/>
        </w:rPr>
        <w:t>donde:</w:t>
      </w:r>
    </w:p>
    <w:p w14:paraId="5CE210DA" w14:textId="7D266959" w:rsidR="00D070FC" w:rsidRDefault="00D070FC" w:rsidP="00DC2C9C">
      <w:pPr>
        <w:numPr>
          <w:ilvl w:val="12"/>
          <w:numId w:val="0"/>
        </w:numPr>
        <w:tabs>
          <w:tab w:val="left" w:pos="1985"/>
        </w:tabs>
        <w:ind w:left="2552" w:hanging="2410"/>
        <w:rPr>
          <w:rStyle w:val="Estilo11pto"/>
        </w:rPr>
      </w:pPr>
      <w:proofErr w:type="spellStart"/>
      <w:r w:rsidRPr="00B869EE">
        <w:rPr>
          <w:rStyle w:val="Estilo11pto"/>
        </w:rPr>
        <w:t>ERTRMERB</w:t>
      </w:r>
      <w:r w:rsidRPr="007C633C">
        <w:rPr>
          <w:rStyle w:val="EstilosubindicePARAPROCEDCar"/>
          <w:rFonts w:cs="Arial"/>
          <w:sz w:val="22"/>
          <w:szCs w:val="22"/>
        </w:rPr>
        <w:t>u</w:t>
      </w:r>
      <w:proofErr w:type="spellEnd"/>
      <w:r w:rsidRPr="007C633C">
        <w:rPr>
          <w:rStyle w:val="EstilosubindicePARAPROCEDCar"/>
          <w:rFonts w:cs="Arial"/>
          <w:sz w:val="22"/>
          <w:szCs w:val="22"/>
        </w:rPr>
        <w:tab/>
      </w:r>
      <w:r w:rsidRPr="007C633C">
        <w:rPr>
          <w:rStyle w:val="EstilosubindicePARAPROCEDCar"/>
          <w:rFonts w:cs="Arial"/>
          <w:sz w:val="22"/>
          <w:szCs w:val="22"/>
          <w:vertAlign w:val="baseline"/>
        </w:rPr>
        <w:t>=</w:t>
      </w:r>
      <w:r w:rsidRPr="007C633C">
        <w:rPr>
          <w:rStyle w:val="EstilosubindicePARAPROCEDCar"/>
          <w:rFonts w:cs="Arial"/>
          <w:sz w:val="22"/>
          <w:szCs w:val="22"/>
        </w:rPr>
        <w:tab/>
      </w:r>
      <w:r w:rsidRPr="00B869EE">
        <w:rPr>
          <w:rStyle w:val="Estilo11pto"/>
        </w:rPr>
        <w:t>Energía programada a bajar a la unidad u por solución de restricciones en tiempo real, sin oferta aplicable</w:t>
      </w:r>
      <w:r w:rsidR="00057B5E" w:rsidRPr="00B869EE">
        <w:rPr>
          <w:rStyle w:val="Estilo11pto"/>
        </w:rPr>
        <w:t>.</w:t>
      </w:r>
    </w:p>
    <w:p w14:paraId="45A466EE" w14:textId="77777777" w:rsidR="00FA1B53" w:rsidRPr="00B869EE" w:rsidRDefault="00FA1B53" w:rsidP="00A11F10">
      <w:pPr>
        <w:numPr>
          <w:ilvl w:val="12"/>
          <w:numId w:val="0"/>
        </w:numPr>
        <w:tabs>
          <w:tab w:val="left" w:pos="1800"/>
        </w:tabs>
        <w:ind w:left="2517" w:hanging="2233"/>
        <w:rPr>
          <w:rStyle w:val="Estilo11pto"/>
        </w:rPr>
      </w:pPr>
    </w:p>
    <w:p w14:paraId="67AD6FB5" w14:textId="40B0557F" w:rsidR="00D070FC" w:rsidRDefault="00D070FC" w:rsidP="00B869EE">
      <w:pPr>
        <w:pStyle w:val="BEGO"/>
        <w:numPr>
          <w:ilvl w:val="1"/>
          <w:numId w:val="21"/>
        </w:numPr>
        <w:tabs>
          <w:tab w:val="left" w:pos="1134"/>
        </w:tabs>
        <w:spacing w:before="0"/>
        <w:ind w:left="851" w:hanging="709"/>
        <w:rPr>
          <w:lang w:val="sv-SE"/>
        </w:rPr>
      </w:pPr>
      <w:bookmarkStart w:id="837" w:name="_Toc258486739"/>
      <w:r w:rsidRPr="009245B0">
        <w:rPr>
          <w:lang w:val="sv-SE"/>
        </w:rPr>
        <w:t>Restricciones técnicas en tiempo real a bajar a unidades de adquisición</w:t>
      </w:r>
      <w:r w:rsidR="00844A06" w:rsidRPr="009245B0">
        <w:rPr>
          <w:lang w:val="sv-SE"/>
        </w:rPr>
        <w:t xml:space="preserve"> de bombeo</w:t>
      </w:r>
      <w:bookmarkEnd w:id="837"/>
      <w:r w:rsidR="00057B5E" w:rsidRPr="009245B0">
        <w:rPr>
          <w:lang w:val="sv-SE"/>
        </w:rPr>
        <w:t>.</w:t>
      </w:r>
    </w:p>
    <w:p w14:paraId="47CCAD19" w14:textId="77777777" w:rsidR="00D1305B" w:rsidRPr="00D1305B" w:rsidRDefault="00D1305B" w:rsidP="00D1305B">
      <w:pPr>
        <w:pStyle w:val="ListParagraph"/>
        <w:spacing w:before="0"/>
        <w:ind w:left="425"/>
        <w:rPr>
          <w:rFonts w:eastAsiaTheme="minorHAnsi" w:cs="Arial"/>
          <w:szCs w:val="22"/>
          <w:lang w:val="sv-SE" w:eastAsia="en-US"/>
        </w:rPr>
      </w:pPr>
    </w:p>
    <w:p w14:paraId="03A35DE8" w14:textId="77777777" w:rsidR="00D070FC" w:rsidRPr="007C633C" w:rsidRDefault="00D070FC" w:rsidP="000356CC">
      <w:pPr>
        <w:ind w:left="142"/>
        <w:rPr>
          <w:rFonts w:cs="Arial"/>
          <w:sz w:val="22"/>
          <w:szCs w:val="22"/>
        </w:rPr>
      </w:pPr>
      <w:r w:rsidRPr="007C633C">
        <w:rPr>
          <w:rFonts w:cs="Arial"/>
          <w:sz w:val="22"/>
          <w:szCs w:val="22"/>
        </w:rPr>
        <w:t xml:space="preserve">En el caso de unidades de adquisición de bombeo la asignación de energía a bajar por seguridad en tiempo real dará lugar a una obligación de pago adicional por las reservas de energía generadas en </w:t>
      </w:r>
      <w:r w:rsidR="00C30B23" w:rsidRPr="007C633C">
        <w:rPr>
          <w:rFonts w:cs="Arial"/>
          <w:sz w:val="22"/>
          <w:szCs w:val="22"/>
        </w:rPr>
        <w:t xml:space="preserve">el </w:t>
      </w:r>
      <w:r w:rsidRPr="007C633C">
        <w:rPr>
          <w:rFonts w:cs="Arial"/>
          <w:sz w:val="22"/>
          <w:szCs w:val="22"/>
        </w:rPr>
        <w:t>vaso superior de dicha unidad de bombeo que se calcula según la fórmula siguiente:</w:t>
      </w:r>
    </w:p>
    <w:p w14:paraId="2D563705" w14:textId="4F767B46" w:rsidR="00D070FC" w:rsidRPr="00B869EE" w:rsidRDefault="00D070FC" w:rsidP="000356CC">
      <w:pPr>
        <w:ind w:left="142"/>
        <w:rPr>
          <w:rStyle w:val="Estilo11pto"/>
        </w:rPr>
      </w:pPr>
      <w:proofErr w:type="spellStart"/>
      <w:r w:rsidRPr="00B869EE">
        <w:rPr>
          <w:rStyle w:val="Estilo11pto"/>
        </w:rPr>
        <w:t>OPERTRB</w:t>
      </w:r>
      <w:r w:rsidRPr="007C633C">
        <w:rPr>
          <w:rStyle w:val="EstilosubindicePARAPROCEDCar"/>
          <w:rFonts w:cs="Arial"/>
          <w:sz w:val="22"/>
          <w:szCs w:val="22"/>
        </w:rPr>
        <w:t>ucb</w:t>
      </w:r>
      <w:proofErr w:type="spellEnd"/>
      <w:r w:rsidRPr="00B869EE">
        <w:rPr>
          <w:rStyle w:val="Estilo11pto"/>
        </w:rPr>
        <w:t xml:space="preserve"> = 0,7 × (</w:t>
      </w:r>
      <w:proofErr w:type="spellStart"/>
      <w:r w:rsidRPr="00B869EE">
        <w:rPr>
          <w:rStyle w:val="Estilo11pto"/>
        </w:rPr>
        <w:t>ERTROSB</w:t>
      </w:r>
      <w:r w:rsidRPr="007C633C">
        <w:rPr>
          <w:rStyle w:val="EstilosubindicePARAPROCEDCar"/>
          <w:rFonts w:cs="Arial"/>
          <w:sz w:val="22"/>
          <w:szCs w:val="22"/>
        </w:rPr>
        <w:t>u,b</w:t>
      </w:r>
      <w:proofErr w:type="spellEnd"/>
      <w:r w:rsidRPr="00B869EE">
        <w:rPr>
          <w:rStyle w:val="Estilo11pto"/>
        </w:rPr>
        <w:t xml:space="preserve"> + </w:t>
      </w:r>
      <w:proofErr w:type="spellStart"/>
      <w:r w:rsidRPr="00B869EE">
        <w:rPr>
          <w:rStyle w:val="Estilo11pto"/>
        </w:rPr>
        <w:t>ERTRMERB</w:t>
      </w:r>
      <w:r w:rsidRPr="007C633C">
        <w:rPr>
          <w:rStyle w:val="EstilosubindicePARAPROCEDCar"/>
          <w:rFonts w:cs="Arial"/>
          <w:sz w:val="22"/>
          <w:szCs w:val="22"/>
        </w:rPr>
        <w:t>u</w:t>
      </w:r>
      <w:proofErr w:type="spellEnd"/>
      <w:r w:rsidRPr="007C633C">
        <w:rPr>
          <w:rStyle w:val="EstilosubindicePARAPROCEDCar"/>
          <w:rFonts w:cs="Arial"/>
          <w:sz w:val="22"/>
          <w:szCs w:val="22"/>
          <w:vertAlign w:val="baseline"/>
        </w:rPr>
        <w:t>)</w:t>
      </w:r>
      <w:r w:rsidRPr="00B869EE">
        <w:rPr>
          <w:rStyle w:val="Estilo11pto"/>
        </w:rPr>
        <w:t xml:space="preserve"> </w:t>
      </w:r>
      <w:r w:rsidRPr="00B869EE">
        <w:rPr>
          <w:rStyle w:val="Estilo11pto"/>
          <w:rFonts w:eastAsia="Arial"/>
        </w:rPr>
        <w:t>× PMD</w:t>
      </w:r>
      <w:r w:rsidR="7D952EFA" w:rsidRPr="001E58FA">
        <w:rPr>
          <w:rStyle w:val="Estilo11pto"/>
        </w:rPr>
        <w:t xml:space="preserve"> </w:t>
      </w:r>
      <w:r w:rsidR="00206D0F" w:rsidRPr="00B869EE">
        <w:rPr>
          <w:rStyle w:val="Estilo11pto"/>
        </w:rPr>
        <w:tab/>
        <w:t>si PMD &gt;=0</w:t>
      </w:r>
    </w:p>
    <w:p w14:paraId="56581F78" w14:textId="77777777" w:rsidR="00D1305B" w:rsidRPr="007C633C" w:rsidRDefault="00D1305B" w:rsidP="00A11F10">
      <w:pPr>
        <w:ind w:left="284"/>
        <w:rPr>
          <w:rFonts w:cs="Arial"/>
          <w:sz w:val="22"/>
          <w:szCs w:val="22"/>
        </w:rPr>
      </w:pPr>
    </w:p>
    <w:p w14:paraId="5F8974F6" w14:textId="37905D18" w:rsidR="00D070FC" w:rsidRDefault="009245B0" w:rsidP="00B869EE">
      <w:pPr>
        <w:pStyle w:val="BEGO"/>
        <w:numPr>
          <w:ilvl w:val="1"/>
          <w:numId w:val="21"/>
        </w:numPr>
        <w:tabs>
          <w:tab w:val="left" w:pos="1134"/>
        </w:tabs>
        <w:spacing w:before="0"/>
        <w:ind w:left="851" w:hanging="709"/>
        <w:rPr>
          <w:lang w:val="sv-SE"/>
        </w:rPr>
      </w:pPr>
      <w:bookmarkStart w:id="838" w:name="_Toc258486740"/>
      <w:r>
        <w:rPr>
          <w:lang w:val="sv-SE"/>
        </w:rPr>
        <w:t>C</w:t>
      </w:r>
      <w:r w:rsidR="00D070FC" w:rsidRPr="009245B0">
        <w:rPr>
          <w:lang w:val="sv-SE"/>
        </w:rPr>
        <w:t>oste de las restricciones técnicas en tiempo real</w:t>
      </w:r>
      <w:bookmarkEnd w:id="838"/>
      <w:r w:rsidR="00057B5E" w:rsidRPr="009245B0">
        <w:rPr>
          <w:lang w:val="sv-SE"/>
        </w:rPr>
        <w:t>.</w:t>
      </w:r>
    </w:p>
    <w:p w14:paraId="1F4836B0" w14:textId="77777777" w:rsidR="00D1305B" w:rsidRPr="00D1305B" w:rsidRDefault="00D1305B" w:rsidP="00D1305B">
      <w:pPr>
        <w:spacing w:after="0"/>
        <w:ind w:left="0"/>
        <w:rPr>
          <w:rFonts w:eastAsiaTheme="minorHAnsi" w:cs="Arial"/>
          <w:szCs w:val="22"/>
          <w:lang w:val="sv-SE" w:eastAsia="en-US"/>
        </w:rPr>
      </w:pPr>
    </w:p>
    <w:p w14:paraId="3758D969" w14:textId="4F98EFCC" w:rsidR="00D070FC" w:rsidRPr="00B869EE" w:rsidRDefault="00D070FC" w:rsidP="005B4E27">
      <w:pPr>
        <w:ind w:left="142"/>
        <w:rPr>
          <w:rStyle w:val="Estilo11pto"/>
        </w:rPr>
      </w:pPr>
      <w:r w:rsidRPr="00B869EE">
        <w:rPr>
          <w:rStyle w:val="Estilo11pto"/>
        </w:rPr>
        <w:t>El coste de las restricciones técnicas en tiempo real se calculará como la diferencia entre la suma de los derechos de cobro y de las obligacion</w:t>
      </w:r>
      <w:r w:rsidR="0059567F" w:rsidRPr="00B869EE">
        <w:rPr>
          <w:rStyle w:val="Estilo11pto"/>
        </w:rPr>
        <w:t xml:space="preserve">es de pago de los apartados </w:t>
      </w:r>
      <w:r w:rsidR="009245B0" w:rsidRPr="0C9AD51D">
        <w:rPr>
          <w:rStyle w:val="Estilo11pto"/>
        </w:rPr>
        <w:t>1</w:t>
      </w:r>
      <w:ins w:id="839" w:author="LIQ" w:date="2021-03-16T21:09:00Z">
        <w:r w:rsidR="002909D0">
          <w:rPr>
            <w:rStyle w:val="Estilo11pto"/>
          </w:rPr>
          <w:t>9</w:t>
        </w:r>
      </w:ins>
      <w:del w:id="840" w:author="LIQ" w:date="2021-03-16T21:09:00Z">
        <w:r w:rsidR="78462700" w:rsidRPr="0C9AD51D" w:rsidDel="002909D0">
          <w:rPr>
            <w:rStyle w:val="Estilo11pto"/>
          </w:rPr>
          <w:delText>8</w:delText>
        </w:r>
      </w:del>
      <w:r w:rsidR="0059567F" w:rsidRPr="0C9AD51D">
        <w:rPr>
          <w:rStyle w:val="Estilo11pto"/>
        </w:rPr>
        <w:t xml:space="preserve">.1 </w:t>
      </w:r>
      <w:r w:rsidR="009245B0" w:rsidRPr="0C9AD51D">
        <w:rPr>
          <w:rStyle w:val="Estilo11pto"/>
        </w:rPr>
        <w:t>a 1</w:t>
      </w:r>
      <w:ins w:id="841" w:author="LIQ" w:date="2021-03-16T21:09:00Z">
        <w:r w:rsidR="002909D0">
          <w:rPr>
            <w:rStyle w:val="Estilo11pto"/>
          </w:rPr>
          <w:t>9</w:t>
        </w:r>
      </w:ins>
      <w:del w:id="842" w:author="LIQ" w:date="2021-03-16T21:09:00Z">
        <w:r w:rsidR="247A7500" w:rsidRPr="0C9AD51D" w:rsidDel="002909D0">
          <w:rPr>
            <w:rStyle w:val="Estilo11pto"/>
          </w:rPr>
          <w:delText>8</w:delText>
        </w:r>
      </w:del>
      <w:r w:rsidRPr="0C9AD51D">
        <w:rPr>
          <w:rStyle w:val="Estilo11pto"/>
        </w:rPr>
        <w:t>.</w:t>
      </w:r>
      <w:r w:rsidR="00D1305B" w:rsidRPr="0C9AD51D">
        <w:rPr>
          <w:rStyle w:val="Estilo11pto"/>
        </w:rPr>
        <w:t>7</w:t>
      </w:r>
      <w:r w:rsidRPr="00B869EE">
        <w:rPr>
          <w:rStyle w:val="Estilo11pto"/>
        </w:rPr>
        <w:t xml:space="preserve"> y </w:t>
      </w:r>
      <w:r w:rsidR="001D0C76" w:rsidRPr="00B869EE">
        <w:rPr>
          <w:rStyle w:val="Estilo11pto"/>
        </w:rPr>
        <w:t xml:space="preserve">el </w:t>
      </w:r>
      <w:r w:rsidRPr="00B869EE">
        <w:rPr>
          <w:rStyle w:val="Estilo11pto"/>
        </w:rPr>
        <w:t>importe de la energía</w:t>
      </w:r>
      <w:r w:rsidRPr="0C9AD51D">
        <w:rPr>
          <w:rFonts w:cs="Arial"/>
          <w:b/>
          <w:bCs/>
          <w:sz w:val="22"/>
          <w:szCs w:val="22"/>
        </w:rPr>
        <w:t xml:space="preserve"> </w:t>
      </w:r>
      <w:r w:rsidRPr="00B869EE">
        <w:rPr>
          <w:rStyle w:val="Estilo11pto"/>
        </w:rPr>
        <w:t>asignada por</w:t>
      </w:r>
      <w:r w:rsidRPr="0C9AD51D">
        <w:rPr>
          <w:rFonts w:cs="Arial"/>
          <w:b/>
          <w:bCs/>
          <w:sz w:val="22"/>
          <w:szCs w:val="22"/>
        </w:rPr>
        <w:t xml:space="preserve"> </w:t>
      </w:r>
      <w:r w:rsidRPr="00B869EE">
        <w:rPr>
          <w:rStyle w:val="Estilo11pto"/>
        </w:rPr>
        <w:t xml:space="preserve">restricciones técnicas en tiempo real valorada al precio </w:t>
      </w:r>
      <w:r w:rsidR="000766CC" w:rsidRPr="00B869EE">
        <w:rPr>
          <w:rStyle w:val="Estilo11pto"/>
        </w:rPr>
        <w:t>marginal del mercado diario.</w:t>
      </w:r>
    </w:p>
    <w:p w14:paraId="0760B6BE" w14:textId="24FACAE9" w:rsidR="000E11C6" w:rsidRDefault="000E11C6" w:rsidP="005B4E27">
      <w:pPr>
        <w:ind w:left="142"/>
        <w:rPr>
          <w:rStyle w:val="EstilosubindicePARAPROCEDCar"/>
          <w:rFonts w:cs="Arial"/>
          <w:sz w:val="22"/>
          <w:szCs w:val="22"/>
          <w:vertAlign w:val="baseline"/>
        </w:rPr>
      </w:pPr>
      <w:r>
        <w:rPr>
          <w:rStyle w:val="EstilosubindicePARAPROCEDCar"/>
          <w:rFonts w:cs="Arial"/>
          <w:sz w:val="22"/>
          <w:szCs w:val="22"/>
          <w:vertAlign w:val="baseline"/>
        </w:rPr>
        <w:t>Si la suma es positiva existirá un coste, si es negativa un ingreso.</w:t>
      </w:r>
    </w:p>
    <w:p w14:paraId="244F4FF9" w14:textId="0950CA52" w:rsidR="000E11C6" w:rsidRPr="00DC62A4" w:rsidRDefault="000E11C6" w:rsidP="005B4E27">
      <w:pPr>
        <w:ind w:left="142"/>
        <w:rPr>
          <w:rStyle w:val="EstilosubindicePARAPROCEDCar"/>
          <w:rFonts w:cs="Arial"/>
          <w:sz w:val="22"/>
          <w:szCs w:val="22"/>
          <w:vertAlign w:val="baseline"/>
        </w:rPr>
      </w:pPr>
      <w:r w:rsidRPr="0C9AD51D">
        <w:rPr>
          <w:rStyle w:val="EstilosubindicePARAPROCEDCar"/>
          <w:rFonts w:cs="Arial"/>
          <w:sz w:val="22"/>
          <w:szCs w:val="22"/>
          <w:vertAlign w:val="baseline"/>
        </w:rPr>
        <w:t xml:space="preserve">El coste (SCRTR) se integrará en el coste horario agregado de los servicios de ajuste del sistema que se liquidará a la demanda según el apartado </w:t>
      </w:r>
      <w:r w:rsidR="24548440" w:rsidRPr="0C9AD51D">
        <w:rPr>
          <w:rStyle w:val="EstilosubindicePARAPROCEDCar"/>
          <w:rFonts w:cs="Arial"/>
          <w:sz w:val="22"/>
          <w:szCs w:val="22"/>
          <w:vertAlign w:val="baseline"/>
        </w:rPr>
        <w:t>2</w:t>
      </w:r>
      <w:ins w:id="843" w:author="LIQ" w:date="2021-03-16T21:10:00Z">
        <w:r w:rsidR="00805733">
          <w:rPr>
            <w:rStyle w:val="EstilosubindicePARAPROCEDCar"/>
            <w:rFonts w:cs="Arial"/>
            <w:sz w:val="22"/>
            <w:szCs w:val="22"/>
            <w:vertAlign w:val="baseline"/>
          </w:rPr>
          <w:t>7</w:t>
        </w:r>
      </w:ins>
      <w:del w:id="844" w:author="LIQ" w:date="2021-03-16T21:10:00Z">
        <w:r w:rsidR="24548440" w:rsidRPr="0C9AD51D" w:rsidDel="00805733">
          <w:rPr>
            <w:rStyle w:val="EstilosubindicePARAPROCEDCar"/>
            <w:rFonts w:cs="Arial"/>
            <w:sz w:val="22"/>
            <w:szCs w:val="22"/>
            <w:vertAlign w:val="baseline"/>
          </w:rPr>
          <w:delText>6</w:delText>
        </w:r>
      </w:del>
      <w:r w:rsidR="24548440" w:rsidRPr="0C9AD51D">
        <w:rPr>
          <w:rStyle w:val="EstilosubindicePARAPROCEDCar"/>
          <w:rFonts w:cs="Arial"/>
          <w:sz w:val="22"/>
          <w:szCs w:val="22"/>
          <w:vertAlign w:val="baseline"/>
        </w:rPr>
        <w:t>.</w:t>
      </w:r>
    </w:p>
    <w:p w14:paraId="44ACD8A5" w14:textId="77777777" w:rsidR="00FA1B53" w:rsidRDefault="00FA1B53">
      <w:pPr>
        <w:spacing w:after="0"/>
        <w:ind w:left="0"/>
        <w:jc w:val="left"/>
        <w:rPr>
          <w:rFonts w:eastAsiaTheme="minorHAnsi" w:cs="Arial"/>
          <w:sz w:val="22"/>
          <w:szCs w:val="22"/>
          <w:lang w:val="sv-SE" w:eastAsia="en-US"/>
        </w:rPr>
      </w:pPr>
      <w:r>
        <w:rPr>
          <w:lang w:val="sv-SE"/>
        </w:rPr>
        <w:br w:type="page"/>
      </w:r>
    </w:p>
    <w:p w14:paraId="3A1A3048" w14:textId="2C5B4683" w:rsidR="00931813" w:rsidRDefault="00931813" w:rsidP="00B869EE">
      <w:pPr>
        <w:pStyle w:val="BEGO"/>
        <w:numPr>
          <w:ilvl w:val="0"/>
          <w:numId w:val="21"/>
        </w:numPr>
        <w:ind w:left="426" w:hanging="284"/>
        <w:rPr>
          <w:lang w:val="sv-SE"/>
        </w:rPr>
      </w:pPr>
      <w:r w:rsidRPr="00D9729B">
        <w:rPr>
          <w:lang w:val="sv-SE"/>
        </w:rPr>
        <w:t xml:space="preserve">Intercambios de energía entre sistemas eléctricos por seguridad del sistema. </w:t>
      </w:r>
    </w:p>
    <w:p w14:paraId="5FBC234C" w14:textId="77777777" w:rsidR="00D9729B" w:rsidRPr="00D9729B" w:rsidRDefault="00D9729B" w:rsidP="00D9729B">
      <w:pPr>
        <w:autoSpaceDE w:val="0"/>
        <w:autoSpaceDN w:val="0"/>
        <w:adjustRightInd w:val="0"/>
        <w:spacing w:after="0"/>
        <w:ind w:left="284"/>
        <w:rPr>
          <w:rFonts w:cs="Arial"/>
          <w:sz w:val="22"/>
          <w:szCs w:val="22"/>
        </w:rPr>
      </w:pPr>
    </w:p>
    <w:p w14:paraId="19BB0D67" w14:textId="77777777" w:rsidR="00931813" w:rsidRPr="00D9729B" w:rsidRDefault="00931813" w:rsidP="001A0AE1">
      <w:pPr>
        <w:autoSpaceDE w:val="0"/>
        <w:autoSpaceDN w:val="0"/>
        <w:adjustRightInd w:val="0"/>
        <w:spacing w:after="0"/>
        <w:ind w:left="142"/>
        <w:rPr>
          <w:rFonts w:cs="Arial"/>
          <w:sz w:val="22"/>
          <w:szCs w:val="22"/>
        </w:rPr>
      </w:pPr>
      <w:r w:rsidRPr="00D9729B">
        <w:rPr>
          <w:rFonts w:cs="Arial"/>
          <w:sz w:val="22"/>
          <w:szCs w:val="22"/>
        </w:rPr>
        <w:t>Los intercambios de energía entre sistemas eléctricos por seguridad, programados por restricciones técnicas del PDBF o por restricciones técnicas en tiempo real, darán lugar a las siguientes anotaciones según el sentido del intercambio:</w:t>
      </w:r>
    </w:p>
    <w:p w14:paraId="37FDFAB1" w14:textId="77777777" w:rsidR="00931813" w:rsidRPr="00D9729B" w:rsidRDefault="00931813" w:rsidP="00F23384">
      <w:pPr>
        <w:autoSpaceDE w:val="0"/>
        <w:autoSpaceDN w:val="0"/>
        <w:adjustRightInd w:val="0"/>
        <w:spacing w:after="0"/>
        <w:ind w:left="284"/>
        <w:rPr>
          <w:rFonts w:cs="Arial"/>
          <w:sz w:val="22"/>
          <w:szCs w:val="22"/>
        </w:rPr>
      </w:pPr>
    </w:p>
    <w:p w14:paraId="25871CB6" w14:textId="77777777" w:rsidR="00931813" w:rsidRPr="00D9729B" w:rsidRDefault="00931813" w:rsidP="0001267A">
      <w:pPr>
        <w:pStyle w:val="ListParagraph"/>
        <w:numPr>
          <w:ilvl w:val="0"/>
          <w:numId w:val="17"/>
        </w:numPr>
        <w:autoSpaceDE w:val="0"/>
        <w:autoSpaceDN w:val="0"/>
        <w:adjustRightInd w:val="0"/>
        <w:ind w:left="284" w:firstLine="0"/>
        <w:rPr>
          <w:rFonts w:cs="Arial"/>
          <w:szCs w:val="22"/>
        </w:rPr>
      </w:pPr>
      <w:r w:rsidRPr="00D9729B">
        <w:rPr>
          <w:rFonts w:cs="Arial"/>
          <w:szCs w:val="22"/>
        </w:rPr>
        <w:t>Intercambio en sentido importador:</w:t>
      </w:r>
    </w:p>
    <w:p w14:paraId="4B6545BD" w14:textId="77777777" w:rsidR="00931813" w:rsidRPr="00D9729B" w:rsidRDefault="00931813" w:rsidP="00CB0AC2">
      <w:pPr>
        <w:autoSpaceDE w:val="0"/>
        <w:autoSpaceDN w:val="0"/>
        <w:adjustRightInd w:val="0"/>
        <w:spacing w:after="0"/>
        <w:ind w:left="284"/>
        <w:rPr>
          <w:rFonts w:cs="Arial"/>
          <w:sz w:val="22"/>
          <w:szCs w:val="22"/>
        </w:rPr>
      </w:pPr>
    </w:p>
    <w:p w14:paraId="0731326A" w14:textId="77D31A72" w:rsidR="00931813" w:rsidRPr="00D9729B" w:rsidRDefault="00931813" w:rsidP="008934DE">
      <w:pPr>
        <w:numPr>
          <w:ilvl w:val="0"/>
          <w:numId w:val="15"/>
        </w:numPr>
        <w:autoSpaceDE w:val="0"/>
        <w:autoSpaceDN w:val="0"/>
        <w:adjustRightInd w:val="0"/>
        <w:spacing w:after="0"/>
        <w:ind w:left="709" w:hanging="425"/>
        <w:rPr>
          <w:rFonts w:cs="Arial"/>
          <w:sz w:val="22"/>
          <w:szCs w:val="22"/>
        </w:rPr>
      </w:pPr>
      <w:r w:rsidRPr="0C9AD51D">
        <w:rPr>
          <w:rFonts w:cs="Arial"/>
          <w:sz w:val="22"/>
          <w:szCs w:val="22"/>
        </w:rPr>
        <w:t xml:space="preserve">Derecho de cobro en la cuenta del </w:t>
      </w:r>
      <w:r w:rsidR="751E583F" w:rsidRPr="0C9AD51D">
        <w:rPr>
          <w:rFonts w:cs="Arial"/>
          <w:sz w:val="22"/>
          <w:szCs w:val="22"/>
        </w:rPr>
        <w:t>o</w:t>
      </w:r>
      <w:r w:rsidRPr="0C9AD51D">
        <w:rPr>
          <w:rFonts w:cs="Arial"/>
          <w:sz w:val="22"/>
          <w:szCs w:val="22"/>
        </w:rPr>
        <w:t xml:space="preserve">perador del </w:t>
      </w:r>
      <w:r w:rsidR="27A18BB6" w:rsidRPr="0C9AD51D">
        <w:rPr>
          <w:rFonts w:cs="Arial"/>
          <w:sz w:val="22"/>
          <w:szCs w:val="22"/>
        </w:rPr>
        <w:t>s</w:t>
      </w:r>
      <w:r w:rsidRPr="0C9AD51D">
        <w:rPr>
          <w:rFonts w:cs="Arial"/>
          <w:sz w:val="22"/>
          <w:szCs w:val="22"/>
        </w:rPr>
        <w:t>istema por el importe acordado con el operador del sistema vecino.</w:t>
      </w:r>
    </w:p>
    <w:p w14:paraId="0567BC51" w14:textId="77777777" w:rsidR="00931813" w:rsidRPr="00D9729B" w:rsidRDefault="00931813" w:rsidP="00CB0AC2">
      <w:pPr>
        <w:autoSpaceDE w:val="0"/>
        <w:autoSpaceDN w:val="0"/>
        <w:adjustRightInd w:val="0"/>
        <w:spacing w:after="0"/>
        <w:ind w:left="284"/>
        <w:rPr>
          <w:rFonts w:cs="Arial"/>
          <w:sz w:val="22"/>
          <w:szCs w:val="22"/>
        </w:rPr>
      </w:pPr>
      <w:r w:rsidRPr="00D9729B">
        <w:rPr>
          <w:rFonts w:cs="Arial"/>
          <w:sz w:val="22"/>
          <w:szCs w:val="22"/>
        </w:rPr>
        <w:t xml:space="preserve"> </w:t>
      </w:r>
    </w:p>
    <w:p w14:paraId="77B01E8D" w14:textId="7B6E70DF" w:rsidR="00931813" w:rsidRDefault="002728FD" w:rsidP="00871E23">
      <w:pPr>
        <w:numPr>
          <w:ilvl w:val="0"/>
          <w:numId w:val="15"/>
        </w:numPr>
        <w:autoSpaceDE w:val="0"/>
        <w:autoSpaceDN w:val="0"/>
        <w:adjustRightInd w:val="0"/>
        <w:spacing w:after="0"/>
        <w:ind w:left="709" w:hanging="425"/>
        <w:rPr>
          <w:rStyle w:val="Estilo11pto"/>
        </w:rPr>
      </w:pPr>
      <w:r w:rsidRPr="0C9AD51D">
        <w:rPr>
          <w:rStyle w:val="Estilo11pto"/>
        </w:rPr>
        <w:t>La o</w:t>
      </w:r>
      <w:r w:rsidR="00931813" w:rsidRPr="00B869EE">
        <w:rPr>
          <w:rStyle w:val="Estilo11pto"/>
        </w:rPr>
        <w:t xml:space="preserve">bligación de pago resultado de importe anterior </w:t>
      </w:r>
      <w:r w:rsidRPr="0C9AD51D">
        <w:rPr>
          <w:rStyle w:val="Estilo11pto"/>
        </w:rPr>
        <w:t>s</w:t>
      </w:r>
      <w:r w:rsidRPr="0C9AD51D">
        <w:rPr>
          <w:rStyle w:val="EstilosubindicePARAPROCEDCar"/>
          <w:rFonts w:cs="Arial"/>
          <w:sz w:val="22"/>
          <w:szCs w:val="22"/>
          <w:vertAlign w:val="baseline"/>
        </w:rPr>
        <w:t xml:space="preserve">e integrará en el coste horario agregado de los servicios de ajuste del sistema que se liquidará a la demanda según el apartado </w:t>
      </w:r>
      <w:r w:rsidR="52123749" w:rsidRPr="0C9AD51D">
        <w:rPr>
          <w:rStyle w:val="Estilo11pto"/>
        </w:rPr>
        <w:t>2</w:t>
      </w:r>
      <w:ins w:id="845" w:author="LIQ" w:date="2021-03-16T21:10:00Z">
        <w:r w:rsidR="00805733">
          <w:rPr>
            <w:rStyle w:val="Estilo11pto"/>
          </w:rPr>
          <w:t>7</w:t>
        </w:r>
      </w:ins>
      <w:del w:id="846" w:author="LIQ" w:date="2021-03-16T21:10:00Z">
        <w:r w:rsidR="52123749" w:rsidRPr="0C9AD51D" w:rsidDel="00805733">
          <w:rPr>
            <w:rStyle w:val="Estilo11pto"/>
          </w:rPr>
          <w:delText>6</w:delText>
        </w:r>
      </w:del>
      <w:r w:rsidR="52123749" w:rsidRPr="0C9AD51D">
        <w:rPr>
          <w:rStyle w:val="Estilo11pto"/>
        </w:rPr>
        <w:t>.</w:t>
      </w:r>
    </w:p>
    <w:p w14:paraId="3A911117" w14:textId="77777777" w:rsidR="00931813" w:rsidRPr="00D9729B" w:rsidRDefault="00931813" w:rsidP="00CB0AC2">
      <w:pPr>
        <w:autoSpaceDE w:val="0"/>
        <w:autoSpaceDN w:val="0"/>
        <w:adjustRightInd w:val="0"/>
        <w:spacing w:after="0"/>
        <w:ind w:left="284"/>
        <w:rPr>
          <w:rFonts w:cs="Arial"/>
          <w:sz w:val="22"/>
          <w:szCs w:val="22"/>
        </w:rPr>
      </w:pPr>
    </w:p>
    <w:p w14:paraId="6A498196" w14:textId="77777777" w:rsidR="00931813" w:rsidRPr="00D9729B" w:rsidRDefault="00931813" w:rsidP="0001267A">
      <w:pPr>
        <w:pStyle w:val="ListParagraph"/>
        <w:numPr>
          <w:ilvl w:val="0"/>
          <w:numId w:val="17"/>
        </w:numPr>
        <w:autoSpaceDE w:val="0"/>
        <w:autoSpaceDN w:val="0"/>
        <w:adjustRightInd w:val="0"/>
        <w:ind w:left="284" w:firstLine="0"/>
        <w:rPr>
          <w:rFonts w:cs="Arial"/>
          <w:szCs w:val="22"/>
        </w:rPr>
      </w:pPr>
      <w:r w:rsidRPr="00D9729B">
        <w:rPr>
          <w:rFonts w:cs="Arial"/>
          <w:szCs w:val="22"/>
        </w:rPr>
        <w:t>Intercambio en sentido</w:t>
      </w:r>
      <w:r w:rsidRPr="00D9729B" w:rsidDel="00F33BCE">
        <w:rPr>
          <w:rFonts w:cs="Arial"/>
          <w:szCs w:val="22"/>
        </w:rPr>
        <w:t xml:space="preserve"> </w:t>
      </w:r>
      <w:r w:rsidRPr="00D9729B">
        <w:rPr>
          <w:rFonts w:cs="Arial"/>
          <w:szCs w:val="22"/>
        </w:rPr>
        <w:t>exportador:</w:t>
      </w:r>
    </w:p>
    <w:p w14:paraId="20FD365B" w14:textId="77777777" w:rsidR="00931813" w:rsidRPr="00D9729B" w:rsidRDefault="00931813" w:rsidP="00CB0AC2">
      <w:pPr>
        <w:autoSpaceDE w:val="0"/>
        <w:autoSpaceDN w:val="0"/>
        <w:adjustRightInd w:val="0"/>
        <w:spacing w:after="0"/>
        <w:ind w:left="284"/>
        <w:rPr>
          <w:rFonts w:cs="Arial"/>
          <w:sz w:val="22"/>
          <w:szCs w:val="22"/>
        </w:rPr>
      </w:pPr>
    </w:p>
    <w:p w14:paraId="0C6B3F5A" w14:textId="5C8377DB" w:rsidR="00931813" w:rsidRPr="001A0AE1" w:rsidRDefault="00931813" w:rsidP="00871E23">
      <w:pPr>
        <w:numPr>
          <w:ilvl w:val="0"/>
          <w:numId w:val="15"/>
        </w:numPr>
        <w:autoSpaceDE w:val="0"/>
        <w:autoSpaceDN w:val="0"/>
        <w:adjustRightInd w:val="0"/>
        <w:spacing w:after="0"/>
        <w:ind w:left="709" w:hanging="425"/>
        <w:rPr>
          <w:rFonts w:cs="Arial"/>
          <w:sz w:val="22"/>
          <w:szCs w:val="22"/>
        </w:rPr>
      </w:pPr>
      <w:r w:rsidRPr="001A0AE1">
        <w:rPr>
          <w:rFonts w:cs="Arial"/>
          <w:sz w:val="22"/>
          <w:szCs w:val="22"/>
        </w:rPr>
        <w:t xml:space="preserve">Obligación de pago en la cuenta del </w:t>
      </w:r>
      <w:r w:rsidR="100D43E3" w:rsidRPr="001A0AE1">
        <w:rPr>
          <w:rFonts w:cs="Arial"/>
          <w:sz w:val="22"/>
          <w:szCs w:val="22"/>
        </w:rPr>
        <w:t>o</w:t>
      </w:r>
      <w:r w:rsidRPr="001A0AE1">
        <w:rPr>
          <w:rFonts w:cs="Arial"/>
          <w:sz w:val="22"/>
          <w:szCs w:val="22"/>
        </w:rPr>
        <w:t xml:space="preserve">perador del </w:t>
      </w:r>
      <w:r w:rsidR="48E54A38" w:rsidRPr="001A0AE1">
        <w:rPr>
          <w:rFonts w:cs="Arial"/>
          <w:sz w:val="22"/>
          <w:szCs w:val="22"/>
        </w:rPr>
        <w:t>s</w:t>
      </w:r>
      <w:r w:rsidRPr="001A0AE1">
        <w:rPr>
          <w:rFonts w:cs="Arial"/>
          <w:sz w:val="22"/>
          <w:szCs w:val="22"/>
        </w:rPr>
        <w:t xml:space="preserve">istema igual a la suma de los derechos de cobro anotados a las unidades programadas para este intercambio de energía en restricciones técnicas del PDBF o de tiempo real, según lo establecido en los apartados </w:t>
      </w:r>
      <w:r w:rsidR="78D59D57" w:rsidRPr="001A0AE1">
        <w:rPr>
          <w:rFonts w:cs="Arial"/>
          <w:sz w:val="22"/>
          <w:szCs w:val="22"/>
        </w:rPr>
        <w:t>1</w:t>
      </w:r>
      <w:ins w:id="847" w:author="LIQ" w:date="2021-03-16T21:10:00Z">
        <w:r w:rsidR="00D52965">
          <w:rPr>
            <w:rFonts w:cs="Arial"/>
            <w:sz w:val="22"/>
            <w:szCs w:val="22"/>
          </w:rPr>
          <w:t>8</w:t>
        </w:r>
      </w:ins>
      <w:del w:id="848" w:author="LIQ" w:date="2021-03-16T21:10:00Z">
        <w:r w:rsidR="78D59D57" w:rsidRPr="001A0AE1" w:rsidDel="00D52965">
          <w:rPr>
            <w:rFonts w:cs="Arial"/>
            <w:sz w:val="22"/>
            <w:szCs w:val="22"/>
          </w:rPr>
          <w:delText>7</w:delText>
        </w:r>
      </w:del>
      <w:r w:rsidR="78D59D57" w:rsidRPr="001A0AE1">
        <w:rPr>
          <w:rFonts w:cs="Arial"/>
          <w:sz w:val="22"/>
          <w:szCs w:val="22"/>
        </w:rPr>
        <w:t xml:space="preserve"> y 1</w:t>
      </w:r>
      <w:ins w:id="849" w:author="LIQ" w:date="2021-03-16T21:10:00Z">
        <w:r w:rsidR="00D52965">
          <w:rPr>
            <w:rFonts w:cs="Arial"/>
            <w:sz w:val="22"/>
            <w:szCs w:val="22"/>
          </w:rPr>
          <w:t>9</w:t>
        </w:r>
      </w:ins>
      <w:del w:id="850" w:author="LIQ" w:date="2021-03-16T21:10:00Z">
        <w:r w:rsidR="78D59D57" w:rsidRPr="001A0AE1" w:rsidDel="00D52965">
          <w:rPr>
            <w:rFonts w:cs="Arial"/>
            <w:sz w:val="22"/>
            <w:szCs w:val="22"/>
          </w:rPr>
          <w:delText>8</w:delText>
        </w:r>
      </w:del>
      <w:r w:rsidRPr="001A0AE1">
        <w:rPr>
          <w:rFonts w:cs="Arial"/>
          <w:sz w:val="22"/>
          <w:szCs w:val="22"/>
        </w:rPr>
        <w:t>.</w:t>
      </w:r>
    </w:p>
    <w:p w14:paraId="4D2885EB" w14:textId="77777777" w:rsidR="007471F4" w:rsidRPr="001A0AE1" w:rsidRDefault="007471F4" w:rsidP="001A0AE1">
      <w:pPr>
        <w:autoSpaceDE w:val="0"/>
        <w:autoSpaceDN w:val="0"/>
        <w:adjustRightInd w:val="0"/>
        <w:spacing w:after="0"/>
        <w:ind w:left="284"/>
        <w:rPr>
          <w:rFonts w:cs="Arial"/>
          <w:sz w:val="22"/>
          <w:szCs w:val="22"/>
        </w:rPr>
      </w:pPr>
    </w:p>
    <w:p w14:paraId="11FC722D" w14:textId="77777777" w:rsidR="001A0AE1" w:rsidRDefault="001A0AE1">
      <w:pPr>
        <w:spacing w:after="0"/>
        <w:ind w:left="0"/>
        <w:jc w:val="left"/>
        <w:rPr>
          <w:rFonts w:eastAsia="Arial" w:cs="Arial"/>
          <w:b/>
          <w:bCs/>
          <w:sz w:val="22"/>
          <w:szCs w:val="22"/>
        </w:rPr>
      </w:pPr>
      <w:r>
        <w:rPr>
          <w:rFonts w:eastAsia="Arial" w:cs="Arial"/>
          <w:b/>
          <w:bCs/>
          <w:sz w:val="22"/>
          <w:szCs w:val="22"/>
        </w:rPr>
        <w:br w:type="page"/>
      </w:r>
    </w:p>
    <w:p w14:paraId="03A1A4D0" w14:textId="038EA27E" w:rsidR="13A87C3F" w:rsidRPr="00B869EE" w:rsidRDefault="02FF0E99" w:rsidP="00B869EE">
      <w:pPr>
        <w:jc w:val="center"/>
        <w:rPr>
          <w:rFonts w:eastAsia="Arial" w:cs="Arial"/>
          <w:b/>
          <w:bCs/>
          <w:sz w:val="22"/>
          <w:szCs w:val="22"/>
        </w:rPr>
      </w:pPr>
      <w:r w:rsidRPr="00B869EE">
        <w:rPr>
          <w:rFonts w:eastAsia="Arial" w:cs="Arial"/>
          <w:b/>
          <w:bCs/>
          <w:sz w:val="22"/>
          <w:szCs w:val="22"/>
        </w:rPr>
        <w:t xml:space="preserve">VII. </w:t>
      </w:r>
      <w:r w:rsidR="13A87C3F" w:rsidRPr="00B869EE">
        <w:rPr>
          <w:rFonts w:eastAsia="Arial" w:cs="Arial"/>
          <w:b/>
          <w:bCs/>
          <w:sz w:val="22"/>
          <w:szCs w:val="22"/>
        </w:rPr>
        <w:t>LIQUIDACIÓN DE OTROS CONCEPTOS</w:t>
      </w:r>
    </w:p>
    <w:p w14:paraId="58ADD4D3" w14:textId="6DD0BB36" w:rsidR="00DD36FE" w:rsidRDefault="00DD36FE" w:rsidP="00B869EE">
      <w:pPr>
        <w:pStyle w:val="BEGO"/>
        <w:numPr>
          <w:ilvl w:val="0"/>
          <w:numId w:val="21"/>
        </w:numPr>
        <w:ind w:left="426" w:hanging="284"/>
        <w:rPr>
          <w:lang w:val="sv-SE"/>
        </w:rPr>
      </w:pPr>
      <w:r w:rsidRPr="0059506D">
        <w:rPr>
          <w:lang w:val="sv-SE"/>
        </w:rPr>
        <w:t>Intercambios de apoyo con precio establecido para el mismo.</w:t>
      </w:r>
    </w:p>
    <w:p w14:paraId="7BAAEBEB" w14:textId="77777777" w:rsidR="0059506D" w:rsidRPr="0059506D" w:rsidRDefault="0059506D" w:rsidP="0059506D">
      <w:pPr>
        <w:spacing w:after="0"/>
        <w:rPr>
          <w:lang w:eastAsia="en-US"/>
        </w:rPr>
      </w:pPr>
    </w:p>
    <w:p w14:paraId="3710D432" w14:textId="715D8138" w:rsidR="00DD36FE" w:rsidRPr="00173A15" w:rsidRDefault="00DD36FE" w:rsidP="00A73772">
      <w:pPr>
        <w:ind w:left="142"/>
        <w:rPr>
          <w:rStyle w:val="Estilo11pto"/>
        </w:rPr>
      </w:pPr>
      <w:r w:rsidRPr="00B869EE">
        <w:rPr>
          <w:rStyle w:val="Estilo11pto"/>
        </w:rPr>
        <w:t xml:space="preserve">Los intercambios de apoyo entre sistemas que realice el </w:t>
      </w:r>
      <w:r w:rsidR="54D7C490" w:rsidRPr="0C9AD51D">
        <w:rPr>
          <w:rStyle w:val="Estilo11pto"/>
        </w:rPr>
        <w:t>o</w:t>
      </w:r>
      <w:r w:rsidRPr="00173A15">
        <w:rPr>
          <w:rStyle w:val="Estilo11pto"/>
        </w:rPr>
        <w:t xml:space="preserve">perador del </w:t>
      </w:r>
      <w:r w:rsidR="2F3E5FAC" w:rsidRPr="0C9AD51D">
        <w:rPr>
          <w:rStyle w:val="Estilo11pto"/>
        </w:rPr>
        <w:t>s</w:t>
      </w:r>
      <w:r w:rsidRPr="00173A15">
        <w:rPr>
          <w:rStyle w:val="Estilo11pto"/>
        </w:rPr>
        <w:t xml:space="preserve">istema mediante compensación económica por la energía suministrada a través de las interconexiones se anotarán para cada interconexión en la cuenta del </w:t>
      </w:r>
      <w:r w:rsidR="55153D6C" w:rsidRPr="0C9AD51D">
        <w:rPr>
          <w:rStyle w:val="Estilo11pto"/>
        </w:rPr>
        <w:t>o</w:t>
      </w:r>
      <w:r w:rsidRPr="00173A15">
        <w:rPr>
          <w:rStyle w:val="Estilo11pto"/>
        </w:rPr>
        <w:t xml:space="preserve">perador del </w:t>
      </w:r>
      <w:r w:rsidR="1ADEDFF3" w:rsidRPr="0C9AD51D">
        <w:rPr>
          <w:rStyle w:val="Estilo11pto"/>
        </w:rPr>
        <w:t>s</w:t>
      </w:r>
      <w:r w:rsidRPr="00173A15">
        <w:rPr>
          <w:rStyle w:val="Estilo11pto"/>
        </w:rPr>
        <w:t xml:space="preserve">istema como derecho de cobro, si es en sentido importador, y como obligación de pago, si es en sentido exportador. </w:t>
      </w:r>
    </w:p>
    <w:p w14:paraId="1BA94E4B" w14:textId="2B33369C" w:rsidR="00DD36FE" w:rsidRPr="00173A15" w:rsidRDefault="00DD36FE" w:rsidP="00A73772">
      <w:pPr>
        <w:ind w:left="142"/>
        <w:rPr>
          <w:rStyle w:val="Estilo11pto"/>
        </w:rPr>
      </w:pPr>
      <w:r w:rsidRPr="00173A15">
        <w:rPr>
          <w:rStyle w:val="Estilo11pto"/>
        </w:rPr>
        <w:t>El coste de los intercambios de apoyo (SCIA) se calculará como la diferencia entre los derechos de cobro y obligaciones de pago anteriores y el importe de la energía del intercambio valorada al precio marginal del mercado diario.</w:t>
      </w:r>
    </w:p>
    <w:p w14:paraId="6453FA35" w14:textId="77D83974" w:rsidR="0059506D" w:rsidRPr="00173A15" w:rsidRDefault="0059506D" w:rsidP="00A73772">
      <w:pPr>
        <w:ind w:left="142"/>
        <w:rPr>
          <w:rStyle w:val="Estilo11pto"/>
        </w:rPr>
      </w:pPr>
      <w:r w:rsidRPr="00173A15">
        <w:rPr>
          <w:rStyle w:val="Estilo11pto"/>
        </w:rPr>
        <w:t>Si la suma es positiva existirá un coste, si es negativa existirá un ingreso.</w:t>
      </w:r>
    </w:p>
    <w:p w14:paraId="14A0350B" w14:textId="1E17FAA5" w:rsidR="003C0E5C" w:rsidRDefault="00DD36FE" w:rsidP="003C0E5C">
      <w:pPr>
        <w:pStyle w:val="BEGO"/>
        <w:ind w:left="142"/>
        <w:rPr>
          <w:rStyle w:val="EstilosubindicePARAPROCEDCar"/>
          <w:sz w:val="22"/>
          <w:szCs w:val="22"/>
          <w:vertAlign w:val="baseline"/>
        </w:rPr>
      </w:pPr>
      <w:r w:rsidRPr="0C9AD51D">
        <w:rPr>
          <w:rStyle w:val="EstilosubindicePARAPROCEDCar"/>
          <w:sz w:val="22"/>
          <w:szCs w:val="22"/>
          <w:vertAlign w:val="baseline"/>
        </w:rPr>
        <w:t xml:space="preserve">El coste por los intercambios de apoyo con precio establecido </w:t>
      </w:r>
      <w:r w:rsidR="0059506D" w:rsidRPr="0C9AD51D">
        <w:rPr>
          <w:rStyle w:val="EstilosubindicePARAPROCEDCar"/>
          <w:sz w:val="22"/>
          <w:szCs w:val="22"/>
          <w:vertAlign w:val="baseline"/>
        </w:rPr>
        <w:t xml:space="preserve">SCIA se integrará en el coste horario de los servicios de ajuste del sistema que se liquidará a la demanda según el apartado </w:t>
      </w:r>
      <w:r w:rsidR="014B1CBA" w:rsidRPr="0C9AD51D">
        <w:rPr>
          <w:rStyle w:val="EstilosubindicePARAPROCEDCar"/>
          <w:sz w:val="22"/>
          <w:szCs w:val="22"/>
          <w:vertAlign w:val="baseline"/>
        </w:rPr>
        <w:t>2</w:t>
      </w:r>
      <w:ins w:id="851" w:author="LIQ" w:date="2021-03-16T21:11:00Z">
        <w:r w:rsidR="00BE1393">
          <w:rPr>
            <w:rStyle w:val="EstilosubindicePARAPROCEDCar"/>
            <w:sz w:val="22"/>
            <w:szCs w:val="22"/>
            <w:vertAlign w:val="baseline"/>
          </w:rPr>
          <w:t>7</w:t>
        </w:r>
      </w:ins>
      <w:del w:id="852" w:author="LIQ" w:date="2021-03-16T21:11:00Z">
        <w:r w:rsidR="014B1CBA" w:rsidRPr="0C9AD51D" w:rsidDel="00BE1393">
          <w:rPr>
            <w:rStyle w:val="EstilosubindicePARAPROCEDCar"/>
            <w:sz w:val="22"/>
            <w:szCs w:val="22"/>
            <w:vertAlign w:val="baseline"/>
          </w:rPr>
          <w:delText>6</w:delText>
        </w:r>
      </w:del>
      <w:r w:rsidR="014B1CBA" w:rsidRPr="0C9AD51D">
        <w:rPr>
          <w:rStyle w:val="EstilosubindicePARAPROCEDCar"/>
          <w:sz w:val="22"/>
          <w:szCs w:val="22"/>
          <w:vertAlign w:val="baseline"/>
        </w:rPr>
        <w:t>.</w:t>
      </w:r>
    </w:p>
    <w:p w14:paraId="37A959B1" w14:textId="77777777" w:rsidR="003C0E5C" w:rsidRPr="003C0E5C" w:rsidRDefault="003C0E5C" w:rsidP="003C0E5C">
      <w:pPr>
        <w:pStyle w:val="PlainText"/>
      </w:pPr>
    </w:p>
    <w:p w14:paraId="66D0BBC3" w14:textId="4EFF5FE6" w:rsidR="00DD36FE" w:rsidRDefault="00DD36FE" w:rsidP="00173A15">
      <w:pPr>
        <w:pStyle w:val="BEGO"/>
        <w:numPr>
          <w:ilvl w:val="0"/>
          <w:numId w:val="21"/>
        </w:numPr>
        <w:ind w:left="426" w:hanging="284"/>
        <w:rPr>
          <w:lang w:val="sv-SE"/>
        </w:rPr>
      </w:pPr>
      <w:r w:rsidRPr="00671B3B">
        <w:rPr>
          <w:lang w:val="sv-SE"/>
        </w:rPr>
        <w:t xml:space="preserve">Intercambios de apoyo sin precio. </w:t>
      </w:r>
    </w:p>
    <w:p w14:paraId="70C00B6B" w14:textId="77777777" w:rsidR="00DD36FE" w:rsidRPr="007F19CC" w:rsidRDefault="00DD36FE" w:rsidP="00DD36FE">
      <w:pPr>
        <w:spacing w:after="0"/>
        <w:rPr>
          <w:lang w:eastAsia="en-US"/>
        </w:rPr>
      </w:pPr>
    </w:p>
    <w:p w14:paraId="1282F113" w14:textId="1E6C9771" w:rsidR="00DD36FE" w:rsidRPr="00173A15" w:rsidRDefault="00DD36FE" w:rsidP="00A73772">
      <w:pPr>
        <w:ind w:left="142"/>
        <w:rPr>
          <w:rStyle w:val="Estilo11pto"/>
        </w:rPr>
      </w:pPr>
      <w:r w:rsidRPr="00173A15">
        <w:rPr>
          <w:rStyle w:val="Estilo11pto"/>
        </w:rPr>
        <w:t>Los intercambios de apoyo que realice el operador del sistema mediante devolución de energía se valorarán al precio marginal del mercado diario realizándose una anotación en una cuenta de compensación horaria a efectos de su liquidación de acuerdo con lo establecido en el PO</w:t>
      </w:r>
      <w:r w:rsidR="003C0E5C">
        <w:rPr>
          <w:rStyle w:val="Estilo11pto"/>
        </w:rPr>
        <w:t xml:space="preserve"> </w:t>
      </w:r>
      <w:r w:rsidRPr="00173A15">
        <w:rPr>
          <w:rStyle w:val="Estilo11pto"/>
        </w:rPr>
        <w:t>14.6. La anotación será un derecho de cobro, si el intercambio es en sentido importador y una obligación de pago, si es en sentido exportador.</w:t>
      </w:r>
    </w:p>
    <w:p w14:paraId="5F5653AE" w14:textId="18F73D66" w:rsidR="0023414C" w:rsidRPr="00173A15" w:rsidRDefault="00DD36FE" w:rsidP="000356CC">
      <w:pPr>
        <w:ind w:left="142"/>
        <w:rPr>
          <w:rStyle w:val="Estilo11pto"/>
        </w:rPr>
      </w:pPr>
      <w:r w:rsidRPr="00173A15">
        <w:rPr>
          <w:rStyle w:val="Estilo11pto"/>
        </w:rPr>
        <w:t xml:space="preserve">El saldo horario de esta cuenta de compensación se </w:t>
      </w:r>
      <w:r w:rsidR="00C07F26" w:rsidRPr="0C9AD51D">
        <w:rPr>
          <w:rStyle w:val="EstilosubindicePARAPROCEDCar"/>
          <w:rFonts w:cs="Arial"/>
          <w:sz w:val="22"/>
          <w:szCs w:val="22"/>
          <w:vertAlign w:val="baseline"/>
        </w:rPr>
        <w:t xml:space="preserve">integrará en el coste horario de los servicios de ajuste del sistema que se liquidará a la demanda según el apartado </w:t>
      </w:r>
      <w:r w:rsidR="4950CECD" w:rsidRPr="0C9AD51D">
        <w:rPr>
          <w:rStyle w:val="EstilosubindicePARAPROCEDCar"/>
          <w:rFonts w:cs="Arial"/>
          <w:sz w:val="22"/>
          <w:szCs w:val="22"/>
          <w:vertAlign w:val="baseline"/>
        </w:rPr>
        <w:t>2</w:t>
      </w:r>
      <w:ins w:id="853" w:author="LIQ" w:date="2021-03-16T21:11:00Z">
        <w:r w:rsidR="00BE1393">
          <w:rPr>
            <w:rStyle w:val="EstilosubindicePARAPROCEDCar"/>
            <w:rFonts w:cs="Arial"/>
            <w:sz w:val="22"/>
            <w:szCs w:val="22"/>
            <w:vertAlign w:val="baseline"/>
          </w:rPr>
          <w:t>7</w:t>
        </w:r>
      </w:ins>
      <w:del w:id="854" w:author="LIQ" w:date="2021-03-16T21:11:00Z">
        <w:r w:rsidR="4950CECD" w:rsidRPr="0C9AD51D" w:rsidDel="00BE1393">
          <w:rPr>
            <w:rStyle w:val="EstilosubindicePARAPROCEDCar"/>
            <w:rFonts w:cs="Arial"/>
            <w:sz w:val="22"/>
            <w:szCs w:val="22"/>
            <w:vertAlign w:val="baseline"/>
          </w:rPr>
          <w:delText>6</w:delText>
        </w:r>
      </w:del>
      <w:r w:rsidR="4950CECD" w:rsidRPr="0C9AD51D">
        <w:rPr>
          <w:rStyle w:val="EstilosubindicePARAPROCEDCar"/>
          <w:rFonts w:cs="Arial"/>
          <w:sz w:val="22"/>
          <w:szCs w:val="22"/>
          <w:vertAlign w:val="baseline"/>
        </w:rPr>
        <w:t>.</w:t>
      </w:r>
    </w:p>
    <w:p w14:paraId="34945E64" w14:textId="77777777" w:rsidR="00761B6B" w:rsidRPr="004F5736" w:rsidRDefault="00761B6B" w:rsidP="00DD36FE">
      <w:pPr>
        <w:rPr>
          <w:rFonts w:asciiTheme="minorHAnsi" w:hAnsiTheme="minorHAnsi"/>
          <w:sz w:val="22"/>
          <w:szCs w:val="22"/>
        </w:rPr>
      </w:pPr>
    </w:p>
    <w:p w14:paraId="28265546" w14:textId="73AD80C0" w:rsidR="003A0CED" w:rsidRDefault="00EE1845" w:rsidP="00173A15">
      <w:pPr>
        <w:pStyle w:val="BEGO"/>
        <w:numPr>
          <w:ilvl w:val="0"/>
          <w:numId w:val="21"/>
        </w:numPr>
        <w:ind w:left="426" w:hanging="284"/>
        <w:rPr>
          <w:lang w:val="sv-SE"/>
        </w:rPr>
      </w:pPr>
      <w:r w:rsidRPr="00761B6B">
        <w:rPr>
          <w:lang w:val="sv-SE"/>
        </w:rPr>
        <w:t>Reducción del programa de consumo de energía por órdenes de reducción de potencia.</w:t>
      </w:r>
    </w:p>
    <w:p w14:paraId="62314BB8" w14:textId="77777777" w:rsidR="00761B6B" w:rsidRPr="00761B6B" w:rsidRDefault="00761B6B" w:rsidP="00761B6B">
      <w:pPr>
        <w:spacing w:after="0"/>
        <w:rPr>
          <w:lang w:eastAsia="en-US"/>
        </w:rPr>
      </w:pPr>
    </w:p>
    <w:p w14:paraId="2E5461E8" w14:textId="0AEAFC83" w:rsidR="00B24789" w:rsidRPr="00173A15" w:rsidRDefault="4E984CA3" w:rsidP="00A73772">
      <w:pPr>
        <w:ind w:left="142"/>
        <w:rPr>
          <w:rStyle w:val="Estilo11pto"/>
        </w:rPr>
      </w:pPr>
      <w:r w:rsidRPr="00173A15">
        <w:rPr>
          <w:rStyle w:val="Estilo11pto"/>
        </w:rPr>
        <w:t xml:space="preserve">La reducción del consumo horario de energía programado en el mercado para cada unidad de adquisición debida a órdenes de reducción de potencia se liquidará al precio del mercado diario, </w:t>
      </w:r>
      <w:r w:rsidR="2D55FDC9" w:rsidRPr="00173A15">
        <w:rPr>
          <w:rStyle w:val="Estilo11pto"/>
        </w:rPr>
        <w:t xml:space="preserve">según lo establecido en </w:t>
      </w:r>
      <w:r w:rsidR="0A7B347B" w:rsidRPr="00793AE6">
        <w:rPr>
          <w:rStyle w:val="Estilo11pto"/>
          <w:szCs w:val="22"/>
        </w:rPr>
        <w:t>el artículo 13.3.b) de la</w:t>
      </w:r>
      <w:r w:rsidR="0A7B347B" w:rsidRPr="0DDC4F9F">
        <w:rPr>
          <w:rStyle w:val="Estilo11pto"/>
          <w:i/>
          <w:iCs/>
          <w:sz w:val="24"/>
        </w:rPr>
        <w:t xml:space="preserve"> </w:t>
      </w:r>
      <w:r w:rsidR="0C7D9107" w:rsidRPr="00173A15">
        <w:rPr>
          <w:rStyle w:val="Estilo11pto"/>
          <w:i/>
          <w:iCs/>
        </w:rPr>
        <w:t>Orden IET/2013/2013, de 31 de octubre, por la que se regula el mecanismo competitivo de asignación del servicio de gestión de la demanda de interrumpibilidad</w:t>
      </w:r>
      <w:r w:rsidR="38080515" w:rsidRPr="0DDC4F9F">
        <w:rPr>
          <w:rStyle w:val="Estilo11pto"/>
          <w:i/>
          <w:iCs/>
        </w:rPr>
        <w:t>.</w:t>
      </w:r>
    </w:p>
    <w:p w14:paraId="23EE87ED" w14:textId="7BB338E1" w:rsidR="00B24789" w:rsidRPr="00173A15" w:rsidRDefault="00B24789" w:rsidP="000356CC">
      <w:pPr>
        <w:ind w:left="142"/>
        <w:rPr>
          <w:rStyle w:val="Estilo11pto"/>
        </w:rPr>
      </w:pPr>
      <w:r w:rsidRPr="00173A15">
        <w:rPr>
          <w:rStyle w:val="Estilo11pto"/>
        </w:rPr>
        <w:t xml:space="preserve">En cada hora con reducción de consumo de energía de una unidad de adquisición, </w:t>
      </w:r>
      <w:proofErr w:type="spellStart"/>
      <w:r w:rsidRPr="00173A15">
        <w:rPr>
          <w:rStyle w:val="Estilo11pto"/>
        </w:rPr>
        <w:t>ua</w:t>
      </w:r>
      <w:proofErr w:type="spellEnd"/>
      <w:r w:rsidRPr="00173A15">
        <w:rPr>
          <w:rStyle w:val="Estilo11pto"/>
        </w:rPr>
        <w:t>, debid</w:t>
      </w:r>
      <w:r w:rsidR="00432422" w:rsidRPr="00173A15">
        <w:rPr>
          <w:rStyle w:val="Estilo11pto"/>
        </w:rPr>
        <w:t>a</w:t>
      </w:r>
      <w:r w:rsidRPr="00173A15">
        <w:rPr>
          <w:rStyle w:val="Estilo11pto"/>
        </w:rPr>
        <w:t xml:space="preserve"> a órdenes de reducción de potencia, se anotará un derecho de cobro </w:t>
      </w:r>
      <w:r w:rsidR="00432422" w:rsidRPr="00173A15">
        <w:rPr>
          <w:rStyle w:val="Estilo11pto"/>
        </w:rPr>
        <w:t xml:space="preserve">a </w:t>
      </w:r>
      <w:r w:rsidRPr="00173A15">
        <w:rPr>
          <w:rStyle w:val="Estilo11pto"/>
        </w:rPr>
        <w:t xml:space="preserve">la unidad </w:t>
      </w:r>
      <w:proofErr w:type="spellStart"/>
      <w:r w:rsidRPr="00173A15">
        <w:rPr>
          <w:rStyle w:val="Estilo11pto"/>
        </w:rPr>
        <w:t>u</w:t>
      </w:r>
      <w:r w:rsidR="00432422" w:rsidRPr="00173A15">
        <w:rPr>
          <w:rStyle w:val="Estilo11pto"/>
        </w:rPr>
        <w:t>a</w:t>
      </w:r>
      <w:proofErr w:type="spellEnd"/>
      <w:r w:rsidRPr="00173A15">
        <w:rPr>
          <w:rStyle w:val="Estilo11pto"/>
        </w:rPr>
        <w:t xml:space="preserve"> que se calcula según la fórmula siguiente:</w:t>
      </w:r>
    </w:p>
    <w:p w14:paraId="10E1572F" w14:textId="77777777" w:rsidR="00B24789" w:rsidRPr="00173A15" w:rsidRDefault="00B24789" w:rsidP="000356CC">
      <w:pPr>
        <w:ind w:left="142"/>
        <w:rPr>
          <w:rStyle w:val="Estilo11pto"/>
        </w:rPr>
      </w:pPr>
      <w:proofErr w:type="spellStart"/>
      <w:r w:rsidRPr="00173A15">
        <w:rPr>
          <w:rStyle w:val="Estilo11pto"/>
        </w:rPr>
        <w:t>DCSINT</w:t>
      </w:r>
      <w:r w:rsidRPr="00AC7E1D">
        <w:rPr>
          <w:rFonts w:cs="Arial"/>
          <w:sz w:val="22"/>
          <w:szCs w:val="22"/>
          <w:vertAlign w:val="subscript"/>
        </w:rPr>
        <w:t>ua</w:t>
      </w:r>
      <w:proofErr w:type="spellEnd"/>
      <w:r w:rsidRPr="00173A15">
        <w:rPr>
          <w:rStyle w:val="Estilo11pto"/>
        </w:rPr>
        <w:t xml:space="preserve">  =  </w:t>
      </w:r>
      <w:proofErr w:type="spellStart"/>
      <w:r w:rsidRPr="00173A15">
        <w:rPr>
          <w:rStyle w:val="Estilo11pto"/>
        </w:rPr>
        <w:t>ERSINT</w:t>
      </w:r>
      <w:r w:rsidRPr="00AC7E1D">
        <w:rPr>
          <w:rFonts w:cs="Arial"/>
          <w:sz w:val="22"/>
          <w:szCs w:val="22"/>
          <w:vertAlign w:val="subscript"/>
        </w:rPr>
        <w:t>ua</w:t>
      </w:r>
      <w:proofErr w:type="spellEnd"/>
      <w:r w:rsidRPr="00173A15">
        <w:rPr>
          <w:rStyle w:val="Estilo11pto"/>
        </w:rPr>
        <w:t xml:space="preserve">  x  PMD</w:t>
      </w:r>
    </w:p>
    <w:p w14:paraId="2FDA4F83" w14:textId="77777777" w:rsidR="007D25C6" w:rsidRPr="00173A15" w:rsidRDefault="00B24789" w:rsidP="007D25C6">
      <w:pPr>
        <w:rPr>
          <w:rStyle w:val="Estilo11pto"/>
        </w:rPr>
      </w:pPr>
      <w:r w:rsidRPr="00173A15">
        <w:rPr>
          <w:rStyle w:val="Estilo11pto"/>
        </w:rPr>
        <w:t>donde</w:t>
      </w:r>
    </w:p>
    <w:p w14:paraId="65291939" w14:textId="1FA037CB" w:rsidR="00B24789" w:rsidRPr="00173A15" w:rsidRDefault="4E984CA3" w:rsidP="00A73772">
      <w:pPr>
        <w:tabs>
          <w:tab w:val="left" w:pos="1985"/>
        </w:tabs>
        <w:ind w:left="2552" w:hanging="2410"/>
        <w:rPr>
          <w:rStyle w:val="Estilo11pto"/>
          <w:rFonts w:eastAsia="Arial"/>
        </w:rPr>
      </w:pPr>
      <w:proofErr w:type="spellStart"/>
      <w:r w:rsidRPr="00173A15">
        <w:rPr>
          <w:rStyle w:val="Estilo11pto"/>
          <w:rFonts w:eastAsia="Arial"/>
        </w:rPr>
        <w:t>ERSINT</w:t>
      </w:r>
      <w:r w:rsidRPr="00173A15">
        <w:rPr>
          <w:rFonts w:eastAsia="Arial" w:cs="Arial"/>
          <w:sz w:val="22"/>
          <w:szCs w:val="22"/>
          <w:vertAlign w:val="subscript"/>
        </w:rPr>
        <w:t>ua</w:t>
      </w:r>
      <w:proofErr w:type="spellEnd"/>
      <w:r w:rsidR="00B24789" w:rsidRPr="00173A15">
        <w:rPr>
          <w:rStyle w:val="Estilo11pto"/>
        </w:rPr>
        <w:tab/>
      </w:r>
      <w:r w:rsidRPr="00173A15">
        <w:rPr>
          <w:rStyle w:val="Estilo11pto"/>
          <w:rFonts w:eastAsia="Arial"/>
        </w:rPr>
        <w:t>=</w:t>
      </w:r>
      <w:r w:rsidR="00B24789" w:rsidRPr="00173A15">
        <w:rPr>
          <w:rStyle w:val="Estilo11pto"/>
        </w:rPr>
        <w:tab/>
      </w:r>
      <w:r w:rsidR="0E24F3F1" w:rsidRPr="00173A15">
        <w:rPr>
          <w:rStyle w:val="Estilo11pto"/>
          <w:rFonts w:eastAsia="Arial"/>
        </w:rPr>
        <w:t>Energía elevada a</w:t>
      </w:r>
      <w:r w:rsidRPr="00173A15">
        <w:rPr>
          <w:rStyle w:val="Estilo11pto"/>
          <w:rFonts w:eastAsia="Arial"/>
        </w:rPr>
        <w:t xml:space="preserve"> barras de central de la reducción de consumo horario debida a </w:t>
      </w:r>
      <w:r w:rsidR="0E24F3F1" w:rsidRPr="00173A15">
        <w:rPr>
          <w:rStyle w:val="Estilo11pto"/>
          <w:rFonts w:eastAsia="Arial"/>
        </w:rPr>
        <w:t xml:space="preserve">las </w:t>
      </w:r>
      <w:r w:rsidRPr="00173A15">
        <w:rPr>
          <w:rStyle w:val="Estilo11pto"/>
          <w:rFonts w:eastAsia="Arial"/>
        </w:rPr>
        <w:t xml:space="preserve">órdenes de reducción de potencia a consumidores integrados en la unidad </w:t>
      </w:r>
      <w:proofErr w:type="spellStart"/>
      <w:r w:rsidRPr="00173A15">
        <w:rPr>
          <w:rStyle w:val="Estilo11pto"/>
          <w:rFonts w:eastAsia="Arial"/>
        </w:rPr>
        <w:t>ua</w:t>
      </w:r>
      <w:proofErr w:type="spellEnd"/>
      <w:r w:rsidR="31EB6054" w:rsidRPr="00173A15">
        <w:rPr>
          <w:rStyle w:val="Estilo11pto"/>
          <w:rFonts w:eastAsia="Arial"/>
        </w:rPr>
        <w:t>.</w:t>
      </w:r>
    </w:p>
    <w:p w14:paraId="74B9883B" w14:textId="74AFE5D3" w:rsidR="00B24789" w:rsidRPr="00AC7E1D" w:rsidRDefault="00B24789" w:rsidP="00A73772">
      <w:pPr>
        <w:tabs>
          <w:tab w:val="left" w:pos="1985"/>
        </w:tabs>
        <w:ind w:left="2552" w:hanging="2410"/>
        <w:rPr>
          <w:rFonts w:cs="Arial"/>
          <w:sz w:val="22"/>
          <w:szCs w:val="22"/>
        </w:rPr>
      </w:pPr>
      <w:r w:rsidRPr="00AC7E1D">
        <w:rPr>
          <w:rFonts w:cs="Arial"/>
          <w:sz w:val="22"/>
          <w:szCs w:val="22"/>
        </w:rPr>
        <w:t>PMD</w:t>
      </w:r>
      <w:r w:rsidRPr="00AC7E1D">
        <w:rPr>
          <w:rFonts w:cs="Arial"/>
          <w:sz w:val="22"/>
          <w:szCs w:val="22"/>
        </w:rPr>
        <w:tab/>
        <w:t>=</w:t>
      </w:r>
      <w:r w:rsidRPr="00AC7E1D">
        <w:rPr>
          <w:rFonts w:cs="Arial"/>
          <w:sz w:val="22"/>
          <w:szCs w:val="22"/>
        </w:rPr>
        <w:tab/>
        <w:t>Precio marginal del mercado diario</w:t>
      </w:r>
      <w:r w:rsidR="00EE1845" w:rsidRPr="00AC7E1D">
        <w:rPr>
          <w:rFonts w:cs="Arial"/>
          <w:sz w:val="22"/>
          <w:szCs w:val="22"/>
        </w:rPr>
        <w:t>.</w:t>
      </w:r>
    </w:p>
    <w:p w14:paraId="04AB02A6" w14:textId="77777777" w:rsidR="00432422" w:rsidRPr="004F5736" w:rsidRDefault="00432422">
      <w:pPr>
        <w:numPr>
          <w:ilvl w:val="12"/>
          <w:numId w:val="0"/>
        </w:numPr>
        <w:tabs>
          <w:tab w:val="left" w:pos="1980"/>
        </w:tabs>
        <w:ind w:left="176"/>
        <w:rPr>
          <w:rFonts w:asciiTheme="minorHAnsi" w:hAnsiTheme="minorHAnsi"/>
          <w:color w:val="000000"/>
          <w:sz w:val="22"/>
          <w:szCs w:val="22"/>
        </w:rPr>
      </w:pPr>
    </w:p>
    <w:p w14:paraId="79B26527" w14:textId="36CDF442" w:rsidR="00DC2286" w:rsidRDefault="00BA0F6B" w:rsidP="00173A15">
      <w:pPr>
        <w:pStyle w:val="BEGO"/>
        <w:numPr>
          <w:ilvl w:val="0"/>
          <w:numId w:val="21"/>
        </w:numPr>
        <w:ind w:left="426" w:hanging="284"/>
        <w:rPr>
          <w:lang w:val="sv-SE"/>
        </w:rPr>
      </w:pPr>
      <w:r w:rsidRPr="00DC2286">
        <w:rPr>
          <w:lang w:val="sv-SE"/>
        </w:rPr>
        <w:t>Fallo de programación de las unidades de programación genéricas</w:t>
      </w:r>
      <w:r w:rsidR="007009A2" w:rsidRPr="00DC2286">
        <w:rPr>
          <w:lang w:val="sv-SE"/>
        </w:rPr>
        <w:t>.</w:t>
      </w:r>
      <w:r w:rsidR="00C0330C" w:rsidRPr="00DC2286">
        <w:rPr>
          <w:lang w:val="sv-SE"/>
        </w:rPr>
        <w:t xml:space="preserve"> </w:t>
      </w:r>
    </w:p>
    <w:p w14:paraId="16205C20" w14:textId="77777777" w:rsidR="00DC2286" w:rsidRPr="00DC2286" w:rsidRDefault="00DC2286" w:rsidP="00DC2286">
      <w:pPr>
        <w:numPr>
          <w:ilvl w:val="12"/>
          <w:numId w:val="0"/>
        </w:numPr>
        <w:tabs>
          <w:tab w:val="left" w:pos="1980"/>
        </w:tabs>
        <w:spacing w:after="0"/>
        <w:ind w:left="176"/>
        <w:rPr>
          <w:rFonts w:asciiTheme="minorHAnsi" w:hAnsiTheme="minorHAnsi"/>
          <w:color w:val="000000"/>
          <w:sz w:val="22"/>
          <w:szCs w:val="22"/>
        </w:rPr>
      </w:pPr>
    </w:p>
    <w:p w14:paraId="01F854E9" w14:textId="37FDC202" w:rsidR="00707983" w:rsidRDefault="007A2117" w:rsidP="00173A15">
      <w:pPr>
        <w:pStyle w:val="BEGO"/>
        <w:numPr>
          <w:ilvl w:val="1"/>
          <w:numId w:val="21"/>
        </w:numPr>
        <w:tabs>
          <w:tab w:val="left" w:pos="1134"/>
        </w:tabs>
        <w:spacing w:before="0"/>
        <w:ind w:hanging="650"/>
        <w:rPr>
          <w:lang w:val="sv-SE"/>
        </w:rPr>
      </w:pPr>
      <w:r w:rsidRPr="00707983">
        <w:rPr>
          <w:lang w:val="sv-SE"/>
        </w:rPr>
        <w:t>I</w:t>
      </w:r>
      <w:r w:rsidR="00C0330C" w:rsidRPr="00707983">
        <w:rPr>
          <w:lang w:val="sv-SE"/>
        </w:rPr>
        <w:t>ncumplimiento de la obligación de saldo cero en P</w:t>
      </w:r>
      <w:r w:rsidR="000D129F" w:rsidRPr="00707983">
        <w:rPr>
          <w:lang w:val="sv-SE"/>
        </w:rPr>
        <w:t>D</w:t>
      </w:r>
      <w:r w:rsidR="00C0330C" w:rsidRPr="00707983">
        <w:rPr>
          <w:lang w:val="sv-SE"/>
        </w:rPr>
        <w:t>BF</w:t>
      </w:r>
    </w:p>
    <w:p w14:paraId="27944626" w14:textId="77777777" w:rsidR="00707983" w:rsidRPr="00707983" w:rsidRDefault="00707983" w:rsidP="00707983">
      <w:pPr>
        <w:numPr>
          <w:ilvl w:val="12"/>
          <w:numId w:val="0"/>
        </w:numPr>
        <w:tabs>
          <w:tab w:val="left" w:pos="1980"/>
        </w:tabs>
        <w:spacing w:after="0"/>
        <w:ind w:left="176"/>
        <w:rPr>
          <w:rFonts w:asciiTheme="minorHAnsi" w:hAnsiTheme="minorHAnsi"/>
          <w:color w:val="000000"/>
          <w:sz w:val="22"/>
          <w:szCs w:val="22"/>
        </w:rPr>
      </w:pPr>
    </w:p>
    <w:p w14:paraId="67FA04E8" w14:textId="2568F4BA" w:rsidR="007A2117" w:rsidRDefault="007A2117" w:rsidP="001A0AE1">
      <w:pPr>
        <w:spacing w:after="0"/>
        <w:ind w:left="142"/>
        <w:rPr>
          <w:rFonts w:cs="Arial"/>
          <w:sz w:val="22"/>
          <w:szCs w:val="22"/>
        </w:rPr>
      </w:pPr>
      <w:r>
        <w:rPr>
          <w:rFonts w:cs="Arial"/>
          <w:sz w:val="22"/>
          <w:szCs w:val="22"/>
        </w:rPr>
        <w:t>E</w:t>
      </w:r>
      <w:r w:rsidR="00C0330C" w:rsidRPr="007A2117">
        <w:rPr>
          <w:rFonts w:cs="Arial"/>
          <w:sz w:val="22"/>
          <w:szCs w:val="22"/>
        </w:rPr>
        <w:t xml:space="preserve">l saldo de las energías de todas las unidades de programación genéricas de cada </w:t>
      </w:r>
      <w:r>
        <w:rPr>
          <w:rFonts w:cs="Arial"/>
          <w:sz w:val="22"/>
          <w:szCs w:val="22"/>
        </w:rPr>
        <w:t xml:space="preserve">participante en el </w:t>
      </w:r>
      <w:r w:rsidR="00C0330C" w:rsidRPr="007A2117">
        <w:rPr>
          <w:rFonts w:cs="Arial"/>
          <w:sz w:val="22"/>
          <w:szCs w:val="22"/>
        </w:rPr>
        <w:t>mercado en el P</w:t>
      </w:r>
      <w:r w:rsidR="000D129F" w:rsidRPr="007A2117">
        <w:rPr>
          <w:rFonts w:cs="Arial"/>
          <w:sz w:val="22"/>
          <w:szCs w:val="22"/>
        </w:rPr>
        <w:t>D</w:t>
      </w:r>
      <w:r w:rsidR="00C0330C" w:rsidRPr="007A2117">
        <w:rPr>
          <w:rFonts w:cs="Arial"/>
          <w:sz w:val="22"/>
          <w:szCs w:val="22"/>
        </w:rPr>
        <w:t xml:space="preserve">BF </w:t>
      </w:r>
      <w:r>
        <w:rPr>
          <w:rFonts w:cs="Arial"/>
          <w:sz w:val="22"/>
          <w:szCs w:val="22"/>
        </w:rPr>
        <w:t>deber ser cero</w:t>
      </w:r>
      <w:r w:rsidR="000D3756">
        <w:rPr>
          <w:rFonts w:cs="Arial"/>
          <w:sz w:val="22"/>
          <w:szCs w:val="22"/>
        </w:rPr>
        <w:t xml:space="preserve"> en cada periodo de pr</w:t>
      </w:r>
      <w:r w:rsidR="00793AE6">
        <w:rPr>
          <w:rFonts w:cs="Arial"/>
          <w:sz w:val="22"/>
          <w:szCs w:val="22"/>
        </w:rPr>
        <w:t>o</w:t>
      </w:r>
      <w:r w:rsidR="000D3756">
        <w:rPr>
          <w:rFonts w:cs="Arial"/>
          <w:sz w:val="22"/>
          <w:szCs w:val="22"/>
        </w:rPr>
        <w:t>gramación</w:t>
      </w:r>
      <w:r>
        <w:rPr>
          <w:rFonts w:cs="Arial"/>
          <w:sz w:val="22"/>
          <w:szCs w:val="22"/>
        </w:rPr>
        <w:t xml:space="preserve">. El operador del sistema informará </w:t>
      </w:r>
      <w:r w:rsidR="00707983">
        <w:rPr>
          <w:rFonts w:cs="Arial"/>
          <w:sz w:val="22"/>
          <w:szCs w:val="22"/>
        </w:rPr>
        <w:t xml:space="preserve">a la CNMC de los </w:t>
      </w:r>
      <w:r>
        <w:rPr>
          <w:rFonts w:cs="Arial"/>
          <w:sz w:val="22"/>
          <w:szCs w:val="22"/>
        </w:rPr>
        <w:t>incumplimiento</w:t>
      </w:r>
      <w:r w:rsidR="00707983">
        <w:rPr>
          <w:rFonts w:cs="Arial"/>
          <w:sz w:val="22"/>
          <w:szCs w:val="22"/>
        </w:rPr>
        <w:t xml:space="preserve">s </w:t>
      </w:r>
      <w:r>
        <w:rPr>
          <w:rFonts w:cs="Arial"/>
          <w:sz w:val="22"/>
          <w:szCs w:val="22"/>
        </w:rPr>
        <w:t xml:space="preserve">de </w:t>
      </w:r>
      <w:r w:rsidR="00707983">
        <w:rPr>
          <w:rFonts w:cs="Arial"/>
          <w:sz w:val="22"/>
          <w:szCs w:val="22"/>
        </w:rPr>
        <w:t>esta</w:t>
      </w:r>
      <w:r>
        <w:rPr>
          <w:rFonts w:cs="Arial"/>
          <w:sz w:val="22"/>
          <w:szCs w:val="22"/>
        </w:rPr>
        <w:t xml:space="preserve"> obligación</w:t>
      </w:r>
      <w:r w:rsidR="00707983">
        <w:rPr>
          <w:rFonts w:cs="Arial"/>
          <w:sz w:val="22"/>
          <w:szCs w:val="22"/>
        </w:rPr>
        <w:t>.</w:t>
      </w:r>
    </w:p>
    <w:p w14:paraId="4257D252" w14:textId="77777777" w:rsidR="007A2117" w:rsidRDefault="007A2117" w:rsidP="00B36C7E">
      <w:pPr>
        <w:spacing w:after="0"/>
        <w:ind w:left="284"/>
        <w:rPr>
          <w:rFonts w:cs="Arial"/>
          <w:sz w:val="22"/>
          <w:szCs w:val="22"/>
        </w:rPr>
      </w:pPr>
    </w:p>
    <w:p w14:paraId="559F3115" w14:textId="77777777" w:rsidR="00C0330C" w:rsidRPr="007A2117" w:rsidRDefault="00C0330C" w:rsidP="00C0330C">
      <w:pPr>
        <w:spacing w:after="0"/>
        <w:rPr>
          <w:rFonts w:cs="Arial"/>
          <w:b/>
          <w:i/>
          <w:sz w:val="22"/>
          <w:szCs w:val="22"/>
        </w:rPr>
      </w:pPr>
    </w:p>
    <w:p w14:paraId="572AC978" w14:textId="23C476A4" w:rsidR="00C0330C" w:rsidRPr="001A0AE1" w:rsidRDefault="5B9B5A02" w:rsidP="00B119CD">
      <w:pPr>
        <w:pStyle w:val="BEGO"/>
        <w:numPr>
          <w:ilvl w:val="1"/>
          <w:numId w:val="21"/>
        </w:numPr>
        <w:tabs>
          <w:tab w:val="left" w:pos="1134"/>
        </w:tabs>
        <w:spacing w:before="0"/>
        <w:ind w:hanging="650"/>
      </w:pPr>
      <w:r w:rsidRPr="001A0AE1">
        <w:t>I</w:t>
      </w:r>
      <w:r w:rsidR="00C0330C" w:rsidRPr="001A0AE1">
        <w:t>ncumplimiento de la obligación de saldo cero en el PHF</w:t>
      </w:r>
      <w:r w:rsidR="000D129F" w:rsidRPr="001A0AE1">
        <w:t>C</w:t>
      </w:r>
      <w:r w:rsidR="007009A2" w:rsidRPr="001A0AE1">
        <w:t>.</w:t>
      </w:r>
    </w:p>
    <w:p w14:paraId="6EB55D62" w14:textId="77777777" w:rsidR="000D3756" w:rsidRPr="000D3756" w:rsidRDefault="000D3756" w:rsidP="000D3756">
      <w:pPr>
        <w:spacing w:after="0"/>
        <w:rPr>
          <w:rFonts w:cs="Arial"/>
          <w:b/>
          <w:i/>
          <w:sz w:val="22"/>
          <w:szCs w:val="22"/>
        </w:rPr>
      </w:pPr>
    </w:p>
    <w:p w14:paraId="6BDA4D35" w14:textId="083BAB00" w:rsidR="000D3756" w:rsidRDefault="000D3756" w:rsidP="001A0AE1">
      <w:pPr>
        <w:spacing w:after="0"/>
        <w:ind w:left="142"/>
        <w:rPr>
          <w:rFonts w:cs="Arial"/>
          <w:sz w:val="22"/>
          <w:szCs w:val="22"/>
        </w:rPr>
      </w:pPr>
      <w:r>
        <w:rPr>
          <w:rFonts w:cs="Arial"/>
          <w:sz w:val="22"/>
          <w:szCs w:val="22"/>
        </w:rPr>
        <w:t>E</w:t>
      </w:r>
      <w:r w:rsidR="00C0330C" w:rsidRPr="000D3756">
        <w:rPr>
          <w:rFonts w:cs="Arial"/>
          <w:sz w:val="22"/>
          <w:szCs w:val="22"/>
        </w:rPr>
        <w:t xml:space="preserve">l saldo de las energías de todas las unidades de programación genéricas de cada </w:t>
      </w:r>
      <w:r>
        <w:rPr>
          <w:rFonts w:cs="Arial"/>
          <w:sz w:val="22"/>
          <w:szCs w:val="22"/>
        </w:rPr>
        <w:t>participante en el</w:t>
      </w:r>
      <w:r w:rsidR="00C0330C" w:rsidRPr="000D3756">
        <w:rPr>
          <w:rFonts w:cs="Arial"/>
          <w:sz w:val="22"/>
          <w:szCs w:val="22"/>
        </w:rPr>
        <w:t xml:space="preserve"> mercado en el PHF</w:t>
      </w:r>
      <w:r w:rsidR="0083464D" w:rsidRPr="000D3756">
        <w:rPr>
          <w:rFonts w:cs="Arial"/>
          <w:sz w:val="22"/>
          <w:szCs w:val="22"/>
        </w:rPr>
        <w:t>C</w:t>
      </w:r>
      <w:r w:rsidR="00C0330C" w:rsidRPr="000D3756">
        <w:rPr>
          <w:rFonts w:cs="Arial"/>
          <w:sz w:val="22"/>
          <w:szCs w:val="22"/>
        </w:rPr>
        <w:t xml:space="preserve"> </w:t>
      </w:r>
      <w:r>
        <w:rPr>
          <w:rFonts w:cs="Arial"/>
          <w:sz w:val="22"/>
          <w:szCs w:val="22"/>
        </w:rPr>
        <w:t>deber ser cero en cada periodo de pr</w:t>
      </w:r>
      <w:r w:rsidR="00793AE6">
        <w:rPr>
          <w:rFonts w:cs="Arial"/>
          <w:sz w:val="22"/>
          <w:szCs w:val="22"/>
        </w:rPr>
        <w:t>o</w:t>
      </w:r>
      <w:r>
        <w:rPr>
          <w:rFonts w:cs="Arial"/>
          <w:sz w:val="22"/>
          <w:szCs w:val="22"/>
        </w:rPr>
        <w:t>gramación. El operador del sistema informará a la CNMC de los incumplimientos de esta obligación.</w:t>
      </w:r>
    </w:p>
    <w:p w14:paraId="09EB2378" w14:textId="77777777" w:rsidR="00C0330C" w:rsidRPr="000D3756" w:rsidRDefault="00C0330C" w:rsidP="005456AC">
      <w:pPr>
        <w:spacing w:after="0"/>
        <w:ind w:left="284"/>
        <w:rPr>
          <w:rFonts w:cs="Arial"/>
          <w:sz w:val="22"/>
          <w:szCs w:val="22"/>
        </w:rPr>
      </w:pPr>
    </w:p>
    <w:p w14:paraId="4C8407AE" w14:textId="77777777" w:rsidR="00C0330C" w:rsidRPr="004F5736" w:rsidRDefault="00C0330C" w:rsidP="00C0330C">
      <w:pPr>
        <w:numPr>
          <w:ilvl w:val="12"/>
          <w:numId w:val="0"/>
        </w:numPr>
        <w:tabs>
          <w:tab w:val="left" w:pos="1980"/>
        </w:tabs>
        <w:ind w:left="2340" w:hanging="2164"/>
        <w:rPr>
          <w:rFonts w:asciiTheme="minorHAnsi" w:hAnsiTheme="minorHAnsi" w:cs="Arial"/>
          <w:i/>
          <w:sz w:val="22"/>
          <w:szCs w:val="22"/>
        </w:rPr>
      </w:pPr>
    </w:p>
    <w:p w14:paraId="049AAB8F" w14:textId="4F4BE517" w:rsidR="00EA26A6" w:rsidRPr="00041D75" w:rsidRDefault="00C0330C" w:rsidP="00EA26A6">
      <w:pPr>
        <w:ind w:left="0"/>
        <w:rPr>
          <w:rFonts w:cs="Arial"/>
          <w:sz w:val="22"/>
          <w:szCs w:val="22"/>
        </w:rPr>
      </w:pPr>
      <w:r w:rsidRPr="004F5736">
        <w:t xml:space="preserve"> </w:t>
      </w:r>
    </w:p>
    <w:p w14:paraId="5F578411" w14:textId="1E696DAD" w:rsidR="00AF7890" w:rsidRDefault="007009A2" w:rsidP="00B119CD">
      <w:pPr>
        <w:pStyle w:val="BEGO"/>
        <w:numPr>
          <w:ilvl w:val="0"/>
          <w:numId w:val="21"/>
        </w:numPr>
        <w:ind w:left="426" w:hanging="284"/>
        <w:rPr>
          <w:lang w:val="sv-SE"/>
        </w:rPr>
      </w:pPr>
      <w:r w:rsidRPr="00AF7890">
        <w:rPr>
          <w:lang w:val="sv-SE"/>
        </w:rPr>
        <w:t>Liquidación de las unidades de programación del enlace entre el sistema eléctrico peninsular y el sistema eléctrico balear.</w:t>
      </w:r>
    </w:p>
    <w:p w14:paraId="01BDE9D7" w14:textId="77777777" w:rsidR="00AF7890" w:rsidRPr="00ED5205" w:rsidRDefault="00AF7890" w:rsidP="00041D75">
      <w:pPr>
        <w:spacing w:after="0"/>
        <w:ind w:left="0"/>
        <w:rPr>
          <w:rFonts w:asciiTheme="minorHAnsi" w:hAnsiTheme="minorHAnsi"/>
          <w:sz w:val="22"/>
          <w:szCs w:val="22"/>
        </w:rPr>
      </w:pPr>
    </w:p>
    <w:p w14:paraId="11BC6EE7" w14:textId="18E36D15" w:rsidR="00045A30" w:rsidRDefault="00045A30" w:rsidP="00B119CD">
      <w:pPr>
        <w:pStyle w:val="BEGO"/>
        <w:numPr>
          <w:ilvl w:val="1"/>
          <w:numId w:val="21"/>
        </w:numPr>
        <w:tabs>
          <w:tab w:val="left" w:pos="993"/>
        </w:tabs>
        <w:spacing w:before="0"/>
        <w:ind w:hanging="650"/>
        <w:rPr>
          <w:lang w:val="sv-SE"/>
        </w:rPr>
      </w:pPr>
      <w:r w:rsidRPr="004F5736">
        <w:t xml:space="preserve"> </w:t>
      </w:r>
      <w:r w:rsidRPr="00041D75">
        <w:rPr>
          <w:lang w:val="sv-SE"/>
        </w:rPr>
        <w:t xml:space="preserve">Modificaciones del programa posteriores al </w:t>
      </w:r>
      <w:r w:rsidR="0083464D" w:rsidRPr="00041D75">
        <w:rPr>
          <w:lang w:val="sv-SE"/>
        </w:rPr>
        <w:t>mercado intradiario</w:t>
      </w:r>
      <w:r w:rsidR="007009A2" w:rsidRPr="00041D75">
        <w:rPr>
          <w:lang w:val="sv-SE"/>
        </w:rPr>
        <w:t>.</w:t>
      </w:r>
    </w:p>
    <w:p w14:paraId="67DC807D" w14:textId="77777777" w:rsidR="00041D75" w:rsidRPr="00041D75" w:rsidRDefault="00041D75" w:rsidP="00CA08E9">
      <w:pPr>
        <w:spacing w:after="0"/>
        <w:ind w:left="0"/>
        <w:rPr>
          <w:rFonts w:asciiTheme="minorHAnsi" w:hAnsiTheme="minorHAnsi"/>
          <w:sz w:val="22"/>
          <w:szCs w:val="22"/>
        </w:rPr>
      </w:pPr>
    </w:p>
    <w:p w14:paraId="04F75110" w14:textId="67EAB5F7" w:rsidR="00045A30" w:rsidRPr="00041D75" w:rsidRDefault="00045A30" w:rsidP="001A0AE1">
      <w:pPr>
        <w:ind w:left="142"/>
        <w:rPr>
          <w:rFonts w:cs="Arial"/>
          <w:sz w:val="22"/>
          <w:szCs w:val="22"/>
        </w:rPr>
      </w:pPr>
      <w:r w:rsidRPr="00041D75">
        <w:rPr>
          <w:rFonts w:cs="Arial"/>
          <w:sz w:val="22"/>
          <w:szCs w:val="22"/>
        </w:rPr>
        <w:t>Las modificaciones en el programa de las unidades de programación del enlace posteriores a</w:t>
      </w:r>
      <w:r w:rsidR="00FB354D" w:rsidRPr="00041D75">
        <w:rPr>
          <w:rFonts w:cs="Arial"/>
          <w:sz w:val="22"/>
          <w:szCs w:val="22"/>
        </w:rPr>
        <w:t>l</w:t>
      </w:r>
      <w:r w:rsidRPr="00041D75">
        <w:rPr>
          <w:rFonts w:cs="Arial"/>
          <w:sz w:val="22"/>
          <w:szCs w:val="22"/>
        </w:rPr>
        <w:t xml:space="preserve"> mercado intradiario se liquidarán al precio del mercado diario.</w:t>
      </w:r>
    </w:p>
    <w:p w14:paraId="1EED8EAF" w14:textId="2C13B574" w:rsidR="00045A30" w:rsidRPr="00041D75" w:rsidRDefault="00045A30" w:rsidP="001A0AE1">
      <w:pPr>
        <w:ind w:left="142"/>
        <w:rPr>
          <w:rFonts w:cs="Arial"/>
          <w:sz w:val="22"/>
          <w:szCs w:val="22"/>
        </w:rPr>
      </w:pPr>
      <w:r w:rsidRPr="0C9AD51D">
        <w:rPr>
          <w:rFonts w:cs="Arial"/>
          <w:sz w:val="22"/>
          <w:szCs w:val="22"/>
        </w:rPr>
        <w:t xml:space="preserve">Las anotaciones anteriores formarán parte del saldo resultante del conjunto de derechos de cobro y obligaciones de pago en una hora que determinan el saldo SALDOLIQ al que se hace referencia en el apartado </w:t>
      </w:r>
      <w:r w:rsidR="001C00A8" w:rsidRPr="0C9AD51D">
        <w:rPr>
          <w:rFonts w:cs="Arial"/>
          <w:sz w:val="22"/>
          <w:szCs w:val="22"/>
        </w:rPr>
        <w:t>1</w:t>
      </w:r>
      <w:ins w:id="855" w:author="LIQ" w:date="2021-03-16T21:14:00Z">
        <w:r w:rsidR="0045709B">
          <w:rPr>
            <w:rFonts w:cs="Arial"/>
            <w:sz w:val="22"/>
            <w:szCs w:val="22"/>
          </w:rPr>
          <w:t>5</w:t>
        </w:r>
      </w:ins>
      <w:del w:id="856" w:author="LIQ" w:date="2021-03-16T21:14:00Z">
        <w:r w:rsidR="00D37898" w:rsidRPr="0C9AD51D" w:rsidDel="0045709B">
          <w:rPr>
            <w:rFonts w:cs="Arial"/>
            <w:sz w:val="22"/>
            <w:szCs w:val="22"/>
          </w:rPr>
          <w:delText>4</w:delText>
        </w:r>
      </w:del>
      <w:r w:rsidR="00793AE6">
        <w:rPr>
          <w:rFonts w:cs="Arial"/>
          <w:sz w:val="22"/>
          <w:szCs w:val="22"/>
        </w:rPr>
        <w:t>.</w:t>
      </w:r>
    </w:p>
    <w:p w14:paraId="1A878813" w14:textId="77777777" w:rsidR="00045A30" w:rsidRPr="00041D75" w:rsidRDefault="00045A30" w:rsidP="00CA08E9">
      <w:pPr>
        <w:spacing w:after="0"/>
        <w:ind w:left="0"/>
        <w:rPr>
          <w:rFonts w:asciiTheme="minorHAnsi" w:hAnsiTheme="minorHAnsi"/>
          <w:sz w:val="22"/>
          <w:szCs w:val="22"/>
        </w:rPr>
      </w:pPr>
    </w:p>
    <w:p w14:paraId="5C7BF2BA" w14:textId="0570FEA7" w:rsidR="00045A30" w:rsidRPr="001A0AE1" w:rsidRDefault="00045A30" w:rsidP="00B119CD">
      <w:pPr>
        <w:pStyle w:val="BEGO"/>
        <w:numPr>
          <w:ilvl w:val="1"/>
          <w:numId w:val="21"/>
        </w:numPr>
        <w:tabs>
          <w:tab w:val="left" w:pos="993"/>
        </w:tabs>
        <w:spacing w:before="0"/>
        <w:ind w:hanging="650"/>
      </w:pPr>
      <w:r w:rsidRPr="001A0AE1">
        <w:t>Desvío del programa</w:t>
      </w:r>
      <w:r w:rsidR="007009A2" w:rsidRPr="001A0AE1">
        <w:t>.</w:t>
      </w:r>
      <w:r w:rsidRPr="001A0AE1">
        <w:t xml:space="preserve"> </w:t>
      </w:r>
    </w:p>
    <w:p w14:paraId="5AE60D41" w14:textId="77777777" w:rsidR="00CA08E9" w:rsidRPr="00CA08E9" w:rsidRDefault="00CA08E9" w:rsidP="00CA08E9">
      <w:pPr>
        <w:pStyle w:val="PlainText"/>
        <w:spacing w:after="0"/>
        <w:rPr>
          <w:lang w:val="sv-SE" w:eastAsia="en-US"/>
        </w:rPr>
      </w:pPr>
    </w:p>
    <w:p w14:paraId="1A1BC1C2" w14:textId="19FFCDE9" w:rsidR="00045A30" w:rsidRPr="001C00A8" w:rsidRDefault="00045A30" w:rsidP="001A0AE1">
      <w:pPr>
        <w:ind w:left="142"/>
        <w:rPr>
          <w:rFonts w:cs="Arial"/>
          <w:sz w:val="22"/>
          <w:szCs w:val="22"/>
        </w:rPr>
      </w:pPr>
      <w:r w:rsidRPr="0C9AD51D">
        <w:rPr>
          <w:rFonts w:cs="Arial"/>
          <w:sz w:val="22"/>
          <w:szCs w:val="22"/>
        </w:rPr>
        <w:t xml:space="preserve">El desvío neto del programa de energía del enlace del sistema eléctrico peninsular con el sistema eléctrico balear se calculará como diferencia entre la energía medida en el punto frontera del enlace con el sistema peninsular y el programa horario de liquidación neto de las unidades de programación del enlace y se liquidará al precio del desvío establecido en el apartado </w:t>
      </w:r>
      <w:r w:rsidR="72D715A7" w:rsidRPr="0C9AD51D">
        <w:rPr>
          <w:rFonts w:cs="Arial"/>
          <w:sz w:val="22"/>
          <w:szCs w:val="22"/>
        </w:rPr>
        <w:t>1</w:t>
      </w:r>
      <w:ins w:id="857" w:author="LIQ" w:date="2021-03-16T21:15:00Z">
        <w:r w:rsidR="00266706">
          <w:rPr>
            <w:rFonts w:cs="Arial"/>
            <w:sz w:val="22"/>
            <w:szCs w:val="22"/>
          </w:rPr>
          <w:t>3</w:t>
        </w:r>
      </w:ins>
      <w:del w:id="858" w:author="LIQ" w:date="2021-03-16T21:15:00Z">
        <w:r w:rsidR="72D715A7" w:rsidRPr="0C9AD51D" w:rsidDel="00266706">
          <w:rPr>
            <w:rFonts w:cs="Arial"/>
            <w:sz w:val="22"/>
            <w:szCs w:val="22"/>
          </w:rPr>
          <w:delText>2</w:delText>
        </w:r>
      </w:del>
      <w:r w:rsidRPr="0C9AD51D">
        <w:rPr>
          <w:rFonts w:cs="Arial"/>
          <w:sz w:val="22"/>
          <w:szCs w:val="22"/>
        </w:rPr>
        <w:t xml:space="preserve"> según su sentido.  El importe se repartirá proporcionalmente entre las unidades de programación del enlace según su programa.</w:t>
      </w:r>
    </w:p>
    <w:p w14:paraId="2AE8E509" w14:textId="058B16AD" w:rsidR="00045A30" w:rsidRPr="001C00A8" w:rsidRDefault="00045A30" w:rsidP="001A0AE1">
      <w:pPr>
        <w:ind w:left="142"/>
        <w:rPr>
          <w:rFonts w:cs="Arial"/>
          <w:sz w:val="22"/>
          <w:szCs w:val="22"/>
        </w:rPr>
      </w:pPr>
      <w:r w:rsidRPr="0C9AD51D">
        <w:rPr>
          <w:rFonts w:cs="Arial"/>
          <w:sz w:val="22"/>
          <w:szCs w:val="22"/>
        </w:rPr>
        <w:t xml:space="preserve">Las anotaciones anteriores formarán parte del saldo resultante del conjunto de derechos de cobro y obligaciones de pago en una hora que determinan el saldo SALDOLIQ al que se hace referencia en el apartado </w:t>
      </w:r>
      <w:r w:rsidR="00CA08E9" w:rsidRPr="0C9AD51D">
        <w:rPr>
          <w:rFonts w:cs="Arial"/>
          <w:sz w:val="22"/>
          <w:szCs w:val="22"/>
        </w:rPr>
        <w:t>1</w:t>
      </w:r>
      <w:ins w:id="859" w:author="LIQ" w:date="2021-03-16T21:15:00Z">
        <w:r w:rsidR="00266706">
          <w:rPr>
            <w:rFonts w:cs="Arial"/>
            <w:sz w:val="22"/>
            <w:szCs w:val="22"/>
          </w:rPr>
          <w:t>5</w:t>
        </w:r>
      </w:ins>
      <w:del w:id="860" w:author="LIQ" w:date="2021-03-16T21:15:00Z">
        <w:r w:rsidR="00D37898" w:rsidRPr="0C9AD51D" w:rsidDel="00266706">
          <w:rPr>
            <w:rFonts w:cs="Arial"/>
            <w:sz w:val="22"/>
            <w:szCs w:val="22"/>
          </w:rPr>
          <w:delText>4</w:delText>
        </w:r>
      </w:del>
      <w:r w:rsidRPr="0C9AD51D">
        <w:rPr>
          <w:rFonts w:cs="Arial"/>
          <w:sz w:val="22"/>
          <w:szCs w:val="22"/>
        </w:rPr>
        <w:t>.</w:t>
      </w:r>
    </w:p>
    <w:p w14:paraId="43A756C5" w14:textId="1E345BBE" w:rsidR="00045A30" w:rsidRPr="001A0AE1" w:rsidRDefault="00045A30" w:rsidP="00B119CD">
      <w:pPr>
        <w:pStyle w:val="BEGO"/>
        <w:numPr>
          <w:ilvl w:val="1"/>
          <w:numId w:val="21"/>
        </w:numPr>
        <w:tabs>
          <w:tab w:val="left" w:pos="993"/>
        </w:tabs>
        <w:spacing w:before="0"/>
        <w:ind w:hanging="650"/>
      </w:pPr>
      <w:r w:rsidRPr="004F5736">
        <w:t xml:space="preserve"> </w:t>
      </w:r>
      <w:r w:rsidRPr="001A0AE1">
        <w:t>Efectos en la liquidación de Baleares</w:t>
      </w:r>
      <w:r w:rsidR="009F3E2E" w:rsidRPr="001A0AE1">
        <w:t>.</w:t>
      </w:r>
    </w:p>
    <w:p w14:paraId="59B0422B" w14:textId="77777777" w:rsidR="00510F89" w:rsidRPr="001A0AE1" w:rsidRDefault="00510F89" w:rsidP="001A0AE1">
      <w:pPr>
        <w:pStyle w:val="BEGO"/>
        <w:tabs>
          <w:tab w:val="left" w:pos="993"/>
        </w:tabs>
        <w:spacing w:before="0"/>
        <w:ind w:left="792"/>
      </w:pPr>
    </w:p>
    <w:p w14:paraId="05B8AEDE" w14:textId="7CA1846E" w:rsidR="00045A30" w:rsidRDefault="00045A30" w:rsidP="001A0AE1">
      <w:pPr>
        <w:ind w:left="142"/>
        <w:rPr>
          <w:rFonts w:cs="Arial"/>
          <w:sz w:val="22"/>
          <w:szCs w:val="22"/>
        </w:rPr>
      </w:pPr>
      <w:r w:rsidRPr="0C9AD51D">
        <w:rPr>
          <w:rFonts w:cs="Arial"/>
          <w:sz w:val="22"/>
          <w:szCs w:val="22"/>
        </w:rPr>
        <w:t>Los derechos de cobro y obligaciones de pago anotados en los apartado</w:t>
      </w:r>
      <w:r w:rsidR="00EF1103" w:rsidRPr="0C9AD51D">
        <w:rPr>
          <w:rFonts w:cs="Arial"/>
          <w:sz w:val="22"/>
          <w:szCs w:val="22"/>
        </w:rPr>
        <w:t>s</w:t>
      </w:r>
      <w:r w:rsidRPr="0C9AD51D">
        <w:rPr>
          <w:rFonts w:cs="Arial"/>
          <w:sz w:val="22"/>
          <w:szCs w:val="22"/>
        </w:rPr>
        <w:t xml:space="preserve"> </w:t>
      </w:r>
      <w:r w:rsidR="7480DBCA" w:rsidRPr="0C9AD51D">
        <w:rPr>
          <w:rFonts w:cs="Arial"/>
          <w:sz w:val="22"/>
          <w:szCs w:val="22"/>
        </w:rPr>
        <w:t>2</w:t>
      </w:r>
      <w:ins w:id="861" w:author="LIQ" w:date="2021-03-16T21:15:00Z">
        <w:r w:rsidR="00DA5701">
          <w:rPr>
            <w:rFonts w:cs="Arial"/>
            <w:sz w:val="22"/>
            <w:szCs w:val="22"/>
          </w:rPr>
          <w:t>5</w:t>
        </w:r>
      </w:ins>
      <w:del w:id="862" w:author="LIQ" w:date="2021-03-16T21:15:00Z">
        <w:r w:rsidR="7480DBCA" w:rsidRPr="0C9AD51D" w:rsidDel="00DA5701">
          <w:rPr>
            <w:rFonts w:cs="Arial"/>
            <w:sz w:val="22"/>
            <w:szCs w:val="22"/>
          </w:rPr>
          <w:delText>4</w:delText>
        </w:r>
      </w:del>
      <w:r w:rsidR="7480DBCA" w:rsidRPr="0C9AD51D">
        <w:rPr>
          <w:rFonts w:cs="Arial"/>
          <w:sz w:val="22"/>
          <w:szCs w:val="22"/>
        </w:rPr>
        <w:t>.1 y 2</w:t>
      </w:r>
      <w:ins w:id="863" w:author="LIQ" w:date="2021-03-16T21:15:00Z">
        <w:r w:rsidR="00DA5701">
          <w:rPr>
            <w:rFonts w:cs="Arial"/>
            <w:sz w:val="22"/>
            <w:szCs w:val="22"/>
          </w:rPr>
          <w:t>5</w:t>
        </w:r>
      </w:ins>
      <w:del w:id="864" w:author="LIQ" w:date="2021-03-16T21:15:00Z">
        <w:r w:rsidR="7480DBCA" w:rsidRPr="0C9AD51D" w:rsidDel="00DA5701">
          <w:rPr>
            <w:rFonts w:cs="Arial"/>
            <w:sz w:val="22"/>
            <w:szCs w:val="22"/>
          </w:rPr>
          <w:delText>4</w:delText>
        </w:r>
      </w:del>
      <w:r w:rsidR="7480DBCA" w:rsidRPr="0C9AD51D">
        <w:rPr>
          <w:rFonts w:cs="Arial"/>
          <w:sz w:val="22"/>
          <w:szCs w:val="22"/>
        </w:rPr>
        <w:t>.2</w:t>
      </w:r>
      <w:r w:rsidRPr="0C9AD51D">
        <w:rPr>
          <w:rFonts w:cs="Arial"/>
          <w:sz w:val="22"/>
          <w:szCs w:val="22"/>
        </w:rPr>
        <w:t xml:space="preserve">, así como la energía liquidada, se considerarán en la liquidación del despacho de Baleares, según se establece en el apartado 2 del anexo del </w:t>
      </w:r>
      <w:r w:rsidRPr="00D74E9D">
        <w:rPr>
          <w:rFonts w:cs="Arial"/>
          <w:i/>
          <w:sz w:val="22"/>
          <w:szCs w:val="22"/>
        </w:rPr>
        <w:t>Real Decreto 1623/2011</w:t>
      </w:r>
      <w:r w:rsidR="007009A2" w:rsidRPr="00D74E9D">
        <w:rPr>
          <w:rFonts w:cs="Arial"/>
          <w:i/>
          <w:sz w:val="22"/>
          <w:szCs w:val="22"/>
        </w:rPr>
        <w:t>, de 14 de noviembre, por el que se regulan los efectos de la entrada en funcionamiento del enlace entre el sistema eléctrico peninsular y el balear, y se modifican otras disposiciones del sector eléctrico</w:t>
      </w:r>
      <w:r w:rsidRPr="0C9AD51D">
        <w:rPr>
          <w:rFonts w:cs="Arial"/>
          <w:sz w:val="22"/>
          <w:szCs w:val="22"/>
        </w:rPr>
        <w:t>.</w:t>
      </w:r>
    </w:p>
    <w:p w14:paraId="088730D4" w14:textId="25C862F4" w:rsidR="00D15A01" w:rsidRDefault="00D15A01">
      <w:pPr>
        <w:spacing w:after="0"/>
        <w:ind w:left="0"/>
        <w:jc w:val="left"/>
        <w:rPr>
          <w:sz w:val="22"/>
          <w:szCs w:val="22"/>
        </w:rPr>
      </w:pPr>
    </w:p>
    <w:p w14:paraId="4AEE8DE0" w14:textId="6F0921CE" w:rsidR="0039593E" w:rsidRDefault="007009A2" w:rsidP="00B119CD">
      <w:pPr>
        <w:pStyle w:val="BEGO"/>
        <w:numPr>
          <w:ilvl w:val="0"/>
          <w:numId w:val="21"/>
        </w:numPr>
        <w:ind w:left="426" w:hanging="284"/>
        <w:rPr>
          <w:lang w:val="sv-SE"/>
        </w:rPr>
      </w:pPr>
      <w:r w:rsidRPr="00166F6A">
        <w:rPr>
          <w:lang w:val="sv-SE"/>
        </w:rPr>
        <w:t>Liquidación del control del factor de potencia.</w:t>
      </w:r>
    </w:p>
    <w:p w14:paraId="4C62E0E8" w14:textId="77777777" w:rsidR="00166F6A" w:rsidRPr="00166F6A" w:rsidRDefault="00166F6A" w:rsidP="00166F6A">
      <w:pPr>
        <w:pStyle w:val="PlainText"/>
        <w:spacing w:after="0"/>
        <w:rPr>
          <w:lang w:val="sv-SE" w:eastAsia="en-US"/>
        </w:rPr>
      </w:pPr>
    </w:p>
    <w:p w14:paraId="20B62EA0" w14:textId="070B3C10" w:rsidR="00D15A01" w:rsidRPr="001A0AE1" w:rsidRDefault="0002356E" w:rsidP="00943EE7">
      <w:pPr>
        <w:ind w:left="142"/>
        <w:rPr>
          <w:rFonts w:cs="Arial"/>
          <w:sz w:val="22"/>
          <w:szCs w:val="22"/>
        </w:rPr>
      </w:pPr>
      <w:r w:rsidRPr="00166F6A">
        <w:rPr>
          <w:rFonts w:cs="Arial"/>
          <w:sz w:val="22"/>
          <w:szCs w:val="22"/>
        </w:rPr>
        <w:t xml:space="preserve">Desde la fecha de entrada en vigor del </w:t>
      </w:r>
      <w:r w:rsidRPr="00D74E9D">
        <w:rPr>
          <w:rFonts w:cs="Arial"/>
          <w:i/>
          <w:sz w:val="22"/>
          <w:szCs w:val="22"/>
        </w:rPr>
        <w:t>Real Decreto 413/2014</w:t>
      </w:r>
      <w:r w:rsidR="003736C8" w:rsidRPr="00D74E9D">
        <w:rPr>
          <w:rFonts w:cs="Arial"/>
          <w:i/>
          <w:sz w:val="22"/>
          <w:szCs w:val="22"/>
        </w:rPr>
        <w:t>, de 6 de junio, por el que se regula la actividad de producción de energía eléctrica a partir de fuentes de energía renovables, cogeneración y residuos</w:t>
      </w:r>
      <w:r w:rsidR="003736C8" w:rsidRPr="00166F6A">
        <w:rPr>
          <w:rFonts w:cs="Arial"/>
          <w:sz w:val="22"/>
          <w:szCs w:val="22"/>
        </w:rPr>
        <w:t>, el servicio de ajuste de control del factor de potencia, se liquidará según lo establecido en el anexo III de dicho real decreto.</w:t>
      </w:r>
      <w:r w:rsidR="00D15A01">
        <w:rPr>
          <w:sz w:val="22"/>
          <w:szCs w:val="22"/>
        </w:rPr>
        <w:br w:type="page"/>
      </w:r>
    </w:p>
    <w:p w14:paraId="612062EF" w14:textId="25DCF8D7" w:rsidR="00166F6A" w:rsidRPr="00173A15" w:rsidRDefault="32920A9D" w:rsidP="0C9AD51D">
      <w:pPr>
        <w:jc w:val="center"/>
        <w:rPr>
          <w:b/>
          <w:bCs/>
          <w:sz w:val="22"/>
          <w:szCs w:val="22"/>
        </w:rPr>
      </w:pPr>
      <w:r w:rsidRPr="00173A15">
        <w:rPr>
          <w:b/>
          <w:bCs/>
          <w:sz w:val="22"/>
          <w:szCs w:val="22"/>
        </w:rPr>
        <w:t xml:space="preserve">VIII. </w:t>
      </w:r>
      <w:r w:rsidR="001A0AE1" w:rsidRPr="00173A15">
        <w:rPr>
          <w:b/>
          <w:bCs/>
          <w:sz w:val="22"/>
          <w:szCs w:val="22"/>
        </w:rPr>
        <w:t>LIQUIDACION DE COSTES A LA DEMANDA</w:t>
      </w:r>
    </w:p>
    <w:p w14:paraId="6A87425F" w14:textId="77777777" w:rsidR="000470CA" w:rsidRDefault="000470CA" w:rsidP="00CB1DE6">
      <w:pPr>
        <w:tabs>
          <w:tab w:val="left" w:pos="142"/>
          <w:tab w:val="left" w:pos="284"/>
        </w:tabs>
        <w:ind w:left="142"/>
        <w:rPr>
          <w:rFonts w:cs="Arial"/>
          <w:sz w:val="22"/>
          <w:szCs w:val="22"/>
        </w:rPr>
      </w:pPr>
    </w:p>
    <w:p w14:paraId="620A35F7" w14:textId="77777777" w:rsidR="000470CA" w:rsidRPr="00173A15" w:rsidRDefault="000470CA" w:rsidP="00237207">
      <w:pPr>
        <w:pStyle w:val="BEGO"/>
        <w:numPr>
          <w:ilvl w:val="0"/>
          <w:numId w:val="21"/>
        </w:numPr>
        <w:ind w:left="426" w:hanging="284"/>
        <w:rPr>
          <w:lang w:val="sv-SE"/>
        </w:rPr>
      </w:pPr>
      <w:r w:rsidRPr="00173A15">
        <w:rPr>
          <w:lang w:val="sv-SE"/>
        </w:rPr>
        <w:t>Coste horario agregado de los servicios de ajuste del sistema y del servicio de interrumpibilidad.</w:t>
      </w:r>
    </w:p>
    <w:p w14:paraId="3CC51D72" w14:textId="77777777" w:rsidR="000470CA" w:rsidRPr="001A0AE1" w:rsidRDefault="000470CA" w:rsidP="000470CA">
      <w:pPr>
        <w:pStyle w:val="BEGO"/>
        <w:ind w:left="426"/>
        <w:rPr>
          <w:lang w:val="sv-SE"/>
        </w:rPr>
      </w:pPr>
    </w:p>
    <w:p w14:paraId="71077AA6" w14:textId="77777777" w:rsidR="000470CA" w:rsidRDefault="000470CA" w:rsidP="00237207">
      <w:pPr>
        <w:pStyle w:val="BEGO"/>
        <w:numPr>
          <w:ilvl w:val="1"/>
          <w:numId w:val="21"/>
        </w:numPr>
        <w:tabs>
          <w:tab w:val="left" w:pos="1134"/>
        </w:tabs>
        <w:ind w:hanging="650"/>
        <w:rPr>
          <w:lang w:val="sv-SE"/>
        </w:rPr>
      </w:pPr>
      <w:r w:rsidRPr="0C9AD51D">
        <w:rPr>
          <w:lang w:val="sv-SE"/>
        </w:rPr>
        <w:t>Coste horario agregado de los servicios de ajuste del sistema (CSA).</w:t>
      </w:r>
    </w:p>
    <w:p w14:paraId="46F92326" w14:textId="77777777" w:rsidR="000470CA" w:rsidRDefault="000470CA" w:rsidP="000470CA">
      <w:pPr>
        <w:tabs>
          <w:tab w:val="left" w:pos="142"/>
        </w:tabs>
        <w:spacing w:after="0"/>
        <w:ind w:left="142"/>
        <w:rPr>
          <w:rFonts w:cs="Arial"/>
          <w:sz w:val="22"/>
          <w:szCs w:val="22"/>
        </w:rPr>
      </w:pPr>
    </w:p>
    <w:p w14:paraId="5EC6318F" w14:textId="36A27BB7" w:rsidR="000470CA" w:rsidRPr="009E625C" w:rsidRDefault="000470CA" w:rsidP="000470CA">
      <w:pPr>
        <w:tabs>
          <w:tab w:val="left" w:pos="142"/>
        </w:tabs>
        <w:spacing w:after="0"/>
        <w:ind w:left="142"/>
        <w:rPr>
          <w:rFonts w:cs="Arial"/>
          <w:sz w:val="22"/>
          <w:szCs w:val="22"/>
        </w:rPr>
      </w:pPr>
      <w:r w:rsidRPr="0C9AD51D">
        <w:rPr>
          <w:rFonts w:cs="Arial"/>
          <w:sz w:val="22"/>
          <w:szCs w:val="22"/>
        </w:rPr>
        <w:t>Es la suma de los ingresos y costes siguientes</w:t>
      </w:r>
      <w:ins w:id="865" w:author="LIQ" w:date="2021-03-16T21:16:00Z">
        <w:r w:rsidR="009E0D3A">
          <w:rPr>
            <w:rFonts w:cs="Arial"/>
            <w:sz w:val="22"/>
            <w:szCs w:val="22"/>
          </w:rPr>
          <w:t xml:space="preserve"> </w:t>
        </w:r>
        <w:r w:rsidR="00912D54">
          <w:rPr>
            <w:rFonts w:cs="Arial"/>
            <w:sz w:val="22"/>
            <w:szCs w:val="22"/>
          </w:rPr>
          <w:t>de</w:t>
        </w:r>
        <w:r w:rsidR="009E0D3A">
          <w:rPr>
            <w:rFonts w:cs="Arial"/>
            <w:sz w:val="22"/>
            <w:szCs w:val="22"/>
          </w:rPr>
          <w:t xml:space="preserve"> todos los periodos de programación </w:t>
        </w:r>
      </w:ins>
      <w:ins w:id="866" w:author="LIQ" w:date="2021-03-17T11:58:00Z">
        <w:r w:rsidR="00367A7C">
          <w:rPr>
            <w:rFonts w:cs="Arial"/>
            <w:sz w:val="22"/>
            <w:szCs w:val="22"/>
          </w:rPr>
          <w:t>en cada</w:t>
        </w:r>
      </w:ins>
      <w:ins w:id="867" w:author="LIQ" w:date="2021-03-16T21:16:00Z">
        <w:r w:rsidR="00912D54">
          <w:rPr>
            <w:rFonts w:cs="Arial"/>
            <w:sz w:val="22"/>
            <w:szCs w:val="22"/>
          </w:rPr>
          <w:t xml:space="preserve"> hora</w:t>
        </w:r>
      </w:ins>
      <w:r w:rsidRPr="0C9AD51D">
        <w:rPr>
          <w:rFonts w:cs="Arial"/>
          <w:sz w:val="22"/>
          <w:szCs w:val="22"/>
        </w:rPr>
        <w:t>:</w:t>
      </w:r>
    </w:p>
    <w:p w14:paraId="74682319" w14:textId="77777777" w:rsidR="000470CA" w:rsidRPr="009E625C" w:rsidRDefault="000470CA" w:rsidP="000470CA">
      <w:pPr>
        <w:tabs>
          <w:tab w:val="left" w:pos="142"/>
        </w:tabs>
        <w:spacing w:after="0"/>
        <w:ind w:left="142"/>
        <w:rPr>
          <w:rFonts w:cs="Arial"/>
          <w:sz w:val="22"/>
          <w:szCs w:val="22"/>
        </w:rPr>
      </w:pPr>
    </w:p>
    <w:p w14:paraId="5A17625A" w14:textId="77777777" w:rsidR="000470CA" w:rsidRPr="009E625C" w:rsidRDefault="000470CA" w:rsidP="00237207">
      <w:pPr>
        <w:pStyle w:val="ListParagraph"/>
        <w:numPr>
          <w:ilvl w:val="0"/>
          <w:numId w:val="28"/>
        </w:numPr>
        <w:tabs>
          <w:tab w:val="left" w:pos="142"/>
          <w:tab w:val="left" w:pos="284"/>
          <w:tab w:val="left" w:pos="567"/>
        </w:tabs>
        <w:spacing w:before="120"/>
        <w:rPr>
          <w:rFonts w:eastAsia="Arial" w:cs="Arial"/>
          <w:szCs w:val="22"/>
        </w:rPr>
      </w:pPr>
      <w:r w:rsidRPr="0C9AD51D">
        <w:rPr>
          <w:rFonts w:cs="Arial"/>
        </w:rPr>
        <w:t>Coste de las restricciones técnicas al PBF</w:t>
      </w:r>
    </w:p>
    <w:p w14:paraId="4E2502AB" w14:textId="77777777" w:rsidR="000470CA" w:rsidRPr="000D5CCF" w:rsidRDefault="000470CA" w:rsidP="00237207">
      <w:pPr>
        <w:pStyle w:val="ListParagraph"/>
        <w:numPr>
          <w:ilvl w:val="0"/>
          <w:numId w:val="28"/>
        </w:numPr>
        <w:tabs>
          <w:tab w:val="left" w:pos="142"/>
          <w:tab w:val="left" w:pos="284"/>
          <w:tab w:val="left" w:pos="567"/>
        </w:tabs>
        <w:spacing w:before="120"/>
        <w:rPr>
          <w:rFonts w:cs="Arial"/>
        </w:rPr>
      </w:pPr>
      <w:r w:rsidRPr="0C9AD51D">
        <w:rPr>
          <w:rFonts w:cs="Arial"/>
        </w:rPr>
        <w:t>Coste de la banda de regulación secundaria</w:t>
      </w:r>
    </w:p>
    <w:p w14:paraId="7CE42A24" w14:textId="73F76C7A" w:rsidR="000470CA" w:rsidRPr="000D5CCF" w:rsidRDefault="000470CA" w:rsidP="000D5CCF">
      <w:pPr>
        <w:pStyle w:val="ListParagraph"/>
        <w:numPr>
          <w:ilvl w:val="0"/>
          <w:numId w:val="28"/>
        </w:numPr>
        <w:tabs>
          <w:tab w:val="left" w:pos="142"/>
          <w:tab w:val="left" w:pos="284"/>
          <w:tab w:val="left" w:pos="567"/>
        </w:tabs>
        <w:spacing w:before="120"/>
        <w:rPr>
          <w:rFonts w:cs="Arial"/>
        </w:rPr>
      </w:pPr>
      <w:r w:rsidRPr="0C9AD51D">
        <w:rPr>
          <w:rFonts w:cs="Arial"/>
        </w:rPr>
        <w:t>Ingreso o coste del saldo de la liquidación de energías posteriores al PHF</w:t>
      </w:r>
      <w:ins w:id="868" w:author="LIQ" w:date="2021-03-26T12:12:00Z">
        <w:r w:rsidR="00142894">
          <w:rPr>
            <w:rFonts w:cs="Arial"/>
          </w:rPr>
          <w:t>C</w:t>
        </w:r>
      </w:ins>
    </w:p>
    <w:p w14:paraId="5831A6FB" w14:textId="77777777" w:rsidR="000470CA" w:rsidRPr="000D5CCF" w:rsidRDefault="000470CA" w:rsidP="000D5CCF">
      <w:pPr>
        <w:pStyle w:val="ListParagraph"/>
        <w:numPr>
          <w:ilvl w:val="0"/>
          <w:numId w:val="28"/>
        </w:numPr>
        <w:tabs>
          <w:tab w:val="left" w:pos="142"/>
          <w:tab w:val="left" w:pos="284"/>
          <w:tab w:val="left" w:pos="567"/>
        </w:tabs>
        <w:spacing w:before="120"/>
        <w:rPr>
          <w:rFonts w:cs="Arial"/>
        </w:rPr>
      </w:pPr>
      <w:r w:rsidRPr="0C9AD51D">
        <w:rPr>
          <w:rFonts w:cs="Arial"/>
        </w:rPr>
        <w:t>Sobrecoste de las restricciones técnicas en tiempo real</w:t>
      </w:r>
    </w:p>
    <w:p w14:paraId="03DFC76D" w14:textId="77777777" w:rsidR="000470CA" w:rsidRPr="000D5CCF" w:rsidRDefault="000470CA" w:rsidP="000D5CCF">
      <w:pPr>
        <w:pStyle w:val="ListParagraph"/>
        <w:numPr>
          <w:ilvl w:val="0"/>
          <w:numId w:val="28"/>
        </w:numPr>
        <w:tabs>
          <w:tab w:val="left" w:pos="142"/>
          <w:tab w:val="left" w:pos="284"/>
          <w:tab w:val="left" w:pos="567"/>
        </w:tabs>
        <w:spacing w:before="120"/>
        <w:rPr>
          <w:rFonts w:cs="Arial"/>
        </w:rPr>
      </w:pPr>
      <w:r w:rsidRPr="0C9AD51D">
        <w:rPr>
          <w:rFonts w:cs="Arial"/>
        </w:rPr>
        <w:t>Ingreso del control del factor de potencia</w:t>
      </w:r>
      <w:del w:id="869" w:author="LIQ" w:date="2021-03-26T12:12:00Z">
        <w:r w:rsidRPr="0C9AD51D" w:rsidDel="004B0D7D">
          <w:rPr>
            <w:rFonts w:cs="Arial"/>
          </w:rPr>
          <w:delText>,</w:delText>
        </w:r>
      </w:del>
      <w:r w:rsidRPr="0C9AD51D">
        <w:rPr>
          <w:rFonts w:cs="Arial"/>
        </w:rPr>
        <w:t xml:space="preserve"> </w:t>
      </w:r>
    </w:p>
    <w:p w14:paraId="3AF244B7" w14:textId="77777777" w:rsidR="000470CA" w:rsidRPr="000D5CCF" w:rsidRDefault="000470CA" w:rsidP="000D5CCF">
      <w:pPr>
        <w:pStyle w:val="ListParagraph"/>
        <w:numPr>
          <w:ilvl w:val="0"/>
          <w:numId w:val="28"/>
        </w:numPr>
        <w:tabs>
          <w:tab w:val="left" w:pos="142"/>
          <w:tab w:val="left" w:pos="284"/>
          <w:tab w:val="left" w:pos="567"/>
        </w:tabs>
        <w:spacing w:before="120"/>
        <w:rPr>
          <w:rFonts w:cs="Arial"/>
        </w:rPr>
      </w:pPr>
      <w:r w:rsidRPr="000D5CCF">
        <w:rPr>
          <w:rFonts w:cs="Arial"/>
        </w:rPr>
        <w:t>Asignación del importe de los incumplimientos de asignación neta de energía de balance RR y terciaria</w:t>
      </w:r>
      <w:del w:id="870" w:author="LIQ" w:date="2021-03-26T12:12:00Z">
        <w:r w:rsidRPr="000D5CCF" w:rsidDel="00F63152">
          <w:rPr>
            <w:rFonts w:cs="Arial"/>
          </w:rPr>
          <w:delText>.</w:delText>
        </w:r>
      </w:del>
    </w:p>
    <w:p w14:paraId="7B42E915" w14:textId="7A86C413" w:rsidR="000470CA" w:rsidRPr="000D5CCF" w:rsidRDefault="000470CA" w:rsidP="000D5CCF">
      <w:pPr>
        <w:pStyle w:val="ListParagraph"/>
        <w:numPr>
          <w:ilvl w:val="0"/>
          <w:numId w:val="28"/>
        </w:numPr>
        <w:tabs>
          <w:tab w:val="left" w:pos="142"/>
          <w:tab w:val="left" w:pos="284"/>
          <w:tab w:val="left" w:pos="567"/>
        </w:tabs>
        <w:spacing w:before="120"/>
        <w:rPr>
          <w:rFonts w:cs="Arial"/>
        </w:rPr>
      </w:pPr>
      <w:r w:rsidRPr="000D5CCF">
        <w:rPr>
          <w:rFonts w:cs="Arial"/>
        </w:rPr>
        <w:t>Saldo horario de la cuenta de compensación indicada en el PO.14.6</w:t>
      </w:r>
    </w:p>
    <w:p w14:paraId="50F4CB35" w14:textId="77777777" w:rsidR="000470CA" w:rsidRPr="000D5CCF" w:rsidRDefault="000470CA" w:rsidP="000D5CCF">
      <w:pPr>
        <w:pStyle w:val="ListParagraph"/>
        <w:numPr>
          <w:ilvl w:val="0"/>
          <w:numId w:val="28"/>
        </w:numPr>
        <w:tabs>
          <w:tab w:val="left" w:pos="142"/>
          <w:tab w:val="left" w:pos="284"/>
          <w:tab w:val="left" w:pos="567"/>
        </w:tabs>
        <w:spacing w:before="120"/>
        <w:rPr>
          <w:rFonts w:cs="Arial"/>
        </w:rPr>
      </w:pPr>
      <w:r w:rsidRPr="0C9AD51D">
        <w:rPr>
          <w:rFonts w:cs="Arial"/>
        </w:rPr>
        <w:t>Coste de los intercambios internacionales de apoyo con precio</w:t>
      </w:r>
    </w:p>
    <w:p w14:paraId="5A247E67" w14:textId="06D2D3AF" w:rsidR="000470CA" w:rsidRPr="000D5CCF" w:rsidRDefault="000470CA" w:rsidP="000D5CCF">
      <w:pPr>
        <w:pStyle w:val="ListParagraph"/>
        <w:numPr>
          <w:ilvl w:val="0"/>
          <w:numId w:val="28"/>
        </w:numPr>
        <w:tabs>
          <w:tab w:val="left" w:pos="142"/>
          <w:tab w:val="left" w:pos="284"/>
          <w:tab w:val="left" w:pos="567"/>
        </w:tabs>
        <w:spacing w:before="120"/>
        <w:rPr>
          <w:rFonts w:cs="Arial"/>
        </w:rPr>
      </w:pPr>
      <w:r w:rsidRPr="000D5CCF">
        <w:rPr>
          <w:rFonts w:cs="Arial"/>
        </w:rPr>
        <w:t>Intercambios de energía en sentido importador entre sistemas eléctricos por seguridad del sistema.</w:t>
      </w:r>
    </w:p>
    <w:p w14:paraId="45122091" w14:textId="77777777" w:rsidR="000470CA" w:rsidRDefault="000470CA" w:rsidP="000470CA">
      <w:pPr>
        <w:tabs>
          <w:tab w:val="left" w:pos="142"/>
          <w:tab w:val="left" w:pos="284"/>
        </w:tabs>
        <w:spacing w:after="0"/>
        <w:rPr>
          <w:rFonts w:cs="Arial"/>
          <w:szCs w:val="22"/>
        </w:rPr>
      </w:pPr>
    </w:p>
    <w:p w14:paraId="578BC575" w14:textId="77777777" w:rsidR="009E625C" w:rsidRPr="009E625C" w:rsidRDefault="009E625C" w:rsidP="00A01B26">
      <w:pPr>
        <w:tabs>
          <w:tab w:val="left" w:pos="142"/>
        </w:tabs>
        <w:spacing w:after="0"/>
        <w:ind w:left="142"/>
        <w:rPr>
          <w:rFonts w:cs="Arial"/>
          <w:sz w:val="22"/>
          <w:szCs w:val="22"/>
        </w:rPr>
      </w:pPr>
    </w:p>
    <w:p w14:paraId="63AEC0EB" w14:textId="389253CB" w:rsidR="001E58FA" w:rsidRPr="001E58FA" w:rsidRDefault="009E625C" w:rsidP="00237207">
      <w:pPr>
        <w:pStyle w:val="BEGO"/>
        <w:numPr>
          <w:ilvl w:val="1"/>
          <w:numId w:val="21"/>
        </w:numPr>
        <w:tabs>
          <w:tab w:val="left" w:pos="1134"/>
        </w:tabs>
        <w:ind w:hanging="650"/>
        <w:rPr>
          <w:lang w:val="sv-SE"/>
        </w:rPr>
      </w:pPr>
      <w:r w:rsidRPr="001E58FA">
        <w:rPr>
          <w:lang w:val="sv-SE"/>
        </w:rPr>
        <w:t>Coste horario del servicio de interrumpibilidad</w:t>
      </w:r>
      <w:r w:rsidR="003C0E5C">
        <w:rPr>
          <w:lang w:val="sv-SE"/>
        </w:rPr>
        <w:t xml:space="preserve"> (CSINT)</w:t>
      </w:r>
      <w:r w:rsidRPr="001E58FA">
        <w:rPr>
          <w:lang w:val="sv-SE"/>
        </w:rPr>
        <w:t xml:space="preserve">. </w:t>
      </w:r>
    </w:p>
    <w:p w14:paraId="07084E1A" w14:textId="77777777" w:rsidR="001E58FA" w:rsidRDefault="001E58FA" w:rsidP="001E58FA">
      <w:pPr>
        <w:tabs>
          <w:tab w:val="left" w:pos="142"/>
        </w:tabs>
        <w:spacing w:after="0"/>
        <w:ind w:left="142"/>
        <w:rPr>
          <w:rStyle w:val="Estilo11pto"/>
        </w:rPr>
      </w:pPr>
    </w:p>
    <w:p w14:paraId="2822FB96" w14:textId="5C7FDB57" w:rsidR="009E625C" w:rsidRPr="009E625C" w:rsidRDefault="009E625C" w:rsidP="001E58FA">
      <w:pPr>
        <w:tabs>
          <w:tab w:val="left" w:pos="142"/>
        </w:tabs>
        <w:spacing w:after="0"/>
        <w:ind w:left="142"/>
        <w:rPr>
          <w:rFonts w:cs="Arial"/>
          <w:i/>
          <w:sz w:val="22"/>
          <w:szCs w:val="22"/>
        </w:rPr>
      </w:pPr>
      <w:r w:rsidRPr="001E58FA">
        <w:rPr>
          <w:rStyle w:val="Estilo11pto"/>
        </w:rPr>
        <w:t xml:space="preserve">El coste fijo mensual de la liquidación del servicio establecido en al artículo 13.3.a) de la </w:t>
      </w:r>
      <w:r w:rsidRPr="00D8774D">
        <w:rPr>
          <w:rStyle w:val="Estilo11pto"/>
          <w:i/>
        </w:rPr>
        <w:t>Orden IET/2013/2013, de 31 de octubre, por la que se regula el mecanismo competitivo de asignación del servicio de gestión de la demanda de interrumpibilidad</w:t>
      </w:r>
      <w:r w:rsidRPr="001E58FA">
        <w:rPr>
          <w:rStyle w:val="Estilo11pto"/>
        </w:rPr>
        <w:t>, se repartirá como coste horario en proporción a la demanda en barras de central en cada hora.</w:t>
      </w:r>
    </w:p>
    <w:p w14:paraId="611A7A6A" w14:textId="77777777" w:rsidR="009E625C" w:rsidRPr="009E625C" w:rsidRDefault="009E625C" w:rsidP="001E58FA">
      <w:pPr>
        <w:tabs>
          <w:tab w:val="left" w:pos="142"/>
        </w:tabs>
        <w:spacing w:after="0"/>
        <w:ind w:left="142"/>
        <w:rPr>
          <w:rFonts w:cs="Arial"/>
          <w:sz w:val="22"/>
          <w:szCs w:val="22"/>
        </w:rPr>
      </w:pPr>
    </w:p>
    <w:p w14:paraId="1D03051D" w14:textId="300E8421" w:rsidR="00FE31E4" w:rsidRPr="00FE31E4" w:rsidRDefault="009E625C" w:rsidP="00237207">
      <w:pPr>
        <w:pStyle w:val="BEGO"/>
        <w:numPr>
          <w:ilvl w:val="1"/>
          <w:numId w:val="21"/>
        </w:numPr>
        <w:tabs>
          <w:tab w:val="left" w:pos="1134"/>
        </w:tabs>
        <w:ind w:hanging="650"/>
        <w:rPr>
          <w:lang w:val="sv-SE"/>
        </w:rPr>
      </w:pPr>
      <w:r w:rsidRPr="632965B4">
        <w:rPr>
          <w:lang w:val="sv-SE"/>
        </w:rPr>
        <w:t>Liquidación del coste a la demanda.</w:t>
      </w:r>
    </w:p>
    <w:p w14:paraId="71028598" w14:textId="77777777" w:rsidR="000470CA" w:rsidRPr="000470CA" w:rsidRDefault="000470CA" w:rsidP="000470CA">
      <w:pPr>
        <w:tabs>
          <w:tab w:val="left" w:pos="142"/>
        </w:tabs>
        <w:spacing w:after="0"/>
        <w:ind w:left="142"/>
        <w:rPr>
          <w:rStyle w:val="Estilo11pto"/>
        </w:rPr>
      </w:pPr>
    </w:p>
    <w:p w14:paraId="4FD714F1" w14:textId="23C23B88" w:rsidR="009E625C" w:rsidRDefault="402EB3FF" w:rsidP="001E58FA">
      <w:pPr>
        <w:tabs>
          <w:tab w:val="left" w:pos="142"/>
        </w:tabs>
        <w:spacing w:after="0"/>
        <w:ind w:left="142"/>
        <w:rPr>
          <w:rStyle w:val="EstilosubindicePARAPROCEDCar"/>
          <w:rFonts w:cs="Arial"/>
          <w:sz w:val="22"/>
          <w:szCs w:val="22"/>
          <w:vertAlign w:val="baseline"/>
        </w:rPr>
      </w:pPr>
      <w:r w:rsidRPr="632965B4">
        <w:rPr>
          <w:rFonts w:cs="Arial"/>
          <w:sz w:val="22"/>
          <w:szCs w:val="22"/>
        </w:rPr>
        <w:t xml:space="preserve">Cada uno de los costes horarios anteriores se liquida a las unidades de adquisición en proporción a sus consumos </w:t>
      </w:r>
      <w:r w:rsidR="68F4DDC1" w:rsidRPr="632965B4">
        <w:rPr>
          <w:rFonts w:cs="Arial"/>
          <w:sz w:val="22"/>
          <w:szCs w:val="22"/>
        </w:rPr>
        <w:t xml:space="preserve">horarios </w:t>
      </w:r>
      <w:r w:rsidRPr="632965B4">
        <w:rPr>
          <w:rFonts w:cs="Arial"/>
          <w:sz w:val="22"/>
          <w:szCs w:val="22"/>
        </w:rPr>
        <w:t>medidos elevados a barras de central (</w:t>
      </w:r>
      <w:proofErr w:type="spellStart"/>
      <w:r w:rsidRPr="632965B4">
        <w:rPr>
          <w:rFonts w:cs="Arial"/>
          <w:sz w:val="22"/>
          <w:szCs w:val="22"/>
        </w:rPr>
        <w:t>MBC</w:t>
      </w:r>
      <w:r w:rsidRPr="632965B4">
        <w:rPr>
          <w:rFonts w:cs="Arial"/>
          <w:sz w:val="22"/>
          <w:szCs w:val="22"/>
          <w:vertAlign w:val="subscript"/>
        </w:rPr>
        <w:t>ua</w:t>
      </w:r>
      <w:proofErr w:type="spellEnd"/>
      <w:r w:rsidRPr="632965B4">
        <w:rPr>
          <w:rFonts w:cs="Arial"/>
          <w:sz w:val="22"/>
          <w:szCs w:val="22"/>
        </w:rPr>
        <w:t>). Quedan exceptuadas de esta asignación las unidades de adquisición de bombeo, las unidades de adquisición correspondientes al suministro de servicios auxiliares de las unidades de producción y las unidades de adquisición cuyo destino sea el suministro fuera del sistema eléctrico español.</w:t>
      </w:r>
      <w:r w:rsidR="003C0E5C">
        <w:rPr>
          <w:rFonts w:cs="Arial"/>
          <w:sz w:val="22"/>
          <w:szCs w:val="22"/>
        </w:rPr>
        <w:t xml:space="preserve"> </w:t>
      </w:r>
      <w:r w:rsidR="00A52114" w:rsidRPr="00AD4565">
        <w:rPr>
          <w:rFonts w:cs="Arial"/>
          <w:sz w:val="22"/>
          <w:szCs w:val="22"/>
        </w:rPr>
        <w:t xml:space="preserve">El operador del sistema </w:t>
      </w:r>
      <w:del w:id="871" w:author="LIQ" w:date="2021-03-24T13:53:00Z">
        <w:r w:rsidR="00A52114" w:rsidRPr="00AD4565" w:rsidDel="009C0D01">
          <w:rPr>
            <w:rFonts w:cs="Arial"/>
            <w:sz w:val="22"/>
            <w:szCs w:val="22"/>
          </w:rPr>
          <w:delText>podrá realizar</w:delText>
        </w:r>
      </w:del>
      <w:ins w:id="872" w:author="LIQ" w:date="2021-03-24T13:53:00Z">
        <w:r w:rsidR="009C0D01">
          <w:rPr>
            <w:rFonts w:cs="Arial"/>
            <w:sz w:val="22"/>
            <w:szCs w:val="22"/>
          </w:rPr>
          <w:t>realizará</w:t>
        </w:r>
      </w:ins>
      <w:r w:rsidR="00A52114" w:rsidRPr="00AD4565">
        <w:rPr>
          <w:rFonts w:cs="Arial"/>
          <w:sz w:val="22"/>
          <w:szCs w:val="22"/>
        </w:rPr>
        <w:t xml:space="preserve"> a cada unidad de adquisición una única anotación en cuenta en cada hora por </w:t>
      </w:r>
      <w:r w:rsidR="00A52114">
        <w:rPr>
          <w:rFonts w:cs="Arial"/>
          <w:sz w:val="22"/>
          <w:szCs w:val="22"/>
        </w:rPr>
        <w:t xml:space="preserve">la </w:t>
      </w:r>
      <w:r w:rsidR="009E625C" w:rsidRPr="001E58FA">
        <w:rPr>
          <w:rStyle w:val="Estilo11pto"/>
        </w:rPr>
        <w:t xml:space="preserve">suma del coste horario agregado de los servicios de ajuste y del coste horario del servicio de interrumpibilidad </w:t>
      </w:r>
      <w:r w:rsidR="00A52114">
        <w:rPr>
          <w:rStyle w:val="Estilo11pto"/>
        </w:rPr>
        <w:t>repartiendo el coste</w:t>
      </w:r>
      <w:r w:rsidR="009E625C" w:rsidRPr="001E58FA">
        <w:rPr>
          <w:rStyle w:val="Estilo11pto"/>
        </w:rPr>
        <w:t xml:space="preserve"> </w:t>
      </w:r>
      <w:r w:rsidR="009E625C" w:rsidRPr="009E625C">
        <w:rPr>
          <w:rStyle w:val="EstilosubindicePARAPROCEDCar"/>
          <w:rFonts w:cs="Arial"/>
          <w:sz w:val="22"/>
          <w:szCs w:val="22"/>
          <w:vertAlign w:val="baseline"/>
        </w:rPr>
        <w:t xml:space="preserve">a las unidades de programación de demanda </w:t>
      </w:r>
      <w:r w:rsidR="009E625C" w:rsidRPr="001E58FA">
        <w:rPr>
          <w:rStyle w:val="Estilo11pto"/>
        </w:rPr>
        <w:t xml:space="preserve">en proporción a su consumo horario medido </w:t>
      </w:r>
      <w:r w:rsidR="009E625C" w:rsidRPr="009E625C">
        <w:rPr>
          <w:rStyle w:val="EstilosubindicePARAPROCEDCar"/>
          <w:rFonts w:cs="Arial"/>
          <w:sz w:val="22"/>
          <w:szCs w:val="22"/>
          <w:vertAlign w:val="baseline"/>
        </w:rPr>
        <w:t xml:space="preserve">elevado a barras de central, </w:t>
      </w:r>
      <w:proofErr w:type="spellStart"/>
      <w:r w:rsidR="009E625C" w:rsidRPr="009E625C">
        <w:rPr>
          <w:rStyle w:val="EstilosubindicePARAPROCEDCar"/>
          <w:rFonts w:cs="Arial"/>
          <w:sz w:val="22"/>
          <w:szCs w:val="22"/>
          <w:vertAlign w:val="baseline"/>
        </w:rPr>
        <w:t>MBC</w:t>
      </w:r>
      <w:r w:rsidR="009E625C" w:rsidRPr="009E625C">
        <w:rPr>
          <w:rStyle w:val="EstilosubindicePARAPROCEDCar"/>
          <w:rFonts w:cs="Arial"/>
          <w:sz w:val="22"/>
          <w:szCs w:val="22"/>
        </w:rPr>
        <w:t>ua</w:t>
      </w:r>
      <w:proofErr w:type="spellEnd"/>
      <w:r w:rsidR="009E625C" w:rsidRPr="009E625C">
        <w:rPr>
          <w:rStyle w:val="EstilosubindicePARAPROCEDCar"/>
          <w:rFonts w:cs="Arial"/>
          <w:sz w:val="22"/>
          <w:szCs w:val="22"/>
          <w:vertAlign w:val="baseline"/>
        </w:rPr>
        <w:t>.</w:t>
      </w:r>
    </w:p>
    <w:p w14:paraId="0497CD40" w14:textId="77777777" w:rsidR="00A52114" w:rsidRDefault="00A52114" w:rsidP="001E58FA">
      <w:pPr>
        <w:tabs>
          <w:tab w:val="left" w:pos="142"/>
        </w:tabs>
        <w:spacing w:after="0"/>
        <w:ind w:left="142"/>
        <w:rPr>
          <w:rStyle w:val="EstilosubindicePARAPROCEDCar"/>
          <w:rFonts w:cs="Arial"/>
          <w:sz w:val="22"/>
          <w:szCs w:val="22"/>
          <w:vertAlign w:val="baseline"/>
        </w:rPr>
      </w:pPr>
    </w:p>
    <w:p w14:paraId="2176F3A8" w14:textId="11BD0291" w:rsidR="00C07F26" w:rsidRPr="00AD4565" w:rsidRDefault="00A52114" w:rsidP="00C07F26">
      <w:pPr>
        <w:ind w:left="142"/>
        <w:rPr>
          <w:rFonts w:cs="Arial"/>
          <w:sz w:val="22"/>
          <w:szCs w:val="22"/>
        </w:rPr>
      </w:pPr>
      <w:del w:id="873" w:author="LIQ" w:date="2021-03-24T13:54:00Z">
        <w:r w:rsidRPr="4180549A" w:rsidDel="009C0D01">
          <w:rPr>
            <w:rFonts w:cs="Arial"/>
            <w:sz w:val="22"/>
            <w:szCs w:val="22"/>
          </w:rPr>
          <w:delText>El cambio en el sistema de anotaciones en cuenta deberá ser comunicado a los participantes con una antelación mínima de seis meses antes de la fecha de implantación</w:delText>
        </w:r>
        <w:r w:rsidR="00C07F26" w:rsidRPr="4180549A" w:rsidDel="009C0D01">
          <w:rPr>
            <w:rFonts w:cs="Arial"/>
            <w:sz w:val="22"/>
            <w:szCs w:val="22"/>
          </w:rPr>
          <w:delText>.  En ese caso, e</w:delText>
        </w:r>
      </w:del>
      <w:ins w:id="874" w:author="LIQ" w:date="2021-03-24T13:54:00Z">
        <w:r w:rsidR="009C0D01">
          <w:rPr>
            <w:rFonts w:cs="Arial"/>
            <w:sz w:val="22"/>
            <w:szCs w:val="22"/>
          </w:rPr>
          <w:t>E</w:t>
        </w:r>
      </w:ins>
      <w:r w:rsidR="00C07F26" w:rsidRPr="4180549A">
        <w:rPr>
          <w:rFonts w:cs="Arial"/>
          <w:sz w:val="22"/>
          <w:szCs w:val="22"/>
        </w:rPr>
        <w:t xml:space="preserve">l operador del sistema publicará en cada hora el precio de cada uno de los derechos de cobro y obligaciones de pago de los apartados indicados. </w:t>
      </w:r>
    </w:p>
    <w:p w14:paraId="0D55ED78" w14:textId="77777777" w:rsidR="00A52114" w:rsidRPr="001E58FA" w:rsidRDefault="00A52114" w:rsidP="00A01B26">
      <w:pPr>
        <w:tabs>
          <w:tab w:val="left" w:pos="142"/>
        </w:tabs>
        <w:spacing w:after="0"/>
        <w:ind w:left="142"/>
        <w:rPr>
          <w:rStyle w:val="Estilo11pto"/>
        </w:rPr>
      </w:pPr>
    </w:p>
    <w:p w14:paraId="24E1EC22" w14:textId="77777777" w:rsidR="009E625C" w:rsidRPr="009E625C" w:rsidRDefault="009E625C" w:rsidP="00A73772">
      <w:pPr>
        <w:tabs>
          <w:tab w:val="left" w:pos="142"/>
        </w:tabs>
        <w:spacing w:after="0"/>
        <w:ind w:left="142"/>
        <w:jc w:val="left"/>
        <w:rPr>
          <w:rStyle w:val="EstilosubindicePARAPROCEDCar"/>
          <w:rFonts w:cs="Arial"/>
          <w:sz w:val="22"/>
          <w:szCs w:val="22"/>
          <w:vertAlign w:val="baseline"/>
        </w:rPr>
      </w:pPr>
      <w:r w:rsidRPr="009E625C">
        <w:rPr>
          <w:rStyle w:val="EstilosubindicePARAPROCEDCar"/>
          <w:rFonts w:cs="Arial"/>
          <w:sz w:val="22"/>
          <w:szCs w:val="22"/>
          <w:vertAlign w:val="baseline"/>
        </w:rPr>
        <w:t>CDEM = CSA + CSINT</w:t>
      </w:r>
    </w:p>
    <w:p w14:paraId="0A2C9D2F" w14:textId="77777777" w:rsidR="009E625C" w:rsidRPr="009E625C" w:rsidRDefault="009E625C" w:rsidP="001E58FA">
      <w:pPr>
        <w:tabs>
          <w:tab w:val="left" w:pos="142"/>
        </w:tabs>
        <w:spacing w:after="0"/>
        <w:ind w:left="142"/>
        <w:jc w:val="center"/>
        <w:rPr>
          <w:rStyle w:val="EstilosubindicePARAPROCEDCar"/>
          <w:rFonts w:cs="Arial"/>
          <w:sz w:val="22"/>
          <w:szCs w:val="22"/>
          <w:vertAlign w:val="baseline"/>
        </w:rPr>
      </w:pPr>
    </w:p>
    <w:p w14:paraId="72A2992A" w14:textId="7F7BD5E1" w:rsidR="009E625C" w:rsidRDefault="009E625C" w:rsidP="000470CA">
      <w:pPr>
        <w:tabs>
          <w:tab w:val="left" w:pos="142"/>
        </w:tabs>
        <w:spacing w:after="0"/>
        <w:ind w:left="142"/>
        <w:jc w:val="left"/>
        <w:rPr>
          <w:rStyle w:val="EstilosubindicePARAPROCEDCar"/>
          <w:rFonts w:cs="Arial"/>
          <w:sz w:val="22"/>
          <w:szCs w:val="22"/>
          <w:vertAlign w:val="baseline"/>
        </w:rPr>
      </w:pPr>
      <w:r w:rsidRPr="009E625C">
        <w:rPr>
          <w:rStyle w:val="EstilosubindicePARAPROCEDCar"/>
          <w:rFonts w:cs="Arial"/>
          <w:sz w:val="22"/>
          <w:szCs w:val="22"/>
          <w:vertAlign w:val="baseline"/>
        </w:rPr>
        <w:t>Si CDEM es positivo se liquidará una obligación de pago:</w:t>
      </w:r>
      <w:r w:rsidR="6590503A" w:rsidRPr="0C9AD51D">
        <w:rPr>
          <w:rStyle w:val="EstilosubindicePARAPROCEDCar"/>
          <w:rFonts w:cs="Arial"/>
          <w:sz w:val="22"/>
          <w:szCs w:val="22"/>
          <w:vertAlign w:val="baseline"/>
        </w:rPr>
        <w:t xml:space="preserve"> </w:t>
      </w:r>
    </w:p>
    <w:p w14:paraId="4CC926E0" w14:textId="77777777" w:rsidR="000470CA" w:rsidRPr="009E625C" w:rsidRDefault="000470CA" w:rsidP="000470CA">
      <w:pPr>
        <w:tabs>
          <w:tab w:val="left" w:pos="142"/>
        </w:tabs>
        <w:spacing w:after="0"/>
        <w:ind w:left="142"/>
        <w:jc w:val="left"/>
        <w:rPr>
          <w:rStyle w:val="EstilosubindicePARAPROCEDCar"/>
          <w:rFonts w:cs="Arial"/>
          <w:sz w:val="22"/>
          <w:szCs w:val="22"/>
          <w:vertAlign w:val="baseline"/>
        </w:rPr>
      </w:pPr>
    </w:p>
    <w:p w14:paraId="62DACCAD" w14:textId="5BE54F3E" w:rsidR="009E625C" w:rsidRPr="009E625C" w:rsidRDefault="009E625C" w:rsidP="00A73772">
      <w:pPr>
        <w:tabs>
          <w:tab w:val="left" w:pos="142"/>
        </w:tabs>
        <w:spacing w:after="0"/>
        <w:ind w:left="142"/>
        <w:jc w:val="left"/>
        <w:rPr>
          <w:rStyle w:val="EstilosubindicePARAPROCEDCar"/>
          <w:rFonts w:cs="Arial"/>
          <w:sz w:val="22"/>
          <w:szCs w:val="22"/>
        </w:rPr>
      </w:pPr>
      <w:proofErr w:type="spellStart"/>
      <w:r w:rsidRPr="009E625C">
        <w:rPr>
          <w:rStyle w:val="EstilosubindicePARAPROCEDCar"/>
          <w:rFonts w:cs="Arial"/>
          <w:sz w:val="22"/>
          <w:szCs w:val="22"/>
          <w:vertAlign w:val="baseline"/>
        </w:rPr>
        <w:t>OPCSA</w:t>
      </w:r>
      <w:r w:rsidRPr="009E625C">
        <w:rPr>
          <w:rStyle w:val="EstilosubindicePARAPROCEDCar"/>
          <w:rFonts w:cs="Arial"/>
          <w:sz w:val="22"/>
          <w:szCs w:val="22"/>
        </w:rPr>
        <w:t>ua</w:t>
      </w:r>
      <w:proofErr w:type="spellEnd"/>
      <w:r w:rsidRPr="009E625C">
        <w:rPr>
          <w:rStyle w:val="EstilosubindicePARAPROCEDCar"/>
          <w:rFonts w:cs="Arial"/>
          <w:sz w:val="22"/>
          <w:szCs w:val="22"/>
        </w:rPr>
        <w:t xml:space="preserve"> </w:t>
      </w:r>
      <w:r w:rsidRPr="009E625C">
        <w:rPr>
          <w:rStyle w:val="EstilosubindicePARAPROCEDCar"/>
          <w:rFonts w:cs="Arial"/>
          <w:sz w:val="22"/>
          <w:szCs w:val="22"/>
          <w:vertAlign w:val="baseline"/>
        </w:rPr>
        <w:t>= -</w:t>
      </w:r>
      <w:r w:rsidRPr="001E58FA">
        <w:rPr>
          <w:rStyle w:val="Estilo11pto"/>
        </w:rPr>
        <w:t xml:space="preserve">CDEM × </w:t>
      </w:r>
      <w:proofErr w:type="spellStart"/>
      <w:r w:rsidRPr="001E58FA">
        <w:rPr>
          <w:rStyle w:val="Estilo11pto"/>
        </w:rPr>
        <w:t>MBC</w:t>
      </w:r>
      <w:r w:rsidRPr="009E625C">
        <w:rPr>
          <w:rStyle w:val="EstilosubindicePARAPROCEDCar"/>
          <w:rFonts w:cs="Arial"/>
          <w:sz w:val="22"/>
          <w:szCs w:val="22"/>
        </w:rPr>
        <w:t>ua</w:t>
      </w:r>
      <w:proofErr w:type="spellEnd"/>
      <w:r w:rsidRPr="009E625C">
        <w:rPr>
          <w:rStyle w:val="EstilosubindicePARAPROCEDCar"/>
          <w:rFonts w:cs="Arial"/>
          <w:sz w:val="22"/>
          <w:szCs w:val="22"/>
        </w:rPr>
        <w:t xml:space="preserve"> </w:t>
      </w:r>
      <w:r w:rsidRPr="009E625C">
        <w:rPr>
          <w:rStyle w:val="EstilosubindicePARAPROCEDCar"/>
          <w:rFonts w:cs="Arial"/>
          <w:sz w:val="22"/>
          <w:szCs w:val="22"/>
          <w:vertAlign w:val="baseline"/>
        </w:rPr>
        <w:t xml:space="preserve"> / </w:t>
      </w:r>
      <w:r w:rsidRPr="001E58FA">
        <w:rPr>
          <w:rStyle w:val="Estilo11pto"/>
        </w:rPr>
        <w:t>∑</w:t>
      </w:r>
      <w:proofErr w:type="spellStart"/>
      <w:r w:rsidRPr="009E625C">
        <w:rPr>
          <w:rStyle w:val="EstilosubindicePARAPROCEDCar"/>
          <w:rFonts w:cs="Arial"/>
          <w:sz w:val="22"/>
          <w:szCs w:val="22"/>
        </w:rPr>
        <w:t>ua</w:t>
      </w:r>
      <w:proofErr w:type="spellEnd"/>
      <w:r w:rsidRPr="009E625C">
        <w:rPr>
          <w:rStyle w:val="EstilosubindicePARAPROCEDCar"/>
          <w:rFonts w:cs="Arial"/>
          <w:sz w:val="22"/>
          <w:szCs w:val="22"/>
        </w:rPr>
        <w:t xml:space="preserve"> </w:t>
      </w:r>
      <w:proofErr w:type="spellStart"/>
      <w:r w:rsidRPr="009E625C">
        <w:rPr>
          <w:rStyle w:val="EstilosubindicePARAPROCEDCar"/>
          <w:rFonts w:cs="Arial"/>
          <w:sz w:val="22"/>
          <w:szCs w:val="22"/>
          <w:vertAlign w:val="baseline"/>
        </w:rPr>
        <w:t>MBC</w:t>
      </w:r>
      <w:r w:rsidRPr="009E625C">
        <w:rPr>
          <w:rStyle w:val="EstilosubindicePARAPROCEDCar"/>
          <w:rFonts w:cs="Arial"/>
          <w:sz w:val="22"/>
          <w:szCs w:val="22"/>
        </w:rPr>
        <w:t>ua</w:t>
      </w:r>
      <w:proofErr w:type="spellEnd"/>
    </w:p>
    <w:p w14:paraId="7EEB02C1" w14:textId="77777777" w:rsidR="009E625C" w:rsidRPr="009E625C" w:rsidRDefault="009E625C" w:rsidP="001E58FA">
      <w:pPr>
        <w:tabs>
          <w:tab w:val="left" w:pos="142"/>
        </w:tabs>
        <w:spacing w:after="0"/>
        <w:ind w:left="142"/>
        <w:jc w:val="center"/>
        <w:rPr>
          <w:rStyle w:val="EstilosubindicePARAPROCEDCar"/>
          <w:rFonts w:cs="Arial"/>
          <w:sz w:val="22"/>
          <w:szCs w:val="22"/>
        </w:rPr>
      </w:pPr>
    </w:p>
    <w:p w14:paraId="18D59443" w14:textId="77777777" w:rsidR="009E625C" w:rsidRPr="009E625C" w:rsidRDefault="009E625C" w:rsidP="001E58FA">
      <w:pPr>
        <w:tabs>
          <w:tab w:val="left" w:pos="142"/>
        </w:tabs>
        <w:spacing w:after="0"/>
        <w:ind w:left="142"/>
        <w:jc w:val="left"/>
        <w:rPr>
          <w:rStyle w:val="EstilosubindicePARAPROCEDCar"/>
          <w:rFonts w:cs="Arial"/>
          <w:sz w:val="22"/>
          <w:szCs w:val="22"/>
          <w:vertAlign w:val="baseline"/>
        </w:rPr>
      </w:pPr>
      <w:r w:rsidRPr="009E625C">
        <w:rPr>
          <w:rStyle w:val="EstilosubindicePARAPROCEDCar"/>
          <w:rFonts w:cs="Arial"/>
          <w:sz w:val="22"/>
          <w:szCs w:val="22"/>
          <w:vertAlign w:val="baseline"/>
        </w:rPr>
        <w:t xml:space="preserve">Si CDEM es negativo se liquidará un derecho de cobro: </w:t>
      </w:r>
    </w:p>
    <w:p w14:paraId="54A5826A" w14:textId="77777777" w:rsidR="009E625C" w:rsidRPr="009E625C" w:rsidRDefault="009E625C" w:rsidP="001E58FA">
      <w:pPr>
        <w:tabs>
          <w:tab w:val="left" w:pos="142"/>
        </w:tabs>
        <w:spacing w:after="0"/>
        <w:ind w:left="142"/>
        <w:jc w:val="center"/>
        <w:rPr>
          <w:rStyle w:val="EstilosubindicePARAPROCEDCar"/>
          <w:rFonts w:cs="Arial"/>
          <w:sz w:val="22"/>
          <w:szCs w:val="22"/>
          <w:vertAlign w:val="baseline"/>
        </w:rPr>
      </w:pPr>
    </w:p>
    <w:p w14:paraId="6C88FF90" w14:textId="77777777" w:rsidR="009E625C" w:rsidRPr="009E625C" w:rsidRDefault="009E625C" w:rsidP="00A73772">
      <w:pPr>
        <w:tabs>
          <w:tab w:val="left" w:pos="142"/>
        </w:tabs>
        <w:spacing w:after="0"/>
        <w:ind w:left="142"/>
        <w:jc w:val="left"/>
        <w:rPr>
          <w:rStyle w:val="EstilosubindicePARAPROCEDCar"/>
          <w:rFonts w:cs="Arial"/>
          <w:sz w:val="22"/>
          <w:szCs w:val="22"/>
        </w:rPr>
      </w:pPr>
      <w:proofErr w:type="spellStart"/>
      <w:r w:rsidRPr="009E625C">
        <w:rPr>
          <w:rStyle w:val="EstilosubindicePARAPROCEDCar"/>
          <w:rFonts w:cs="Arial"/>
          <w:sz w:val="22"/>
          <w:szCs w:val="22"/>
          <w:vertAlign w:val="baseline"/>
        </w:rPr>
        <w:t>DCCSA</w:t>
      </w:r>
      <w:r w:rsidRPr="009E625C">
        <w:rPr>
          <w:rStyle w:val="EstilosubindicePARAPROCEDCar"/>
          <w:rFonts w:cs="Arial"/>
          <w:sz w:val="22"/>
          <w:szCs w:val="22"/>
        </w:rPr>
        <w:t>ua</w:t>
      </w:r>
      <w:proofErr w:type="spellEnd"/>
      <w:r w:rsidRPr="009E625C">
        <w:rPr>
          <w:rStyle w:val="EstilosubindicePARAPROCEDCar"/>
          <w:rFonts w:cs="Arial"/>
          <w:sz w:val="22"/>
          <w:szCs w:val="22"/>
        </w:rPr>
        <w:t xml:space="preserve"> </w:t>
      </w:r>
      <w:r w:rsidRPr="009E625C">
        <w:rPr>
          <w:rStyle w:val="EstilosubindicePARAPROCEDCar"/>
          <w:rFonts w:cs="Arial"/>
          <w:sz w:val="22"/>
          <w:szCs w:val="22"/>
          <w:vertAlign w:val="baseline"/>
        </w:rPr>
        <w:t>= -</w:t>
      </w:r>
      <w:r w:rsidRPr="001E58FA">
        <w:rPr>
          <w:rStyle w:val="Estilo11pto"/>
        </w:rPr>
        <w:t xml:space="preserve">CDEM × </w:t>
      </w:r>
      <w:proofErr w:type="spellStart"/>
      <w:r w:rsidRPr="001E58FA">
        <w:rPr>
          <w:rStyle w:val="Estilo11pto"/>
        </w:rPr>
        <w:t>MBC</w:t>
      </w:r>
      <w:r w:rsidRPr="009E625C">
        <w:rPr>
          <w:rStyle w:val="EstilosubindicePARAPROCEDCar"/>
          <w:rFonts w:cs="Arial"/>
          <w:sz w:val="22"/>
          <w:szCs w:val="22"/>
        </w:rPr>
        <w:t>ua</w:t>
      </w:r>
      <w:proofErr w:type="spellEnd"/>
      <w:r w:rsidRPr="009E625C">
        <w:rPr>
          <w:rStyle w:val="EstilosubindicePARAPROCEDCar"/>
          <w:rFonts w:cs="Arial"/>
          <w:sz w:val="22"/>
          <w:szCs w:val="22"/>
        </w:rPr>
        <w:t xml:space="preserve"> </w:t>
      </w:r>
      <w:r w:rsidRPr="009E625C">
        <w:rPr>
          <w:rStyle w:val="EstilosubindicePARAPROCEDCar"/>
          <w:rFonts w:cs="Arial"/>
          <w:sz w:val="22"/>
          <w:szCs w:val="22"/>
          <w:vertAlign w:val="baseline"/>
        </w:rPr>
        <w:t xml:space="preserve"> / </w:t>
      </w:r>
      <w:r w:rsidRPr="001E58FA">
        <w:rPr>
          <w:rStyle w:val="Estilo11pto"/>
        </w:rPr>
        <w:t>∑</w:t>
      </w:r>
      <w:proofErr w:type="spellStart"/>
      <w:r w:rsidRPr="009E625C">
        <w:rPr>
          <w:rStyle w:val="EstilosubindicePARAPROCEDCar"/>
          <w:rFonts w:cs="Arial"/>
          <w:sz w:val="22"/>
          <w:szCs w:val="22"/>
        </w:rPr>
        <w:t>ua</w:t>
      </w:r>
      <w:proofErr w:type="spellEnd"/>
      <w:r w:rsidRPr="009E625C">
        <w:rPr>
          <w:rStyle w:val="EstilosubindicePARAPROCEDCar"/>
          <w:rFonts w:cs="Arial"/>
          <w:sz w:val="22"/>
          <w:szCs w:val="22"/>
        </w:rPr>
        <w:t xml:space="preserve"> </w:t>
      </w:r>
      <w:proofErr w:type="spellStart"/>
      <w:r w:rsidRPr="009E625C">
        <w:rPr>
          <w:rStyle w:val="EstilosubindicePARAPROCEDCar"/>
          <w:rFonts w:cs="Arial"/>
          <w:sz w:val="22"/>
          <w:szCs w:val="22"/>
          <w:vertAlign w:val="baseline"/>
        </w:rPr>
        <w:t>MBC</w:t>
      </w:r>
      <w:r w:rsidRPr="009E625C">
        <w:rPr>
          <w:rStyle w:val="EstilosubindicePARAPROCEDCar"/>
          <w:rFonts w:cs="Arial"/>
          <w:sz w:val="22"/>
          <w:szCs w:val="22"/>
        </w:rPr>
        <w:t>ua</w:t>
      </w:r>
      <w:proofErr w:type="spellEnd"/>
    </w:p>
    <w:p w14:paraId="5EC11618" w14:textId="77777777" w:rsidR="009E625C" w:rsidRPr="009E625C" w:rsidRDefault="009E625C" w:rsidP="001E58FA">
      <w:pPr>
        <w:tabs>
          <w:tab w:val="left" w:pos="142"/>
        </w:tabs>
        <w:spacing w:after="0"/>
        <w:ind w:left="142"/>
        <w:rPr>
          <w:rFonts w:cs="Arial"/>
          <w:sz w:val="22"/>
          <w:szCs w:val="22"/>
        </w:rPr>
      </w:pPr>
    </w:p>
    <w:p w14:paraId="30798E61" w14:textId="0AFD7ADF" w:rsidR="009E625C" w:rsidRPr="001E58FA" w:rsidRDefault="009E625C" w:rsidP="001E58FA">
      <w:pPr>
        <w:tabs>
          <w:tab w:val="left" w:pos="142"/>
        </w:tabs>
        <w:spacing w:after="0"/>
        <w:ind w:left="142"/>
        <w:rPr>
          <w:rStyle w:val="Estilo11pto"/>
        </w:rPr>
      </w:pPr>
      <w:r w:rsidRPr="001E58FA">
        <w:rPr>
          <w:rStyle w:val="Estilo11pto"/>
        </w:rPr>
        <w:t xml:space="preserve">Siendo </w:t>
      </w:r>
      <w:proofErr w:type="spellStart"/>
      <w:r w:rsidRPr="001E58FA">
        <w:rPr>
          <w:rStyle w:val="Estilo11pto"/>
        </w:rPr>
        <w:t>MBC</w:t>
      </w:r>
      <w:r w:rsidRPr="009E625C">
        <w:rPr>
          <w:rStyle w:val="EstilosubindicePARAPROCEDCar"/>
          <w:rFonts w:cs="Arial"/>
          <w:sz w:val="22"/>
          <w:szCs w:val="22"/>
        </w:rPr>
        <w:t>ua</w:t>
      </w:r>
      <w:proofErr w:type="spellEnd"/>
      <w:r w:rsidRPr="009E625C">
        <w:rPr>
          <w:rStyle w:val="EstilosubindicePARAPROCEDCar"/>
          <w:rFonts w:cs="Arial"/>
          <w:sz w:val="22"/>
          <w:szCs w:val="22"/>
        </w:rPr>
        <w:t xml:space="preserve"> </w:t>
      </w:r>
      <w:r w:rsidRPr="009E625C">
        <w:rPr>
          <w:rStyle w:val="EstilosubindicePARAPROCEDCar"/>
          <w:rFonts w:cs="Arial"/>
          <w:sz w:val="22"/>
          <w:szCs w:val="22"/>
          <w:vertAlign w:val="baseline"/>
        </w:rPr>
        <w:t xml:space="preserve">la energía horaria medida en barras de central de la unidad de programación </w:t>
      </w:r>
      <w:proofErr w:type="spellStart"/>
      <w:r w:rsidRPr="009E625C">
        <w:rPr>
          <w:rStyle w:val="EstilosubindicePARAPROCEDCar"/>
          <w:rFonts w:cs="Arial"/>
          <w:i/>
          <w:sz w:val="22"/>
          <w:szCs w:val="22"/>
          <w:vertAlign w:val="baseline"/>
        </w:rPr>
        <w:t>ua</w:t>
      </w:r>
      <w:proofErr w:type="spellEnd"/>
      <w:r w:rsidRPr="009E625C">
        <w:rPr>
          <w:rStyle w:val="EstilosubindicePARAPROCEDCar"/>
          <w:rFonts w:cs="Arial"/>
          <w:i/>
          <w:sz w:val="22"/>
          <w:szCs w:val="22"/>
          <w:vertAlign w:val="baseline"/>
        </w:rPr>
        <w:t xml:space="preserve"> </w:t>
      </w:r>
      <w:r w:rsidRPr="009E625C">
        <w:rPr>
          <w:rStyle w:val="EstilosubindicePARAPROCEDCar"/>
          <w:rFonts w:cs="Arial"/>
          <w:sz w:val="22"/>
          <w:szCs w:val="22"/>
          <w:vertAlign w:val="baseline"/>
        </w:rPr>
        <w:t xml:space="preserve">calculada según el Anexo </w:t>
      </w:r>
      <w:r w:rsidR="00AE25ED">
        <w:rPr>
          <w:rStyle w:val="EstilosubindicePARAPROCEDCar"/>
          <w:rFonts w:cs="Arial"/>
          <w:sz w:val="22"/>
          <w:szCs w:val="22"/>
          <w:vertAlign w:val="baseline"/>
        </w:rPr>
        <w:t>II</w:t>
      </w:r>
      <w:r w:rsidRPr="009E625C">
        <w:rPr>
          <w:rStyle w:val="EstilosubindicePARAPROCEDCar"/>
          <w:rFonts w:cs="Arial"/>
          <w:sz w:val="22"/>
          <w:szCs w:val="22"/>
          <w:vertAlign w:val="baseline"/>
        </w:rPr>
        <w:t>I.</w:t>
      </w:r>
    </w:p>
    <w:p w14:paraId="4257FC26" w14:textId="77777777" w:rsidR="009E625C" w:rsidRPr="009E625C" w:rsidRDefault="009E625C" w:rsidP="001E58FA">
      <w:pPr>
        <w:tabs>
          <w:tab w:val="left" w:pos="142"/>
        </w:tabs>
        <w:spacing w:after="0"/>
        <w:ind w:left="142"/>
        <w:rPr>
          <w:rFonts w:cs="Arial"/>
          <w:sz w:val="22"/>
          <w:szCs w:val="22"/>
        </w:rPr>
      </w:pPr>
    </w:p>
    <w:p w14:paraId="07F68626" w14:textId="03312376" w:rsidR="00842AA2" w:rsidRPr="00842AA2" w:rsidRDefault="009E625C" w:rsidP="00237207">
      <w:pPr>
        <w:pStyle w:val="BEGO"/>
        <w:numPr>
          <w:ilvl w:val="1"/>
          <w:numId w:val="21"/>
        </w:numPr>
        <w:tabs>
          <w:tab w:val="left" w:pos="1134"/>
        </w:tabs>
        <w:ind w:hanging="650"/>
        <w:rPr>
          <w:lang w:val="sv-SE"/>
        </w:rPr>
      </w:pPr>
      <w:r w:rsidRPr="4180549A">
        <w:rPr>
          <w:lang w:val="sv-SE"/>
        </w:rPr>
        <w:t xml:space="preserve">Publicación del desglose horario del coste agregado. </w:t>
      </w:r>
    </w:p>
    <w:p w14:paraId="685E1606" w14:textId="77777777" w:rsidR="00842AA2" w:rsidRPr="00842AA2" w:rsidRDefault="00842AA2" w:rsidP="00842AA2">
      <w:pPr>
        <w:pStyle w:val="BEGO"/>
        <w:tabs>
          <w:tab w:val="left" w:pos="993"/>
        </w:tabs>
        <w:spacing w:before="0"/>
        <w:ind w:left="858"/>
        <w:rPr>
          <w:lang w:val="sv-SE"/>
        </w:rPr>
      </w:pPr>
    </w:p>
    <w:p w14:paraId="7E87F325" w14:textId="1FB04879" w:rsidR="00A52114" w:rsidRDefault="50231A46" w:rsidP="00237207">
      <w:pPr>
        <w:spacing w:after="0" w:line="259" w:lineRule="auto"/>
        <w:ind w:left="142"/>
        <w:rPr>
          <w:rStyle w:val="Estilo11pto"/>
          <w:rFonts w:eastAsiaTheme="minorEastAsia" w:cs="Arial"/>
          <w:szCs w:val="22"/>
          <w:lang w:eastAsia="en-US"/>
        </w:rPr>
      </w:pPr>
      <w:del w:id="875" w:author="LIQ" w:date="2021-03-24T13:54:00Z">
        <w:r w:rsidRPr="0DDC4F9F" w:rsidDel="005B05EB">
          <w:rPr>
            <w:rStyle w:val="Estilo11pto"/>
          </w:rPr>
          <w:delText>En el caso de consolidación de importe horarios, e</w:delText>
        </w:r>
      </w:del>
      <w:ins w:id="876" w:author="LIQ" w:date="2021-03-24T13:54:00Z">
        <w:r w:rsidR="005B05EB">
          <w:rPr>
            <w:rStyle w:val="Estilo11pto"/>
          </w:rPr>
          <w:t>E</w:t>
        </w:r>
      </w:ins>
      <w:r w:rsidR="11B09800" w:rsidRPr="0DDC4F9F">
        <w:rPr>
          <w:rStyle w:val="Estilo11pto"/>
        </w:rPr>
        <w:t>l operador del sistema publicará el desglose horario en porcentaje del valor de CDEM que corresponde a cada uno de los conceptos del apartad</w:t>
      </w:r>
      <w:r w:rsidR="61ECDCC1" w:rsidRPr="0DDC4F9F">
        <w:rPr>
          <w:rStyle w:val="Estilo11pto"/>
        </w:rPr>
        <w:t>o</w:t>
      </w:r>
      <w:r w:rsidR="00435483">
        <w:rPr>
          <w:rStyle w:val="Estilo11pto"/>
        </w:rPr>
        <w:t xml:space="preserve"> </w:t>
      </w:r>
      <w:r w:rsidR="44FEDA5D" w:rsidRPr="0DDC4F9F">
        <w:rPr>
          <w:rStyle w:val="Estilo11pto"/>
        </w:rPr>
        <w:t>2</w:t>
      </w:r>
      <w:ins w:id="877" w:author="LIQ" w:date="2021-03-16T21:18:00Z">
        <w:r w:rsidR="00D27225">
          <w:rPr>
            <w:rStyle w:val="Estilo11pto"/>
          </w:rPr>
          <w:t>7</w:t>
        </w:r>
      </w:ins>
      <w:del w:id="878" w:author="LIQ" w:date="2021-03-16T21:18:00Z">
        <w:r w:rsidR="44FEDA5D" w:rsidRPr="0DDC4F9F" w:rsidDel="00D27225">
          <w:rPr>
            <w:rStyle w:val="Estilo11pto"/>
          </w:rPr>
          <w:delText>6</w:delText>
        </w:r>
      </w:del>
      <w:r w:rsidR="44FEDA5D" w:rsidRPr="0DDC4F9F">
        <w:rPr>
          <w:rStyle w:val="Estilo11pto"/>
        </w:rPr>
        <w:t>.</w:t>
      </w:r>
      <w:r w:rsidR="11B09800" w:rsidRPr="0DDC4F9F">
        <w:rPr>
          <w:rStyle w:val="Estilo11pto"/>
        </w:rPr>
        <w:t xml:space="preserve">1 y al apartado </w:t>
      </w:r>
      <w:r w:rsidR="292B3D5E" w:rsidRPr="0DDC4F9F">
        <w:rPr>
          <w:rStyle w:val="Estilo11pto"/>
        </w:rPr>
        <w:t>2</w:t>
      </w:r>
      <w:ins w:id="879" w:author="LIQ" w:date="2021-03-16T21:18:00Z">
        <w:r w:rsidR="00D27225">
          <w:rPr>
            <w:rStyle w:val="Estilo11pto"/>
          </w:rPr>
          <w:t>7</w:t>
        </w:r>
      </w:ins>
      <w:del w:id="880" w:author="LIQ" w:date="2021-03-16T21:18:00Z">
        <w:r w:rsidR="292B3D5E" w:rsidRPr="0DDC4F9F" w:rsidDel="00D27225">
          <w:rPr>
            <w:rStyle w:val="Estilo11pto"/>
          </w:rPr>
          <w:delText>6</w:delText>
        </w:r>
      </w:del>
      <w:r w:rsidR="292B3D5E" w:rsidRPr="0DDC4F9F">
        <w:rPr>
          <w:rStyle w:val="Estilo11pto"/>
        </w:rPr>
        <w:t>.2</w:t>
      </w:r>
      <w:r w:rsidR="0346D98F" w:rsidRPr="0DDC4F9F">
        <w:rPr>
          <w:rStyle w:val="Estilo11pto"/>
        </w:rPr>
        <w:t>.</w:t>
      </w:r>
    </w:p>
    <w:p w14:paraId="5ACEA054" w14:textId="77777777" w:rsidR="009E625C" w:rsidRPr="00842AA2" w:rsidRDefault="009E625C" w:rsidP="00A52114">
      <w:pPr>
        <w:pStyle w:val="BEGO"/>
        <w:tabs>
          <w:tab w:val="left" w:pos="993"/>
        </w:tabs>
        <w:spacing w:before="0"/>
        <w:ind w:left="858"/>
        <w:rPr>
          <w:lang w:val="sv-SE"/>
        </w:rPr>
      </w:pPr>
    </w:p>
    <w:p w14:paraId="41B1E80F" w14:textId="77777777" w:rsidR="00166F6A" w:rsidRPr="00AD4565" w:rsidRDefault="00166F6A" w:rsidP="00A52114">
      <w:pPr>
        <w:pStyle w:val="BEGO"/>
        <w:tabs>
          <w:tab w:val="left" w:pos="993"/>
        </w:tabs>
        <w:spacing w:before="0"/>
        <w:ind w:left="858"/>
        <w:rPr>
          <w:lang w:val="sv-SE"/>
        </w:rPr>
      </w:pPr>
    </w:p>
    <w:p w14:paraId="3BDE10C3" w14:textId="77777777" w:rsidR="00CB0AC2" w:rsidRDefault="00CB0AC2">
      <w:pPr>
        <w:spacing w:after="0"/>
        <w:ind w:left="0"/>
        <w:jc w:val="left"/>
        <w:rPr>
          <w:rFonts w:asciiTheme="minorHAnsi" w:hAnsiTheme="minorHAnsi" w:cs="Arial"/>
          <w:sz w:val="22"/>
          <w:szCs w:val="22"/>
        </w:rPr>
      </w:pPr>
      <w:r>
        <w:rPr>
          <w:rFonts w:asciiTheme="minorHAnsi" w:hAnsiTheme="minorHAnsi" w:cs="Arial"/>
          <w:sz w:val="22"/>
          <w:szCs w:val="22"/>
        </w:rPr>
        <w:br w:type="page"/>
      </w:r>
    </w:p>
    <w:p w14:paraId="1E82C0FE" w14:textId="64060F62" w:rsidR="00CB0AC2" w:rsidRDefault="00CB0AC2" w:rsidP="00CB0AC2">
      <w:pPr>
        <w:tabs>
          <w:tab w:val="left" w:pos="0"/>
        </w:tabs>
        <w:spacing w:after="0"/>
        <w:jc w:val="center"/>
        <w:rPr>
          <w:rFonts w:cs="Arial"/>
          <w:sz w:val="22"/>
          <w:szCs w:val="22"/>
        </w:rPr>
      </w:pPr>
      <w:r w:rsidRPr="00535EA4">
        <w:rPr>
          <w:rFonts w:cs="Arial"/>
          <w:sz w:val="22"/>
          <w:szCs w:val="22"/>
        </w:rPr>
        <w:t>ANEXO I</w:t>
      </w:r>
    </w:p>
    <w:p w14:paraId="5788FD6A" w14:textId="084F0A2B" w:rsidR="00465ECF" w:rsidRDefault="00465ECF" w:rsidP="00CB0AC2">
      <w:pPr>
        <w:tabs>
          <w:tab w:val="left" w:pos="0"/>
        </w:tabs>
        <w:spacing w:after="0"/>
        <w:jc w:val="center"/>
        <w:rPr>
          <w:rFonts w:cs="Arial"/>
          <w:sz w:val="22"/>
          <w:szCs w:val="22"/>
        </w:rPr>
      </w:pPr>
    </w:p>
    <w:p w14:paraId="0FB47700" w14:textId="1C65338E" w:rsidR="00465ECF" w:rsidRPr="00CA41BC" w:rsidRDefault="00465ECF" w:rsidP="00465ECF">
      <w:pPr>
        <w:spacing w:after="0"/>
        <w:jc w:val="center"/>
        <w:rPr>
          <w:sz w:val="22"/>
          <w:szCs w:val="22"/>
        </w:rPr>
      </w:pPr>
      <w:del w:id="881" w:author="LIQ" w:date="2021-03-24T13:55:00Z">
        <w:r w:rsidRPr="00237207" w:rsidDel="00A47DE3">
          <w:rPr>
            <w:rFonts w:cs="Arial"/>
            <w:sz w:val="22"/>
            <w:szCs w:val="22"/>
          </w:rPr>
          <w:delText>L</w:delText>
        </w:r>
        <w:r w:rsidRPr="00CA41BC" w:rsidDel="00A47DE3">
          <w:rPr>
            <w:sz w:val="22"/>
            <w:szCs w:val="22"/>
          </w:rPr>
          <w:delText xml:space="preserve">IQUIDACIÓN </w:delText>
        </w:r>
      </w:del>
      <w:ins w:id="882" w:author="LIQ" w:date="2021-03-24T13:55:00Z">
        <w:r w:rsidR="00A47DE3">
          <w:rPr>
            <w:rFonts w:cs="Arial"/>
            <w:sz w:val="22"/>
            <w:szCs w:val="22"/>
          </w:rPr>
          <w:t>INFORMACIÓN</w:t>
        </w:r>
        <w:r w:rsidR="00A47DE3" w:rsidRPr="00CA41BC">
          <w:rPr>
            <w:sz w:val="22"/>
            <w:szCs w:val="22"/>
          </w:rPr>
          <w:t xml:space="preserve"> </w:t>
        </w:r>
      </w:ins>
      <w:r w:rsidRPr="00CA41BC">
        <w:rPr>
          <w:sz w:val="22"/>
          <w:szCs w:val="22"/>
        </w:rPr>
        <w:t>OPCIONAL DEL INCUMPLIMIENTO DE ENERGÍAS DE BALANCE POR UNIDADES DE PROGRAMACIÓN.</w:t>
      </w:r>
    </w:p>
    <w:p w14:paraId="194602DC" w14:textId="77777777" w:rsidR="00465ECF" w:rsidRPr="00CA41BC" w:rsidRDefault="00465ECF" w:rsidP="00465ECF">
      <w:pPr>
        <w:spacing w:after="0"/>
        <w:rPr>
          <w:sz w:val="22"/>
          <w:szCs w:val="22"/>
        </w:rPr>
      </w:pPr>
    </w:p>
    <w:p w14:paraId="2DE86CD1" w14:textId="5A8386D8" w:rsidR="00465ECF" w:rsidRPr="00CA41BC" w:rsidRDefault="00465ECF" w:rsidP="00465ECF">
      <w:pPr>
        <w:pStyle w:val="ListParagraph"/>
        <w:numPr>
          <w:ilvl w:val="0"/>
          <w:numId w:val="19"/>
        </w:numPr>
        <w:ind w:left="426" w:hanging="284"/>
        <w:rPr>
          <w:rFonts w:cs="Arial"/>
          <w:szCs w:val="22"/>
        </w:rPr>
      </w:pPr>
      <w:r w:rsidRPr="00CA41BC">
        <w:rPr>
          <w:rFonts w:cs="Arial"/>
          <w:szCs w:val="22"/>
        </w:rPr>
        <w:t xml:space="preserve">La energía incumplida a subir de cada unidad de programación u no integrada en la zona de regulación z del </w:t>
      </w:r>
      <w:r w:rsidR="00A84306">
        <w:rPr>
          <w:rFonts w:cs="Arial"/>
          <w:szCs w:val="22"/>
        </w:rPr>
        <w:t xml:space="preserve">BSP </w:t>
      </w:r>
      <w:r w:rsidRPr="00CA41BC">
        <w:rPr>
          <w:rFonts w:cs="Arial"/>
          <w:szCs w:val="22"/>
        </w:rPr>
        <w:t>s se calculará según la fórmula siguiente:</w:t>
      </w:r>
    </w:p>
    <w:p w14:paraId="48A35EEC" w14:textId="77777777" w:rsidR="00465ECF" w:rsidRPr="00CA41BC" w:rsidRDefault="00465ECF" w:rsidP="00465ECF">
      <w:pPr>
        <w:pStyle w:val="ListParagraph"/>
        <w:ind w:left="426"/>
        <w:rPr>
          <w:rFonts w:cs="Arial"/>
          <w:szCs w:val="22"/>
        </w:rPr>
      </w:pPr>
    </w:p>
    <w:p w14:paraId="3E7D6B23" w14:textId="131013C6" w:rsidR="00465ECF" w:rsidRPr="00A34A97" w:rsidRDefault="00465ECF" w:rsidP="00460600">
      <w:pPr>
        <w:tabs>
          <w:tab w:val="left" w:pos="1985"/>
        </w:tabs>
        <w:ind w:left="2552" w:hanging="2126"/>
        <w:rPr>
          <w:rStyle w:val="Estilo11pto"/>
        </w:rPr>
      </w:pPr>
      <w:proofErr w:type="spellStart"/>
      <w:r w:rsidRPr="00A34A97">
        <w:rPr>
          <w:rStyle w:val="Estilo11pto"/>
        </w:rPr>
        <w:t>EINCLEBALS</w:t>
      </w:r>
      <w:r w:rsidRPr="00CA41BC">
        <w:rPr>
          <w:rFonts w:cs="Arial"/>
          <w:sz w:val="22"/>
          <w:szCs w:val="22"/>
          <w:vertAlign w:val="subscript"/>
        </w:rPr>
        <w:t>,u,s</w:t>
      </w:r>
      <w:proofErr w:type="spellEnd"/>
      <w:r w:rsidRPr="00A34A97">
        <w:rPr>
          <w:rStyle w:val="Estilo11pto"/>
        </w:rPr>
        <w:t>=</w:t>
      </w:r>
      <w:r w:rsidRPr="00A34A97">
        <w:rPr>
          <w:rStyle w:val="Estilo11pto"/>
        </w:rPr>
        <w:tab/>
        <w:t xml:space="preserve">Energía incumplida de asignación neta de energía de balance RR y terciaria a subir de la unidad u del </w:t>
      </w:r>
      <w:r w:rsidR="00A84306">
        <w:rPr>
          <w:rStyle w:val="Estilo11pto"/>
        </w:rPr>
        <w:t xml:space="preserve">BSP </w:t>
      </w:r>
      <w:r w:rsidRPr="00A34A97">
        <w:rPr>
          <w:rStyle w:val="Estilo11pto"/>
        </w:rPr>
        <w:t xml:space="preserve">s.  Se tomará valor cero si en </w:t>
      </w:r>
      <w:ins w:id="883" w:author="LIQ" w:date="2021-03-16T21:49:00Z">
        <w:r w:rsidR="00984E31">
          <w:rPr>
            <w:rStyle w:val="Estilo11pto"/>
          </w:rPr>
          <w:t xml:space="preserve">el periodo de programación </w:t>
        </w:r>
      </w:ins>
      <w:r w:rsidRPr="00A34A97">
        <w:rPr>
          <w:rStyle w:val="Estilo11pto"/>
        </w:rPr>
        <w:t xml:space="preserve">la </w:t>
      </w:r>
      <w:del w:id="884" w:author="LIQ" w:date="2021-03-16T21:49:00Z">
        <w:r w:rsidRPr="00A34A97" w:rsidDel="00984E31">
          <w:rPr>
            <w:rStyle w:val="Estilo11pto"/>
          </w:rPr>
          <w:delText xml:space="preserve">hora </w:delText>
        </w:r>
      </w:del>
      <w:r w:rsidRPr="00A34A97">
        <w:rPr>
          <w:rStyle w:val="Estilo11pto"/>
        </w:rPr>
        <w:t xml:space="preserve">unidad tiene asignado un saldo neto a bajar de energía por restricciones en tiempo real. Si en </w:t>
      </w:r>
      <w:ins w:id="885" w:author="LIQ" w:date="2021-03-16T21:49:00Z">
        <w:r w:rsidR="00984E31">
          <w:rPr>
            <w:rStyle w:val="Estilo11pto"/>
          </w:rPr>
          <w:t>el periodo</w:t>
        </w:r>
        <w:r w:rsidR="00D25D4D">
          <w:rPr>
            <w:rStyle w:val="Estilo11pto"/>
          </w:rPr>
          <w:t xml:space="preserve"> de programación </w:t>
        </w:r>
      </w:ins>
      <w:r w:rsidRPr="00A34A97">
        <w:rPr>
          <w:rStyle w:val="Estilo11pto"/>
        </w:rPr>
        <w:t xml:space="preserve">la </w:t>
      </w:r>
      <w:del w:id="886" w:author="LIQ" w:date="2021-03-16T21:49:00Z">
        <w:r w:rsidRPr="00A34A97" w:rsidDel="00984E31">
          <w:rPr>
            <w:rStyle w:val="Estilo11pto"/>
          </w:rPr>
          <w:delText xml:space="preserve">hora </w:delText>
        </w:r>
      </w:del>
      <w:r w:rsidRPr="00A34A97">
        <w:rPr>
          <w:rStyle w:val="Estilo11pto"/>
        </w:rPr>
        <w:t>unidad tiene saldo a subir de energía de restricciones en tiempo real se considerará que ha sido asignada con anterioridad a las asignaciones de energía de balance RR y terciaria.</w:t>
      </w:r>
    </w:p>
    <w:p w14:paraId="6C83EAAA" w14:textId="5A4105BE" w:rsidR="00465ECF" w:rsidRDefault="00465ECF" w:rsidP="00460600">
      <w:pPr>
        <w:tabs>
          <w:tab w:val="left" w:pos="426"/>
        </w:tabs>
        <w:ind w:left="426"/>
        <w:rPr>
          <w:rStyle w:val="Estilo11pto"/>
          <w:lang w:val="en-US"/>
        </w:rPr>
      </w:pPr>
      <w:proofErr w:type="spellStart"/>
      <w:r w:rsidRPr="00237207">
        <w:rPr>
          <w:rStyle w:val="Estilo11pto"/>
          <w:lang w:val="en-US"/>
        </w:rPr>
        <w:t>EINCLEBALS</w:t>
      </w:r>
      <w:r w:rsidRPr="00CA41BC">
        <w:rPr>
          <w:rFonts w:cs="Arial"/>
          <w:sz w:val="22"/>
          <w:szCs w:val="22"/>
          <w:vertAlign w:val="subscript"/>
          <w:lang w:val="en-US"/>
        </w:rPr>
        <w:t>u,s</w:t>
      </w:r>
      <w:proofErr w:type="spellEnd"/>
      <w:r w:rsidRPr="00237207">
        <w:rPr>
          <w:rStyle w:val="Estilo11pto"/>
          <w:lang w:val="en-US"/>
        </w:rPr>
        <w:t xml:space="preserve"> = </w:t>
      </w:r>
      <w:proofErr w:type="spellStart"/>
      <w:r w:rsidRPr="00237207">
        <w:rPr>
          <w:rStyle w:val="Estilo11pto"/>
          <w:lang w:val="en-US"/>
        </w:rPr>
        <w:t>máx</w:t>
      </w:r>
      <w:proofErr w:type="spellEnd"/>
      <w:r w:rsidRPr="00237207">
        <w:rPr>
          <w:rStyle w:val="Estilo11pto"/>
          <w:lang w:val="en-US"/>
        </w:rPr>
        <w:t xml:space="preserve"> ( - </w:t>
      </w:r>
      <w:proofErr w:type="spellStart"/>
      <w:r w:rsidRPr="00237207">
        <w:rPr>
          <w:rStyle w:val="Estilo11pto"/>
          <w:lang w:val="en-US"/>
        </w:rPr>
        <w:t>STGS</w:t>
      </w:r>
      <w:r w:rsidRPr="00CA41BC">
        <w:rPr>
          <w:rFonts w:cs="Arial"/>
          <w:sz w:val="22"/>
          <w:szCs w:val="22"/>
          <w:vertAlign w:val="subscript"/>
          <w:lang w:val="en-US"/>
        </w:rPr>
        <w:t>u,s</w:t>
      </w:r>
      <w:proofErr w:type="spellEnd"/>
      <w:r w:rsidRPr="00237207">
        <w:rPr>
          <w:rStyle w:val="Estilo11pto"/>
          <w:lang w:val="en-US"/>
        </w:rPr>
        <w:t xml:space="preserve">  , </w:t>
      </w:r>
      <w:proofErr w:type="spellStart"/>
      <w:r w:rsidRPr="00237207">
        <w:rPr>
          <w:rStyle w:val="Estilo11pto"/>
          <w:lang w:val="en-US"/>
        </w:rPr>
        <w:t>m</w:t>
      </w:r>
      <w:r w:rsidR="00A84306">
        <w:rPr>
          <w:rStyle w:val="Estilo11pto"/>
          <w:lang w:val="en-US"/>
        </w:rPr>
        <w:t>í</w:t>
      </w:r>
      <w:r w:rsidRPr="00237207">
        <w:rPr>
          <w:rStyle w:val="Estilo11pto"/>
          <w:lang w:val="en-US"/>
        </w:rPr>
        <w:t>n</w:t>
      </w:r>
      <w:proofErr w:type="spellEnd"/>
      <w:r w:rsidRPr="00237207">
        <w:rPr>
          <w:rStyle w:val="Estilo11pto"/>
          <w:lang w:val="en-US"/>
        </w:rPr>
        <w:t xml:space="preserve"> (0,  </w:t>
      </w:r>
      <w:proofErr w:type="spellStart"/>
      <w:r w:rsidRPr="00237207">
        <w:rPr>
          <w:rStyle w:val="Estilo11pto"/>
          <w:lang w:val="en-US"/>
        </w:rPr>
        <w:t>MBC</w:t>
      </w:r>
      <w:r w:rsidRPr="00CA41BC">
        <w:rPr>
          <w:rFonts w:cs="Arial"/>
          <w:sz w:val="22"/>
          <w:szCs w:val="22"/>
          <w:vertAlign w:val="subscript"/>
          <w:lang w:val="en-US"/>
        </w:rPr>
        <w:t>u,s</w:t>
      </w:r>
      <w:proofErr w:type="spellEnd"/>
      <w:r w:rsidRPr="00237207">
        <w:rPr>
          <w:rStyle w:val="Estilo11pto"/>
          <w:lang w:val="en-US"/>
        </w:rPr>
        <w:t xml:space="preserve"> -  </w:t>
      </w:r>
      <w:proofErr w:type="spellStart"/>
      <w:r w:rsidRPr="00237207">
        <w:rPr>
          <w:rStyle w:val="Estilo11pto"/>
          <w:lang w:val="en-US"/>
        </w:rPr>
        <w:t>EREFS</w:t>
      </w:r>
      <w:r w:rsidRPr="00CA41BC">
        <w:rPr>
          <w:rFonts w:cs="Arial"/>
          <w:sz w:val="22"/>
          <w:szCs w:val="22"/>
          <w:vertAlign w:val="subscript"/>
          <w:lang w:val="en-US"/>
        </w:rPr>
        <w:t>u,s</w:t>
      </w:r>
      <w:proofErr w:type="spellEnd"/>
      <w:r w:rsidRPr="00CA41BC">
        <w:rPr>
          <w:rFonts w:cs="Arial"/>
          <w:sz w:val="22"/>
          <w:szCs w:val="22"/>
          <w:vertAlign w:val="subscript"/>
          <w:lang w:val="en-US"/>
        </w:rPr>
        <w:t xml:space="preserve"> </w:t>
      </w:r>
      <w:r w:rsidRPr="00237207">
        <w:rPr>
          <w:rStyle w:val="Estilo11pto"/>
          <w:lang w:val="en-US"/>
        </w:rPr>
        <w:t xml:space="preserve">  ) )</w:t>
      </w:r>
    </w:p>
    <w:p w14:paraId="363C749C" w14:textId="38D3DA61" w:rsidR="00460600" w:rsidRPr="00A84306" w:rsidRDefault="00460600" w:rsidP="00460600">
      <w:pPr>
        <w:tabs>
          <w:tab w:val="left" w:pos="1985"/>
        </w:tabs>
        <w:ind w:left="2552" w:hanging="2126"/>
        <w:rPr>
          <w:rStyle w:val="Estilo11pto"/>
        </w:rPr>
      </w:pPr>
      <w:r w:rsidRPr="00A84306">
        <w:rPr>
          <w:rStyle w:val="Estilo11pto"/>
        </w:rPr>
        <w:t>donde:</w:t>
      </w:r>
    </w:p>
    <w:p w14:paraId="1BCE6A81" w14:textId="5120E93C" w:rsidR="00465ECF" w:rsidRPr="00A34A97" w:rsidRDefault="00465ECF" w:rsidP="00460600">
      <w:pPr>
        <w:tabs>
          <w:tab w:val="left" w:pos="1985"/>
        </w:tabs>
        <w:ind w:left="2552" w:hanging="2126"/>
        <w:rPr>
          <w:rStyle w:val="Estilo11pto"/>
        </w:rPr>
      </w:pPr>
      <w:r w:rsidRPr="00A34A97">
        <w:rPr>
          <w:rStyle w:val="Estilo11pto"/>
        </w:rPr>
        <w:t>STGS</w:t>
      </w:r>
      <w:r w:rsidRPr="00CA41BC">
        <w:rPr>
          <w:rFonts w:cs="Arial"/>
          <w:sz w:val="22"/>
          <w:szCs w:val="22"/>
          <w:vertAlign w:val="subscript"/>
        </w:rPr>
        <w:t xml:space="preserve"> </w:t>
      </w:r>
      <w:proofErr w:type="spellStart"/>
      <w:r w:rsidRPr="00CA41BC">
        <w:rPr>
          <w:rFonts w:cs="Arial"/>
          <w:sz w:val="22"/>
          <w:szCs w:val="22"/>
          <w:vertAlign w:val="subscript"/>
        </w:rPr>
        <w:t>u,s</w:t>
      </w:r>
      <w:proofErr w:type="spellEnd"/>
      <w:r w:rsidRPr="00A34A97">
        <w:rPr>
          <w:rStyle w:val="Estilo11pto"/>
        </w:rPr>
        <w:t xml:space="preserve">  </w:t>
      </w:r>
      <w:r w:rsidRPr="00A34A97">
        <w:rPr>
          <w:rStyle w:val="Estilo11pto"/>
        </w:rPr>
        <w:tab/>
        <w:t xml:space="preserve">=  </w:t>
      </w:r>
      <w:r w:rsidR="00460600">
        <w:rPr>
          <w:rStyle w:val="Estilo11pto"/>
        </w:rPr>
        <w:tab/>
      </w:r>
      <w:r w:rsidR="00A84306">
        <w:rPr>
          <w:rStyle w:val="Estilo11pto"/>
        </w:rPr>
        <w:t>S</w:t>
      </w:r>
      <w:r w:rsidRPr="00A34A97">
        <w:rPr>
          <w:rStyle w:val="Estilo11pto"/>
        </w:rPr>
        <w:t xml:space="preserve">aldo neto a subir de la energía de balance RR y terciaria, a subir y a bajar, asignada a la unidad u del </w:t>
      </w:r>
      <w:r w:rsidR="00A84306">
        <w:rPr>
          <w:rStyle w:val="Estilo11pto"/>
        </w:rPr>
        <w:t>BSP</w:t>
      </w:r>
      <w:r w:rsidR="00A84306" w:rsidRPr="00A34A97">
        <w:rPr>
          <w:rStyle w:val="Estilo11pto"/>
        </w:rPr>
        <w:t xml:space="preserve"> </w:t>
      </w:r>
      <w:r w:rsidRPr="00A34A97">
        <w:rPr>
          <w:rStyle w:val="Estilo11pto"/>
        </w:rPr>
        <w:t>s.</w:t>
      </w:r>
    </w:p>
    <w:p w14:paraId="58D89C52" w14:textId="77777777" w:rsidR="00465ECF" w:rsidRPr="00237207" w:rsidRDefault="00465ECF" w:rsidP="00460600">
      <w:pPr>
        <w:tabs>
          <w:tab w:val="left" w:pos="1985"/>
        </w:tabs>
        <w:ind w:left="2552" w:hanging="2126"/>
        <w:rPr>
          <w:rStyle w:val="Estilo11pto"/>
          <w:lang w:val="en-US"/>
        </w:rPr>
      </w:pPr>
      <w:proofErr w:type="spellStart"/>
      <w:r w:rsidRPr="00237207">
        <w:rPr>
          <w:rStyle w:val="Estilo11pto"/>
          <w:lang w:val="en-US"/>
        </w:rPr>
        <w:t>EREFS</w:t>
      </w:r>
      <w:r w:rsidRPr="00CA41BC">
        <w:rPr>
          <w:rFonts w:cs="Arial"/>
          <w:sz w:val="22"/>
          <w:szCs w:val="22"/>
          <w:vertAlign w:val="subscript"/>
          <w:lang w:val="en-US"/>
        </w:rPr>
        <w:t>u,s</w:t>
      </w:r>
      <w:proofErr w:type="spellEnd"/>
      <w:r w:rsidRPr="00237207">
        <w:rPr>
          <w:rStyle w:val="Estilo11pto"/>
          <w:lang w:val="en-US"/>
        </w:rPr>
        <w:t xml:space="preserve">  </w:t>
      </w:r>
      <w:r w:rsidRPr="00237207">
        <w:rPr>
          <w:rStyle w:val="Estilo11pto"/>
          <w:lang w:val="en-US"/>
        </w:rPr>
        <w:tab/>
        <w:t xml:space="preserve">= </w:t>
      </w:r>
      <w:r w:rsidRPr="00237207">
        <w:rPr>
          <w:rStyle w:val="Estilo11pto"/>
          <w:lang w:val="en-US"/>
        </w:rPr>
        <w:tab/>
      </w:r>
      <w:proofErr w:type="spellStart"/>
      <w:r w:rsidRPr="00237207">
        <w:rPr>
          <w:rStyle w:val="Estilo11pto"/>
          <w:lang w:val="en-US"/>
        </w:rPr>
        <w:t>PHFC</w:t>
      </w:r>
      <w:r w:rsidRPr="00CA41BC">
        <w:rPr>
          <w:rFonts w:cs="Arial"/>
          <w:sz w:val="22"/>
          <w:szCs w:val="22"/>
          <w:vertAlign w:val="subscript"/>
          <w:lang w:val="en-US"/>
        </w:rPr>
        <w:t>u,s</w:t>
      </w:r>
      <w:proofErr w:type="spellEnd"/>
      <w:r w:rsidRPr="00237207">
        <w:rPr>
          <w:rStyle w:val="Estilo11pto"/>
          <w:lang w:val="en-US"/>
        </w:rPr>
        <w:t xml:space="preserve"> + </w:t>
      </w:r>
      <w:proofErr w:type="spellStart"/>
      <w:r w:rsidRPr="00237207">
        <w:rPr>
          <w:rStyle w:val="Estilo11pto"/>
          <w:lang w:val="en-US"/>
        </w:rPr>
        <w:t>SRTRS</w:t>
      </w:r>
      <w:r w:rsidRPr="00CA41BC">
        <w:rPr>
          <w:rFonts w:cs="Arial"/>
          <w:sz w:val="22"/>
          <w:szCs w:val="22"/>
          <w:vertAlign w:val="subscript"/>
          <w:lang w:val="en-US"/>
        </w:rPr>
        <w:t>u,s</w:t>
      </w:r>
      <w:proofErr w:type="spellEnd"/>
      <w:r w:rsidRPr="00237207">
        <w:rPr>
          <w:rStyle w:val="Estilo11pto"/>
          <w:lang w:val="en-US"/>
        </w:rPr>
        <w:t xml:space="preserve"> + </w:t>
      </w:r>
      <w:proofErr w:type="spellStart"/>
      <w:r w:rsidRPr="00237207">
        <w:rPr>
          <w:rStyle w:val="Estilo11pto"/>
          <w:lang w:val="en-US"/>
        </w:rPr>
        <w:t>STGS</w:t>
      </w:r>
      <w:r w:rsidRPr="00CA41BC">
        <w:rPr>
          <w:rFonts w:cs="Arial"/>
          <w:sz w:val="22"/>
          <w:szCs w:val="22"/>
          <w:vertAlign w:val="subscript"/>
          <w:lang w:val="en-US"/>
        </w:rPr>
        <w:t>u,s</w:t>
      </w:r>
      <w:proofErr w:type="spellEnd"/>
      <w:r w:rsidRPr="00237207">
        <w:rPr>
          <w:rStyle w:val="Estilo11pto"/>
          <w:lang w:val="en-US"/>
        </w:rPr>
        <w:t xml:space="preserve">  </w:t>
      </w:r>
    </w:p>
    <w:p w14:paraId="08F1DE3E" w14:textId="0535B442" w:rsidR="00465ECF" w:rsidRPr="00A34A97" w:rsidRDefault="00465ECF" w:rsidP="00460600">
      <w:pPr>
        <w:tabs>
          <w:tab w:val="left" w:pos="1985"/>
        </w:tabs>
        <w:ind w:left="2552" w:hanging="2126"/>
        <w:rPr>
          <w:rStyle w:val="Estilo11pto"/>
        </w:rPr>
      </w:pPr>
      <w:proofErr w:type="spellStart"/>
      <w:r w:rsidRPr="00A34A97">
        <w:rPr>
          <w:rStyle w:val="Estilo11pto"/>
        </w:rPr>
        <w:t>SRTRS</w:t>
      </w:r>
      <w:r w:rsidRPr="00CA41BC">
        <w:rPr>
          <w:rFonts w:cs="Arial"/>
          <w:sz w:val="22"/>
          <w:szCs w:val="22"/>
          <w:vertAlign w:val="subscript"/>
        </w:rPr>
        <w:t>u,s</w:t>
      </w:r>
      <w:proofErr w:type="spellEnd"/>
      <w:r w:rsidRPr="00A34A97">
        <w:rPr>
          <w:rStyle w:val="Estilo11pto"/>
        </w:rPr>
        <w:t xml:space="preserve"> </w:t>
      </w:r>
      <w:r w:rsidRPr="00A34A97">
        <w:rPr>
          <w:rStyle w:val="Estilo11pto"/>
        </w:rPr>
        <w:tab/>
        <w:t xml:space="preserve">= </w:t>
      </w:r>
      <w:r w:rsidR="00460600">
        <w:rPr>
          <w:rStyle w:val="Estilo11pto"/>
        </w:rPr>
        <w:tab/>
      </w:r>
      <w:del w:id="887" w:author="LIQ" w:date="2021-03-16T21:49:00Z">
        <w:r w:rsidRPr="00A34A97" w:rsidDel="00D25D4D">
          <w:rPr>
            <w:rStyle w:val="Estilo11pto"/>
          </w:rPr>
          <w:delText xml:space="preserve"> </w:delText>
        </w:r>
      </w:del>
      <w:r w:rsidR="00A84306">
        <w:rPr>
          <w:rStyle w:val="Estilo11pto"/>
        </w:rPr>
        <w:t>S</w:t>
      </w:r>
      <w:r w:rsidRPr="00A34A97">
        <w:rPr>
          <w:rStyle w:val="Estilo11pto"/>
        </w:rPr>
        <w:t xml:space="preserve">aldo a subir de energía de restricciones en tiempo real, a subir y a bajar, asignada a la unidad u del </w:t>
      </w:r>
      <w:r w:rsidR="00A84306">
        <w:rPr>
          <w:rStyle w:val="Estilo11pto"/>
        </w:rPr>
        <w:t>BSP</w:t>
      </w:r>
      <w:r w:rsidR="00A84306" w:rsidRPr="00A34A97">
        <w:rPr>
          <w:rStyle w:val="Estilo11pto"/>
        </w:rPr>
        <w:t xml:space="preserve"> </w:t>
      </w:r>
      <w:r w:rsidRPr="00A34A97">
        <w:rPr>
          <w:rStyle w:val="Estilo11pto"/>
        </w:rPr>
        <w:t>s.</w:t>
      </w:r>
    </w:p>
    <w:p w14:paraId="41E7ABF1" w14:textId="6B0A0F38" w:rsidR="00465ECF" w:rsidRPr="00A34A97" w:rsidRDefault="3A16DF45" w:rsidP="00963857">
      <w:pPr>
        <w:ind w:left="426"/>
        <w:rPr>
          <w:rStyle w:val="Estilo11pto"/>
        </w:rPr>
      </w:pPr>
      <w:r w:rsidRPr="0DDC4F9F">
        <w:rPr>
          <w:rStyle w:val="Estilo11pto"/>
        </w:rPr>
        <w:t>La obligación de pago de cada unidad de programación por su energía incumplida a subir se calculará según la f</w:t>
      </w:r>
      <w:r w:rsidR="1F273561" w:rsidRPr="0DDC4F9F">
        <w:rPr>
          <w:rStyle w:val="Estilo11pto"/>
        </w:rPr>
        <w:t>ó</w:t>
      </w:r>
      <w:r w:rsidRPr="0DDC4F9F">
        <w:rPr>
          <w:rStyle w:val="Estilo11pto"/>
        </w:rPr>
        <w:t>rmula de pago siguiente:</w:t>
      </w:r>
    </w:p>
    <w:p w14:paraId="6FBC17F6" w14:textId="77777777" w:rsidR="00465ECF" w:rsidRPr="00237207" w:rsidRDefault="00465ECF" w:rsidP="00460600">
      <w:pPr>
        <w:ind w:left="426"/>
        <w:rPr>
          <w:rStyle w:val="Estilo11pto"/>
          <w:lang w:val="en-US"/>
        </w:rPr>
      </w:pPr>
      <w:proofErr w:type="spellStart"/>
      <w:r w:rsidRPr="00237207">
        <w:rPr>
          <w:rStyle w:val="Estilo11pto"/>
          <w:lang w:val="en-US"/>
        </w:rPr>
        <w:t>OPEINCLEBALS</w:t>
      </w:r>
      <w:r w:rsidRPr="00CA41BC">
        <w:rPr>
          <w:rFonts w:cs="Arial"/>
          <w:sz w:val="22"/>
          <w:szCs w:val="22"/>
          <w:vertAlign w:val="subscript"/>
          <w:lang w:val="en-US"/>
        </w:rPr>
        <w:t>u</w:t>
      </w:r>
      <w:proofErr w:type="spellEnd"/>
      <w:r w:rsidRPr="00CA41BC">
        <w:rPr>
          <w:rFonts w:cs="Arial"/>
          <w:sz w:val="22"/>
          <w:szCs w:val="22"/>
          <w:vertAlign w:val="subscript"/>
          <w:lang w:val="en-US"/>
        </w:rPr>
        <w:t xml:space="preserve"> </w:t>
      </w:r>
      <w:r w:rsidRPr="00237207">
        <w:rPr>
          <w:rStyle w:val="Estilo11pto"/>
          <w:lang w:val="en-US"/>
        </w:rPr>
        <w:t>= OPEINCLEBALS</w:t>
      </w:r>
      <w:r w:rsidRPr="00CA41BC">
        <w:rPr>
          <w:rFonts w:cs="Arial"/>
          <w:sz w:val="22"/>
          <w:szCs w:val="22"/>
          <w:vertAlign w:val="subscript"/>
          <w:lang w:val="en-US"/>
        </w:rPr>
        <w:t>s</w:t>
      </w:r>
      <w:r w:rsidRPr="00237207">
        <w:rPr>
          <w:rStyle w:val="Estilo11pto"/>
          <w:lang w:val="en-US"/>
        </w:rPr>
        <w:t xml:space="preserve"> x </w:t>
      </w:r>
      <w:proofErr w:type="spellStart"/>
      <w:r w:rsidRPr="00237207">
        <w:rPr>
          <w:rStyle w:val="Estilo11pto"/>
          <w:lang w:val="en-US"/>
        </w:rPr>
        <w:t>EINCLEBALS</w:t>
      </w:r>
      <w:r w:rsidRPr="00CA41BC">
        <w:rPr>
          <w:rFonts w:cs="Arial"/>
          <w:sz w:val="22"/>
          <w:szCs w:val="22"/>
          <w:vertAlign w:val="subscript"/>
          <w:lang w:val="en-US"/>
        </w:rPr>
        <w:t>u</w:t>
      </w:r>
      <w:proofErr w:type="spellEnd"/>
      <w:r w:rsidRPr="00237207">
        <w:rPr>
          <w:rStyle w:val="Estilo11pto"/>
          <w:lang w:val="en-US"/>
        </w:rPr>
        <w:t xml:space="preserve"> / </w:t>
      </w:r>
      <w:r w:rsidRPr="00A34A97">
        <w:rPr>
          <w:rStyle w:val="Estilo11pto"/>
        </w:rPr>
        <w:t>Σ</w:t>
      </w:r>
      <w:r w:rsidRPr="00CA41BC">
        <w:rPr>
          <w:rFonts w:cs="Arial"/>
          <w:sz w:val="22"/>
          <w:szCs w:val="22"/>
          <w:vertAlign w:val="subscript"/>
          <w:lang w:val="en-US"/>
        </w:rPr>
        <w:t>u</w:t>
      </w:r>
      <w:r w:rsidRPr="00237207">
        <w:rPr>
          <w:rStyle w:val="Estilo11pto"/>
          <w:lang w:val="en-US"/>
        </w:rPr>
        <w:t xml:space="preserve"> </w:t>
      </w:r>
      <w:proofErr w:type="spellStart"/>
      <w:r w:rsidRPr="00237207">
        <w:rPr>
          <w:rStyle w:val="Estilo11pto"/>
          <w:lang w:val="en-US"/>
        </w:rPr>
        <w:t>EINCLEBALS</w:t>
      </w:r>
      <w:r w:rsidRPr="00CA41BC">
        <w:rPr>
          <w:rFonts w:cs="Arial"/>
          <w:sz w:val="22"/>
          <w:szCs w:val="22"/>
          <w:vertAlign w:val="subscript"/>
          <w:lang w:val="en-US"/>
        </w:rPr>
        <w:t>u,s</w:t>
      </w:r>
      <w:proofErr w:type="spellEnd"/>
    </w:p>
    <w:p w14:paraId="1DF02949" w14:textId="77777777" w:rsidR="00465ECF" w:rsidRPr="00237207" w:rsidRDefault="00465ECF" w:rsidP="00465ECF">
      <w:pPr>
        <w:pStyle w:val="BEGO"/>
        <w:rPr>
          <w:lang w:val="en-US"/>
        </w:rPr>
      </w:pPr>
    </w:p>
    <w:p w14:paraId="216CA52C" w14:textId="7851045E" w:rsidR="00465ECF" w:rsidRPr="009A7474" w:rsidRDefault="00465ECF" w:rsidP="00465ECF">
      <w:pPr>
        <w:pStyle w:val="ListParagraph"/>
        <w:numPr>
          <w:ilvl w:val="0"/>
          <w:numId w:val="19"/>
        </w:numPr>
        <w:ind w:left="426" w:hanging="284"/>
        <w:rPr>
          <w:rFonts w:cs="Arial"/>
          <w:szCs w:val="22"/>
        </w:rPr>
      </w:pPr>
      <w:r w:rsidRPr="009A7474">
        <w:rPr>
          <w:rFonts w:cs="Arial"/>
          <w:szCs w:val="22"/>
        </w:rPr>
        <w:t xml:space="preserve">La energía incumplida a bajar de cada unidad de programación u no integrada en la zona de regulación z del </w:t>
      </w:r>
      <w:r w:rsidR="00A84306">
        <w:rPr>
          <w:rFonts w:cs="Arial"/>
          <w:szCs w:val="22"/>
        </w:rPr>
        <w:t>BSP</w:t>
      </w:r>
      <w:r w:rsidRPr="009A7474">
        <w:rPr>
          <w:rFonts w:cs="Arial"/>
          <w:szCs w:val="22"/>
        </w:rPr>
        <w:t xml:space="preserve"> s se calculará según la fórmula siguiente:</w:t>
      </w:r>
    </w:p>
    <w:p w14:paraId="60093FAE" w14:textId="77777777" w:rsidR="00465ECF" w:rsidRPr="00CA41BC" w:rsidRDefault="00465ECF" w:rsidP="00465ECF">
      <w:pPr>
        <w:pStyle w:val="ListParagraph"/>
        <w:ind w:left="426"/>
        <w:rPr>
          <w:rFonts w:cs="Arial"/>
          <w:szCs w:val="22"/>
        </w:rPr>
      </w:pPr>
    </w:p>
    <w:p w14:paraId="5DDCE6FA" w14:textId="5FA19DC6" w:rsidR="00465ECF" w:rsidRPr="00A34A97" w:rsidRDefault="00465ECF" w:rsidP="0019611D">
      <w:pPr>
        <w:tabs>
          <w:tab w:val="left" w:pos="1985"/>
        </w:tabs>
        <w:ind w:left="2552" w:hanging="2126"/>
        <w:rPr>
          <w:rStyle w:val="Estilo11pto"/>
        </w:rPr>
      </w:pPr>
      <w:proofErr w:type="spellStart"/>
      <w:r w:rsidRPr="00A34A97">
        <w:rPr>
          <w:rStyle w:val="Estilo11pto"/>
        </w:rPr>
        <w:t>EINCLEBALB</w:t>
      </w:r>
      <w:r w:rsidRPr="00CA41BC">
        <w:rPr>
          <w:rFonts w:cs="Arial"/>
          <w:sz w:val="22"/>
          <w:szCs w:val="22"/>
          <w:vertAlign w:val="subscript"/>
        </w:rPr>
        <w:t>u,s</w:t>
      </w:r>
      <w:proofErr w:type="spellEnd"/>
      <w:r w:rsidRPr="00A34A97">
        <w:rPr>
          <w:rStyle w:val="Estilo11pto"/>
        </w:rPr>
        <w:t>=</w:t>
      </w:r>
      <w:r w:rsidRPr="00A34A97">
        <w:rPr>
          <w:rStyle w:val="Estilo11pto"/>
        </w:rPr>
        <w:tab/>
        <w:t xml:space="preserve">Energía incumplida de asignación neta de energía de balance RR y terciaria a bajar de la unidad u del </w:t>
      </w:r>
      <w:r w:rsidR="00A84306">
        <w:rPr>
          <w:rStyle w:val="Estilo11pto"/>
        </w:rPr>
        <w:t>BSP</w:t>
      </w:r>
      <w:r w:rsidR="00A84306" w:rsidRPr="00A34A97">
        <w:rPr>
          <w:rStyle w:val="Estilo11pto"/>
        </w:rPr>
        <w:t xml:space="preserve"> </w:t>
      </w:r>
      <w:r w:rsidRPr="00A34A97">
        <w:rPr>
          <w:rStyle w:val="Estilo11pto"/>
        </w:rPr>
        <w:t xml:space="preserve">s. Se tomará valor cero si en </w:t>
      </w:r>
      <w:ins w:id="888" w:author="LIQ" w:date="2021-03-16T21:50:00Z">
        <w:r w:rsidR="00305AF1">
          <w:rPr>
            <w:rStyle w:val="Estilo11pto"/>
          </w:rPr>
          <w:t xml:space="preserve">el periodo de programación </w:t>
        </w:r>
      </w:ins>
      <w:r w:rsidRPr="00A34A97">
        <w:rPr>
          <w:rStyle w:val="Estilo11pto"/>
        </w:rPr>
        <w:t xml:space="preserve">la </w:t>
      </w:r>
      <w:del w:id="889" w:author="LIQ" w:date="2021-03-16T21:50:00Z">
        <w:r w:rsidRPr="00A34A97" w:rsidDel="00305AF1">
          <w:rPr>
            <w:rStyle w:val="Estilo11pto"/>
          </w:rPr>
          <w:delText xml:space="preserve">hora </w:delText>
        </w:r>
      </w:del>
      <w:r w:rsidRPr="00A34A97">
        <w:rPr>
          <w:rStyle w:val="Estilo11pto"/>
        </w:rPr>
        <w:t xml:space="preserve">unidad tiene asignado un saldo neto a subir de energía por restricciones en tiempo real. Si en </w:t>
      </w:r>
      <w:del w:id="890" w:author="LIQ" w:date="2021-03-16T21:50:00Z">
        <w:r w:rsidRPr="00A34A97" w:rsidDel="00305AF1">
          <w:rPr>
            <w:rStyle w:val="Estilo11pto"/>
          </w:rPr>
          <w:delText>la hora</w:delText>
        </w:r>
      </w:del>
      <w:ins w:id="891" w:author="LIQ" w:date="2021-03-16T21:50:00Z">
        <w:r w:rsidR="00305AF1">
          <w:rPr>
            <w:rStyle w:val="Estilo11pto"/>
          </w:rPr>
          <w:t>el periodo de programación</w:t>
        </w:r>
      </w:ins>
      <w:r w:rsidRPr="00A34A97">
        <w:rPr>
          <w:rStyle w:val="Estilo11pto"/>
        </w:rPr>
        <w:t xml:space="preserve"> la unidad tiene saldo a bajar de energía de restricciones en tiempo real se considerará que ha sido asignada con anterioridad a las asignaciones de energía de balance y terciaria.</w:t>
      </w:r>
    </w:p>
    <w:p w14:paraId="7E95ECD1" w14:textId="3E368FC3" w:rsidR="00465ECF" w:rsidRDefault="00465ECF" w:rsidP="0019611D">
      <w:pPr>
        <w:ind w:left="426"/>
        <w:rPr>
          <w:rFonts w:cs="Arial"/>
          <w:sz w:val="22"/>
          <w:szCs w:val="22"/>
          <w:lang w:val="en-US"/>
        </w:rPr>
      </w:pPr>
      <w:proofErr w:type="spellStart"/>
      <w:r w:rsidRPr="00CA41BC">
        <w:rPr>
          <w:rFonts w:cs="Arial"/>
          <w:sz w:val="22"/>
          <w:szCs w:val="22"/>
          <w:lang w:val="en-US"/>
        </w:rPr>
        <w:t>EINCLEBALBu,s</w:t>
      </w:r>
      <w:proofErr w:type="spellEnd"/>
      <w:r w:rsidRPr="00CA41BC">
        <w:rPr>
          <w:rFonts w:cs="Arial"/>
          <w:sz w:val="22"/>
          <w:szCs w:val="22"/>
          <w:lang w:val="en-US"/>
        </w:rPr>
        <w:t xml:space="preserve"> =  - </w:t>
      </w:r>
      <w:proofErr w:type="spellStart"/>
      <w:r w:rsidRPr="00CA41BC">
        <w:rPr>
          <w:rFonts w:cs="Arial"/>
          <w:sz w:val="22"/>
          <w:szCs w:val="22"/>
          <w:lang w:val="en-US"/>
        </w:rPr>
        <w:t>mín</w:t>
      </w:r>
      <w:proofErr w:type="spellEnd"/>
      <w:r w:rsidRPr="00CA41BC">
        <w:rPr>
          <w:rFonts w:cs="Arial"/>
          <w:sz w:val="22"/>
          <w:szCs w:val="22"/>
          <w:lang w:val="en-US"/>
        </w:rPr>
        <w:t xml:space="preserve"> ( - </w:t>
      </w:r>
      <w:proofErr w:type="spellStart"/>
      <w:r w:rsidRPr="00CA41BC">
        <w:rPr>
          <w:rFonts w:cs="Arial"/>
          <w:sz w:val="22"/>
          <w:szCs w:val="22"/>
          <w:lang w:val="en-US"/>
        </w:rPr>
        <w:t>STGBu,s</w:t>
      </w:r>
      <w:proofErr w:type="spellEnd"/>
      <w:r w:rsidRPr="00CA41BC">
        <w:rPr>
          <w:rFonts w:cs="Arial"/>
          <w:sz w:val="22"/>
          <w:szCs w:val="22"/>
          <w:lang w:val="en-US"/>
        </w:rPr>
        <w:t xml:space="preserve">  , </w:t>
      </w:r>
      <w:proofErr w:type="spellStart"/>
      <w:r w:rsidRPr="00CA41BC">
        <w:rPr>
          <w:rFonts w:cs="Arial"/>
          <w:sz w:val="22"/>
          <w:szCs w:val="22"/>
          <w:lang w:val="en-US"/>
        </w:rPr>
        <w:t>máx</w:t>
      </w:r>
      <w:proofErr w:type="spellEnd"/>
      <w:r w:rsidRPr="00CA41BC">
        <w:rPr>
          <w:rFonts w:cs="Arial"/>
          <w:sz w:val="22"/>
          <w:szCs w:val="22"/>
          <w:lang w:val="en-US"/>
        </w:rPr>
        <w:t xml:space="preserve"> (0,  </w:t>
      </w:r>
      <w:proofErr w:type="spellStart"/>
      <w:r w:rsidRPr="00CA41BC">
        <w:rPr>
          <w:rFonts w:cs="Arial"/>
          <w:sz w:val="22"/>
          <w:szCs w:val="22"/>
          <w:lang w:val="en-US"/>
        </w:rPr>
        <w:t>MBCu,s</w:t>
      </w:r>
      <w:proofErr w:type="spellEnd"/>
      <w:r w:rsidRPr="00CA41BC">
        <w:rPr>
          <w:rFonts w:cs="Arial"/>
          <w:sz w:val="22"/>
          <w:szCs w:val="22"/>
          <w:lang w:val="en-US"/>
        </w:rPr>
        <w:t xml:space="preserve"> -  </w:t>
      </w:r>
      <w:proofErr w:type="spellStart"/>
      <w:r w:rsidRPr="00CA41BC">
        <w:rPr>
          <w:rFonts w:cs="Arial"/>
          <w:sz w:val="22"/>
          <w:szCs w:val="22"/>
          <w:lang w:val="en-US"/>
        </w:rPr>
        <w:t>EREFBu,s</w:t>
      </w:r>
      <w:proofErr w:type="spellEnd"/>
      <w:r w:rsidRPr="00CA41BC">
        <w:rPr>
          <w:rFonts w:cs="Arial"/>
          <w:sz w:val="22"/>
          <w:szCs w:val="22"/>
          <w:lang w:val="en-US"/>
        </w:rPr>
        <w:t xml:space="preserve">   ) )</w:t>
      </w:r>
    </w:p>
    <w:p w14:paraId="4E3610FE" w14:textId="1F6D0060" w:rsidR="0019611D" w:rsidRPr="00A84306" w:rsidRDefault="0019611D" w:rsidP="0019611D">
      <w:pPr>
        <w:ind w:left="426"/>
        <w:rPr>
          <w:rFonts w:cs="Arial"/>
          <w:sz w:val="22"/>
          <w:szCs w:val="22"/>
        </w:rPr>
      </w:pPr>
      <w:r w:rsidRPr="00A84306">
        <w:rPr>
          <w:rFonts w:cs="Arial"/>
          <w:sz w:val="22"/>
          <w:szCs w:val="22"/>
        </w:rPr>
        <w:t>donde:</w:t>
      </w:r>
    </w:p>
    <w:p w14:paraId="58AB129F" w14:textId="7B27CB33" w:rsidR="00465ECF" w:rsidRPr="00A34A97" w:rsidRDefault="00465ECF" w:rsidP="0019611D">
      <w:pPr>
        <w:tabs>
          <w:tab w:val="left" w:pos="1985"/>
        </w:tabs>
        <w:ind w:left="2552" w:hanging="2126"/>
        <w:rPr>
          <w:rStyle w:val="Estilo11pto"/>
        </w:rPr>
      </w:pPr>
      <w:proofErr w:type="spellStart"/>
      <w:r w:rsidRPr="00A34A97">
        <w:rPr>
          <w:rStyle w:val="Estilo11pto"/>
        </w:rPr>
        <w:t>STGB</w:t>
      </w:r>
      <w:r w:rsidRPr="00CA41BC">
        <w:rPr>
          <w:rFonts w:cs="Arial"/>
          <w:sz w:val="22"/>
          <w:szCs w:val="22"/>
          <w:vertAlign w:val="subscript"/>
        </w:rPr>
        <w:t>u,s</w:t>
      </w:r>
      <w:proofErr w:type="spellEnd"/>
      <w:r w:rsidRPr="00A34A97">
        <w:rPr>
          <w:rStyle w:val="Estilo11pto"/>
        </w:rPr>
        <w:t xml:space="preserve">  </w:t>
      </w:r>
      <w:r w:rsidRPr="00A34A97">
        <w:rPr>
          <w:rStyle w:val="Estilo11pto"/>
        </w:rPr>
        <w:tab/>
        <w:t xml:space="preserve">= </w:t>
      </w:r>
      <w:r w:rsidR="0019611D">
        <w:rPr>
          <w:rStyle w:val="Estilo11pto"/>
        </w:rPr>
        <w:tab/>
      </w:r>
      <w:r w:rsidR="00A84306">
        <w:rPr>
          <w:rStyle w:val="Estilo11pto"/>
        </w:rPr>
        <w:t>S</w:t>
      </w:r>
      <w:r w:rsidRPr="00A34A97">
        <w:rPr>
          <w:rStyle w:val="Estilo11pto"/>
        </w:rPr>
        <w:t xml:space="preserve">aldo neto a bajar de la energía </w:t>
      </w:r>
      <w:proofErr w:type="spellStart"/>
      <w:r w:rsidRPr="00A34A97">
        <w:rPr>
          <w:rStyle w:val="Estilo11pto"/>
        </w:rPr>
        <w:t>energía</w:t>
      </w:r>
      <w:proofErr w:type="spellEnd"/>
      <w:r w:rsidRPr="00A34A97">
        <w:rPr>
          <w:rStyle w:val="Estilo11pto"/>
        </w:rPr>
        <w:t xml:space="preserve"> de balance RR y terciaria, a subir y a bajar, asignada a la unidad u del </w:t>
      </w:r>
      <w:r w:rsidR="00A84306">
        <w:rPr>
          <w:rStyle w:val="Estilo11pto"/>
        </w:rPr>
        <w:t xml:space="preserve">BSP </w:t>
      </w:r>
      <w:r w:rsidRPr="00A34A97">
        <w:rPr>
          <w:rStyle w:val="Estilo11pto"/>
        </w:rPr>
        <w:t>s.</w:t>
      </w:r>
    </w:p>
    <w:p w14:paraId="35F651FA" w14:textId="1F1B43B7" w:rsidR="00465ECF" w:rsidRPr="00237207" w:rsidRDefault="00465ECF" w:rsidP="0019611D">
      <w:pPr>
        <w:tabs>
          <w:tab w:val="left" w:pos="1985"/>
        </w:tabs>
        <w:ind w:left="2552" w:hanging="2126"/>
        <w:rPr>
          <w:rStyle w:val="Estilo11pto"/>
          <w:lang w:val="en-US"/>
        </w:rPr>
      </w:pPr>
      <w:proofErr w:type="spellStart"/>
      <w:r w:rsidRPr="00237207">
        <w:rPr>
          <w:rStyle w:val="Estilo11pto"/>
          <w:lang w:val="en-US"/>
        </w:rPr>
        <w:t>EREFB</w:t>
      </w:r>
      <w:r w:rsidRPr="00CA41BC">
        <w:rPr>
          <w:rFonts w:cs="Arial"/>
          <w:sz w:val="22"/>
          <w:szCs w:val="22"/>
          <w:vertAlign w:val="subscript"/>
          <w:lang w:val="en-US"/>
        </w:rPr>
        <w:t>u,s</w:t>
      </w:r>
      <w:proofErr w:type="spellEnd"/>
      <w:r w:rsidRPr="00237207">
        <w:rPr>
          <w:rStyle w:val="Estilo11pto"/>
          <w:lang w:val="en-US"/>
        </w:rPr>
        <w:t xml:space="preserve">  </w:t>
      </w:r>
      <w:r w:rsidRPr="00237207">
        <w:rPr>
          <w:rStyle w:val="Estilo11pto"/>
          <w:lang w:val="en-US"/>
        </w:rPr>
        <w:tab/>
        <w:t xml:space="preserve">= </w:t>
      </w:r>
      <w:r w:rsidR="0019611D">
        <w:rPr>
          <w:rStyle w:val="Estilo11pto"/>
          <w:lang w:val="en-US"/>
        </w:rPr>
        <w:tab/>
      </w:r>
      <w:proofErr w:type="spellStart"/>
      <w:r w:rsidRPr="00237207">
        <w:rPr>
          <w:rStyle w:val="Estilo11pto"/>
          <w:lang w:val="en-US"/>
        </w:rPr>
        <w:t>PHFC</w:t>
      </w:r>
      <w:r w:rsidRPr="00CA41BC">
        <w:rPr>
          <w:rFonts w:cs="Arial"/>
          <w:sz w:val="22"/>
          <w:szCs w:val="22"/>
          <w:vertAlign w:val="subscript"/>
          <w:lang w:val="en-US"/>
        </w:rPr>
        <w:t>u,s</w:t>
      </w:r>
      <w:proofErr w:type="spellEnd"/>
      <w:r w:rsidRPr="00237207">
        <w:rPr>
          <w:rStyle w:val="Estilo11pto"/>
          <w:lang w:val="en-US"/>
        </w:rPr>
        <w:t xml:space="preserve"> + </w:t>
      </w:r>
      <w:proofErr w:type="spellStart"/>
      <w:r w:rsidRPr="00237207">
        <w:rPr>
          <w:rStyle w:val="Estilo11pto"/>
          <w:lang w:val="en-US"/>
        </w:rPr>
        <w:t>SRTRB</w:t>
      </w:r>
      <w:r w:rsidRPr="00CA41BC">
        <w:rPr>
          <w:rFonts w:cs="Arial"/>
          <w:sz w:val="22"/>
          <w:szCs w:val="22"/>
          <w:vertAlign w:val="subscript"/>
          <w:lang w:val="en-US"/>
        </w:rPr>
        <w:t>u,s</w:t>
      </w:r>
      <w:proofErr w:type="spellEnd"/>
      <w:r w:rsidRPr="00237207">
        <w:rPr>
          <w:rStyle w:val="Estilo11pto"/>
          <w:lang w:val="en-US"/>
        </w:rPr>
        <w:t xml:space="preserve"> + </w:t>
      </w:r>
      <w:proofErr w:type="spellStart"/>
      <w:r w:rsidRPr="00237207">
        <w:rPr>
          <w:rStyle w:val="Estilo11pto"/>
          <w:lang w:val="en-US"/>
        </w:rPr>
        <w:t>STGB</w:t>
      </w:r>
      <w:r w:rsidRPr="00CA41BC">
        <w:rPr>
          <w:rFonts w:cs="Arial"/>
          <w:sz w:val="22"/>
          <w:szCs w:val="22"/>
          <w:vertAlign w:val="subscript"/>
          <w:lang w:val="en-US"/>
        </w:rPr>
        <w:t>u,s</w:t>
      </w:r>
      <w:proofErr w:type="spellEnd"/>
      <w:r w:rsidRPr="00237207">
        <w:rPr>
          <w:rStyle w:val="Estilo11pto"/>
          <w:lang w:val="en-US"/>
        </w:rPr>
        <w:t xml:space="preserve">  </w:t>
      </w:r>
    </w:p>
    <w:p w14:paraId="45B3B318" w14:textId="30E2FE6B" w:rsidR="00465ECF" w:rsidRPr="00A34A97" w:rsidRDefault="00465ECF" w:rsidP="0019611D">
      <w:pPr>
        <w:tabs>
          <w:tab w:val="left" w:pos="1985"/>
        </w:tabs>
        <w:ind w:left="2552" w:hanging="2126"/>
        <w:rPr>
          <w:rStyle w:val="Estilo11pto"/>
        </w:rPr>
      </w:pPr>
      <w:proofErr w:type="spellStart"/>
      <w:r w:rsidRPr="00A34A97">
        <w:rPr>
          <w:rStyle w:val="Estilo11pto"/>
        </w:rPr>
        <w:t>SRTRB</w:t>
      </w:r>
      <w:r w:rsidRPr="00CA41BC">
        <w:rPr>
          <w:rFonts w:cs="Arial"/>
          <w:sz w:val="22"/>
          <w:szCs w:val="22"/>
          <w:vertAlign w:val="subscript"/>
        </w:rPr>
        <w:t>u,s</w:t>
      </w:r>
      <w:proofErr w:type="spellEnd"/>
      <w:r w:rsidRPr="00A34A97">
        <w:rPr>
          <w:rStyle w:val="Estilo11pto"/>
        </w:rPr>
        <w:t xml:space="preserve"> </w:t>
      </w:r>
      <w:r w:rsidRPr="00A34A97">
        <w:rPr>
          <w:rStyle w:val="Estilo11pto"/>
        </w:rPr>
        <w:tab/>
        <w:t xml:space="preserve">=  </w:t>
      </w:r>
      <w:r w:rsidR="0019611D">
        <w:rPr>
          <w:rStyle w:val="Estilo11pto"/>
        </w:rPr>
        <w:tab/>
      </w:r>
      <w:r w:rsidR="00A84306">
        <w:rPr>
          <w:rStyle w:val="Estilo11pto"/>
        </w:rPr>
        <w:t>S</w:t>
      </w:r>
      <w:r w:rsidRPr="00A34A97">
        <w:rPr>
          <w:rStyle w:val="Estilo11pto"/>
        </w:rPr>
        <w:t xml:space="preserve">aldo a bajar de energía de restricciones en tiempo real, a subir y a bajar, asignada a la unidad u del </w:t>
      </w:r>
      <w:r w:rsidR="00A84306">
        <w:rPr>
          <w:rStyle w:val="Estilo11pto"/>
        </w:rPr>
        <w:t xml:space="preserve">BSP </w:t>
      </w:r>
      <w:r w:rsidRPr="00A34A97">
        <w:rPr>
          <w:rStyle w:val="Estilo11pto"/>
        </w:rPr>
        <w:t>s.</w:t>
      </w:r>
    </w:p>
    <w:p w14:paraId="19EA804E" w14:textId="0F472E42" w:rsidR="00465ECF" w:rsidRPr="00237207" w:rsidRDefault="00465ECF" w:rsidP="00963857">
      <w:pPr>
        <w:ind w:left="426"/>
        <w:rPr>
          <w:rFonts w:cs="Arial"/>
          <w:sz w:val="22"/>
          <w:szCs w:val="22"/>
        </w:rPr>
      </w:pPr>
      <w:r w:rsidRPr="00237207">
        <w:rPr>
          <w:rFonts w:cs="Arial"/>
          <w:sz w:val="22"/>
          <w:szCs w:val="22"/>
        </w:rPr>
        <w:t>La obligación de pago de cada unidad de programación por su energía incumplida a bajar se calculará según la f</w:t>
      </w:r>
      <w:r w:rsidR="00963857">
        <w:rPr>
          <w:rFonts w:cs="Arial"/>
          <w:sz w:val="22"/>
          <w:szCs w:val="22"/>
        </w:rPr>
        <w:t>ó</w:t>
      </w:r>
      <w:r w:rsidRPr="00237207">
        <w:rPr>
          <w:rFonts w:cs="Arial"/>
          <w:sz w:val="22"/>
          <w:szCs w:val="22"/>
        </w:rPr>
        <w:t>rmula de pago siguiente:</w:t>
      </w:r>
    </w:p>
    <w:p w14:paraId="5448E8FB" w14:textId="77777777" w:rsidR="00465ECF" w:rsidRPr="00173A15" w:rsidRDefault="00465ECF" w:rsidP="00963857">
      <w:pPr>
        <w:ind w:left="426"/>
        <w:rPr>
          <w:rStyle w:val="Estilo11pto"/>
          <w:lang w:val="en-US"/>
        </w:rPr>
      </w:pPr>
      <w:proofErr w:type="spellStart"/>
      <w:r w:rsidRPr="00237207">
        <w:rPr>
          <w:rStyle w:val="Estilo11pto"/>
          <w:lang w:val="en-US"/>
        </w:rPr>
        <w:t>OPEINCLEBALB</w:t>
      </w:r>
      <w:r w:rsidRPr="00CA41BC">
        <w:rPr>
          <w:rFonts w:cs="Arial"/>
          <w:sz w:val="22"/>
          <w:szCs w:val="22"/>
          <w:vertAlign w:val="subscript"/>
          <w:lang w:val="en-US"/>
        </w:rPr>
        <w:t>u</w:t>
      </w:r>
      <w:proofErr w:type="spellEnd"/>
      <w:r w:rsidRPr="00CA41BC">
        <w:rPr>
          <w:rFonts w:cs="Arial"/>
          <w:sz w:val="22"/>
          <w:szCs w:val="22"/>
          <w:vertAlign w:val="subscript"/>
          <w:lang w:val="en-US"/>
        </w:rPr>
        <w:t xml:space="preserve"> </w:t>
      </w:r>
      <w:r w:rsidRPr="00237207">
        <w:rPr>
          <w:rStyle w:val="Estilo11pto"/>
          <w:lang w:val="en-US"/>
        </w:rPr>
        <w:t>= OPEINCLEBALB</w:t>
      </w:r>
      <w:r w:rsidRPr="00CA41BC">
        <w:rPr>
          <w:rFonts w:cs="Arial"/>
          <w:sz w:val="22"/>
          <w:szCs w:val="22"/>
          <w:vertAlign w:val="subscript"/>
          <w:lang w:val="en-US"/>
        </w:rPr>
        <w:t>s</w:t>
      </w:r>
      <w:r w:rsidRPr="00237207">
        <w:rPr>
          <w:rStyle w:val="Estilo11pto"/>
          <w:lang w:val="en-US"/>
        </w:rPr>
        <w:t xml:space="preserve"> x </w:t>
      </w:r>
      <w:proofErr w:type="spellStart"/>
      <w:r w:rsidRPr="00237207">
        <w:rPr>
          <w:rStyle w:val="Estilo11pto"/>
          <w:lang w:val="en-US"/>
        </w:rPr>
        <w:t>EINCLEBALB</w:t>
      </w:r>
      <w:r w:rsidRPr="00CA41BC">
        <w:rPr>
          <w:rFonts w:cs="Arial"/>
          <w:sz w:val="22"/>
          <w:szCs w:val="22"/>
          <w:vertAlign w:val="subscript"/>
          <w:lang w:val="en-US"/>
        </w:rPr>
        <w:t>u,s</w:t>
      </w:r>
      <w:proofErr w:type="spellEnd"/>
      <w:r w:rsidRPr="00237207">
        <w:rPr>
          <w:rStyle w:val="Estilo11pto"/>
          <w:lang w:val="en-US"/>
        </w:rPr>
        <w:t xml:space="preserve"> / </w:t>
      </w:r>
      <w:r w:rsidRPr="00A34A97">
        <w:rPr>
          <w:rStyle w:val="Estilo11pto"/>
        </w:rPr>
        <w:t>Σ</w:t>
      </w:r>
      <w:r w:rsidRPr="00CA41BC">
        <w:rPr>
          <w:rFonts w:cs="Arial"/>
          <w:sz w:val="22"/>
          <w:szCs w:val="22"/>
          <w:vertAlign w:val="subscript"/>
          <w:lang w:val="en-US"/>
        </w:rPr>
        <w:t>u</w:t>
      </w:r>
      <w:r w:rsidRPr="00237207">
        <w:rPr>
          <w:rStyle w:val="Estilo11pto"/>
          <w:lang w:val="en-US"/>
        </w:rPr>
        <w:t xml:space="preserve"> </w:t>
      </w:r>
      <w:proofErr w:type="spellStart"/>
      <w:r w:rsidRPr="00237207">
        <w:rPr>
          <w:rStyle w:val="Estilo11pto"/>
          <w:lang w:val="en-US"/>
        </w:rPr>
        <w:t>EINCLEBALB</w:t>
      </w:r>
      <w:r w:rsidRPr="00CA41BC">
        <w:rPr>
          <w:rFonts w:cs="Arial"/>
          <w:sz w:val="22"/>
          <w:szCs w:val="22"/>
          <w:vertAlign w:val="subscript"/>
          <w:lang w:val="en-US"/>
        </w:rPr>
        <w:t>u,s</w:t>
      </w:r>
      <w:proofErr w:type="spellEnd"/>
    </w:p>
    <w:p w14:paraId="5B45B93C" w14:textId="359F4A04" w:rsidR="00465ECF" w:rsidRPr="00173A15" w:rsidRDefault="00465ECF">
      <w:pPr>
        <w:spacing w:after="0"/>
        <w:ind w:left="0"/>
        <w:jc w:val="left"/>
        <w:rPr>
          <w:rFonts w:cs="Arial"/>
          <w:sz w:val="22"/>
          <w:szCs w:val="22"/>
          <w:lang w:val="en-US"/>
        </w:rPr>
      </w:pPr>
      <w:r w:rsidRPr="00173A15">
        <w:rPr>
          <w:rFonts w:cs="Arial"/>
          <w:sz w:val="22"/>
          <w:szCs w:val="22"/>
          <w:lang w:val="en-US"/>
        </w:rPr>
        <w:br w:type="page"/>
      </w:r>
    </w:p>
    <w:p w14:paraId="734A935B" w14:textId="51A08051" w:rsidR="007F0CDF" w:rsidRPr="00535EA4" w:rsidRDefault="007F0CDF" w:rsidP="007F0CDF">
      <w:pPr>
        <w:tabs>
          <w:tab w:val="left" w:pos="0"/>
        </w:tabs>
        <w:spacing w:after="0"/>
        <w:jc w:val="center"/>
        <w:rPr>
          <w:rFonts w:cs="Arial"/>
          <w:sz w:val="22"/>
          <w:szCs w:val="22"/>
        </w:rPr>
      </w:pPr>
      <w:r w:rsidRPr="00535EA4">
        <w:rPr>
          <w:rFonts w:cs="Arial"/>
          <w:sz w:val="22"/>
          <w:szCs w:val="22"/>
        </w:rPr>
        <w:t>ANEXO I</w:t>
      </w:r>
      <w:r>
        <w:rPr>
          <w:rFonts w:cs="Arial"/>
          <w:sz w:val="22"/>
          <w:szCs w:val="22"/>
        </w:rPr>
        <w:t>I</w:t>
      </w:r>
    </w:p>
    <w:p w14:paraId="0F0408EA" w14:textId="77777777" w:rsidR="007F0CDF" w:rsidRPr="00237207" w:rsidRDefault="007F0CDF" w:rsidP="007F0CDF">
      <w:pPr>
        <w:ind w:left="142"/>
        <w:rPr>
          <w:rFonts w:cs="Arial"/>
          <w:sz w:val="22"/>
          <w:szCs w:val="22"/>
        </w:rPr>
      </w:pPr>
    </w:p>
    <w:p w14:paraId="36FB95F9" w14:textId="250D7200" w:rsidR="007F0CDF" w:rsidRDefault="007F0CDF" w:rsidP="007F0CDF">
      <w:pPr>
        <w:jc w:val="center"/>
        <w:rPr>
          <w:sz w:val="22"/>
          <w:szCs w:val="22"/>
        </w:rPr>
      </w:pPr>
      <w:del w:id="892" w:author="LIQ" w:date="2021-03-24T13:55:00Z">
        <w:r w:rsidDel="00A47DE3">
          <w:rPr>
            <w:sz w:val="22"/>
            <w:szCs w:val="22"/>
          </w:rPr>
          <w:delText xml:space="preserve">LIQUIDACIÓN </w:delText>
        </w:r>
      </w:del>
      <w:ins w:id="893" w:author="LIQ" w:date="2021-03-24T13:55:00Z">
        <w:r w:rsidR="00A47DE3">
          <w:rPr>
            <w:sz w:val="22"/>
            <w:szCs w:val="22"/>
          </w:rPr>
          <w:t xml:space="preserve">INFORMACIÓN </w:t>
        </w:r>
      </w:ins>
      <w:r>
        <w:rPr>
          <w:sz w:val="22"/>
          <w:szCs w:val="22"/>
        </w:rPr>
        <w:t>OPCIONAL DEL DESVÍO POR UNIDADES DE PROGRAMACION NO INTEGRADAS EN ZONA DE REGULACION Y POR ZONA DE REGULACION</w:t>
      </w:r>
    </w:p>
    <w:p w14:paraId="00B63E46" w14:textId="77777777" w:rsidR="00D65147" w:rsidRPr="00EF3DD0" w:rsidRDefault="00D65147" w:rsidP="00D65147">
      <w:pPr>
        <w:tabs>
          <w:tab w:val="left" w:pos="0"/>
        </w:tabs>
        <w:autoSpaceDE w:val="0"/>
        <w:autoSpaceDN w:val="0"/>
        <w:adjustRightInd w:val="0"/>
        <w:spacing w:after="0"/>
        <w:ind w:left="0"/>
        <w:jc w:val="left"/>
        <w:rPr>
          <w:rFonts w:cs="Arial"/>
          <w:sz w:val="22"/>
          <w:szCs w:val="22"/>
        </w:rPr>
      </w:pPr>
    </w:p>
    <w:p w14:paraId="6A7FAB11" w14:textId="5B70CCBD" w:rsidR="00D65147" w:rsidRPr="00F17ECF" w:rsidRDefault="00D65147" w:rsidP="56C029C2">
      <w:pPr>
        <w:pStyle w:val="ListParagraph"/>
        <w:numPr>
          <w:ilvl w:val="0"/>
          <w:numId w:val="40"/>
        </w:numPr>
        <w:ind w:left="426" w:hanging="284"/>
        <w:rPr>
          <w:rFonts w:cs="Arial"/>
        </w:rPr>
      </w:pPr>
      <w:r w:rsidRPr="56C029C2">
        <w:rPr>
          <w:rFonts w:cs="Arial"/>
        </w:rPr>
        <w:t>Desvío de la unidad de programación no integrada en zona de regulación</w:t>
      </w:r>
      <w:r w:rsidR="00E55FA5" w:rsidRPr="56C029C2">
        <w:rPr>
          <w:rFonts w:cs="Arial"/>
        </w:rPr>
        <w:t>, de cada unidad de adquisición de demanda</w:t>
      </w:r>
      <w:r w:rsidR="007F1D5B" w:rsidRPr="56C029C2">
        <w:rPr>
          <w:rFonts w:cs="Arial"/>
        </w:rPr>
        <w:t>,</w:t>
      </w:r>
      <w:r w:rsidR="00E55FA5" w:rsidRPr="56C029C2">
        <w:rPr>
          <w:rFonts w:cs="Arial"/>
        </w:rPr>
        <w:t xml:space="preserve"> de cada unidad de programación de importación o importación y de unidades genéricas,</w:t>
      </w:r>
      <w:r w:rsidRPr="56C029C2">
        <w:rPr>
          <w:rFonts w:cs="Arial"/>
        </w:rPr>
        <w:t xml:space="preserve"> </w:t>
      </w:r>
      <w:proofErr w:type="spellStart"/>
      <w:r w:rsidRPr="56C029C2">
        <w:rPr>
          <w:rFonts w:cs="Arial"/>
        </w:rPr>
        <w:t>DSVup</w:t>
      </w:r>
      <w:proofErr w:type="spellEnd"/>
      <w:r w:rsidRPr="56C029C2">
        <w:rPr>
          <w:rFonts w:cs="Arial"/>
        </w:rPr>
        <w:t xml:space="preserve"> se calculará con la fórmula siguiente:</w:t>
      </w:r>
    </w:p>
    <w:p w14:paraId="3ED28863" w14:textId="77777777" w:rsidR="00D65147" w:rsidRPr="00EF3DD0" w:rsidRDefault="00D65147" w:rsidP="00D65147">
      <w:pPr>
        <w:tabs>
          <w:tab w:val="left" w:pos="0"/>
        </w:tabs>
        <w:spacing w:after="0"/>
        <w:ind w:left="0"/>
        <w:rPr>
          <w:rFonts w:cs="Arial"/>
          <w:sz w:val="22"/>
          <w:szCs w:val="22"/>
        </w:rPr>
      </w:pPr>
    </w:p>
    <w:p w14:paraId="21126963" w14:textId="38C65638" w:rsidR="00E67D3E" w:rsidRDefault="00D65147" w:rsidP="007B3121">
      <w:pPr>
        <w:tabs>
          <w:tab w:val="left" w:pos="567"/>
        </w:tabs>
        <w:spacing w:after="0"/>
        <w:ind w:left="426"/>
        <w:jc w:val="left"/>
        <w:rPr>
          <w:rFonts w:cs="Arial"/>
          <w:sz w:val="22"/>
          <w:szCs w:val="22"/>
        </w:rPr>
      </w:pPr>
      <w:proofErr w:type="spellStart"/>
      <w:r w:rsidRPr="00EF3DD0">
        <w:rPr>
          <w:rFonts w:cs="Arial"/>
          <w:sz w:val="22"/>
          <w:szCs w:val="22"/>
        </w:rPr>
        <w:t>DSV</w:t>
      </w:r>
      <w:r w:rsidRPr="00EF3DD0">
        <w:rPr>
          <w:rFonts w:cs="Arial"/>
          <w:sz w:val="22"/>
          <w:szCs w:val="22"/>
          <w:vertAlign w:val="subscript"/>
        </w:rPr>
        <w:t>u</w:t>
      </w:r>
      <w:proofErr w:type="spellEnd"/>
      <w:del w:id="894" w:author="LIQ" w:date="2021-03-16T21:51:00Z">
        <w:r w:rsidRPr="00EF3DD0" w:rsidDel="005E702E">
          <w:rPr>
            <w:rFonts w:cs="Arial"/>
            <w:sz w:val="22"/>
            <w:szCs w:val="22"/>
            <w:vertAlign w:val="subscript"/>
          </w:rPr>
          <w:delText>p</w:delText>
        </w:r>
      </w:del>
      <w:r w:rsidRPr="00EF3DD0">
        <w:rPr>
          <w:rFonts w:cs="Arial"/>
          <w:sz w:val="22"/>
          <w:szCs w:val="22"/>
          <w:vertAlign w:val="subscript"/>
        </w:rPr>
        <w:t xml:space="preserve"> </w:t>
      </w:r>
      <w:r w:rsidRPr="00EF3DD0">
        <w:rPr>
          <w:rFonts w:cs="Arial"/>
          <w:sz w:val="22"/>
          <w:szCs w:val="22"/>
        </w:rPr>
        <w:t xml:space="preserve">= </w:t>
      </w:r>
      <w:proofErr w:type="spellStart"/>
      <w:r w:rsidRPr="00EF3DD0">
        <w:rPr>
          <w:rFonts w:cs="Arial"/>
          <w:sz w:val="22"/>
          <w:szCs w:val="22"/>
        </w:rPr>
        <w:t>MEDBC</w:t>
      </w:r>
      <w:r w:rsidRPr="00EF3DD0">
        <w:rPr>
          <w:rFonts w:cs="Arial"/>
          <w:sz w:val="22"/>
          <w:szCs w:val="22"/>
          <w:vertAlign w:val="subscript"/>
        </w:rPr>
        <w:t>u</w:t>
      </w:r>
      <w:proofErr w:type="spellEnd"/>
      <w:del w:id="895" w:author="LIQ" w:date="2021-03-16T21:51:00Z">
        <w:r w:rsidRPr="00EF3DD0" w:rsidDel="005E702E">
          <w:rPr>
            <w:rFonts w:cs="Arial"/>
            <w:sz w:val="22"/>
            <w:szCs w:val="22"/>
            <w:vertAlign w:val="subscript"/>
          </w:rPr>
          <w:delText>p</w:delText>
        </w:r>
      </w:del>
      <w:r w:rsidRPr="00EF3DD0">
        <w:rPr>
          <w:rFonts w:cs="Arial"/>
          <w:sz w:val="22"/>
          <w:szCs w:val="22"/>
        </w:rPr>
        <w:t xml:space="preserve"> - (</w:t>
      </w:r>
      <w:proofErr w:type="spellStart"/>
      <w:r w:rsidRPr="00EF3DD0">
        <w:rPr>
          <w:rFonts w:cs="Arial"/>
          <w:sz w:val="22"/>
          <w:szCs w:val="22"/>
        </w:rPr>
        <w:t>POSFIN</w:t>
      </w:r>
      <w:r w:rsidRPr="00EF3DD0">
        <w:rPr>
          <w:rFonts w:cs="Arial"/>
          <w:sz w:val="22"/>
          <w:szCs w:val="22"/>
          <w:vertAlign w:val="subscript"/>
        </w:rPr>
        <w:t>u</w:t>
      </w:r>
      <w:proofErr w:type="spellEnd"/>
      <w:del w:id="896" w:author="LIQ" w:date="2021-03-16T21:51:00Z">
        <w:r w:rsidRPr="00EF3DD0" w:rsidDel="005E702E">
          <w:rPr>
            <w:rFonts w:cs="Arial"/>
            <w:sz w:val="22"/>
            <w:szCs w:val="22"/>
            <w:vertAlign w:val="subscript"/>
          </w:rPr>
          <w:delText>p</w:delText>
        </w:r>
      </w:del>
      <w:r w:rsidRPr="00EF3DD0">
        <w:rPr>
          <w:rFonts w:cs="Arial"/>
          <w:sz w:val="22"/>
          <w:szCs w:val="22"/>
        </w:rPr>
        <w:t xml:space="preserve"> + </w:t>
      </w:r>
      <w:proofErr w:type="spellStart"/>
      <w:r w:rsidRPr="00EF3DD0">
        <w:rPr>
          <w:rFonts w:cs="Arial"/>
          <w:sz w:val="22"/>
          <w:szCs w:val="22"/>
        </w:rPr>
        <w:t>AJUDSV</w:t>
      </w:r>
      <w:r w:rsidRPr="00EF3DD0">
        <w:rPr>
          <w:rFonts w:cs="Arial"/>
          <w:sz w:val="22"/>
          <w:szCs w:val="22"/>
          <w:vertAlign w:val="subscript"/>
        </w:rPr>
        <w:t>u</w:t>
      </w:r>
      <w:proofErr w:type="spellEnd"/>
      <w:del w:id="897" w:author="LIQ" w:date="2021-03-16T21:51:00Z">
        <w:r w:rsidRPr="00EF3DD0" w:rsidDel="005E702E">
          <w:rPr>
            <w:rFonts w:cs="Arial"/>
            <w:sz w:val="22"/>
            <w:szCs w:val="22"/>
            <w:vertAlign w:val="subscript"/>
          </w:rPr>
          <w:delText>p</w:delText>
        </w:r>
      </w:del>
      <w:r w:rsidRPr="00EF3DD0">
        <w:rPr>
          <w:rFonts w:cs="Arial"/>
          <w:sz w:val="22"/>
          <w:szCs w:val="22"/>
        </w:rPr>
        <w:t>)</w:t>
      </w:r>
    </w:p>
    <w:p w14:paraId="70B2F39E" w14:textId="1C38DDFA" w:rsidR="00E67D3E" w:rsidRDefault="00E67D3E" w:rsidP="00D65147">
      <w:pPr>
        <w:tabs>
          <w:tab w:val="left" w:pos="0"/>
        </w:tabs>
        <w:spacing w:after="0"/>
        <w:ind w:left="0"/>
        <w:jc w:val="center"/>
        <w:rPr>
          <w:rFonts w:cs="Arial"/>
          <w:sz w:val="22"/>
          <w:szCs w:val="22"/>
        </w:rPr>
      </w:pPr>
    </w:p>
    <w:p w14:paraId="4CA870BF" w14:textId="46D550DC" w:rsidR="00E67D3E" w:rsidRDefault="00E67D3E" w:rsidP="00D7491F">
      <w:pPr>
        <w:tabs>
          <w:tab w:val="left" w:pos="1985"/>
        </w:tabs>
        <w:ind w:left="2551" w:hanging="2126"/>
        <w:rPr>
          <w:rFonts w:eastAsia="Arial" w:cs="Arial"/>
          <w:i/>
          <w:sz w:val="22"/>
          <w:szCs w:val="22"/>
        </w:rPr>
      </w:pPr>
      <w:proofErr w:type="spellStart"/>
      <w:r w:rsidRPr="00EF3DD0">
        <w:rPr>
          <w:rFonts w:cs="Arial"/>
          <w:sz w:val="22"/>
          <w:szCs w:val="22"/>
        </w:rPr>
        <w:t>MEDBC</w:t>
      </w:r>
      <w:r w:rsidRPr="00EF3DD0">
        <w:rPr>
          <w:rFonts w:cs="Arial"/>
          <w:sz w:val="22"/>
          <w:szCs w:val="22"/>
          <w:vertAlign w:val="subscript"/>
        </w:rPr>
        <w:t>u</w:t>
      </w:r>
      <w:proofErr w:type="spellEnd"/>
      <w:del w:id="898" w:author="LIQ" w:date="2021-03-16T21:51:00Z">
        <w:r w:rsidRPr="00EF3DD0" w:rsidDel="005E702E">
          <w:rPr>
            <w:rFonts w:cs="Arial"/>
            <w:sz w:val="22"/>
            <w:szCs w:val="22"/>
            <w:vertAlign w:val="subscript"/>
          </w:rPr>
          <w:delText>p</w:delText>
        </w:r>
      </w:del>
      <w:r>
        <w:rPr>
          <w:rFonts w:cs="Arial"/>
          <w:sz w:val="22"/>
          <w:szCs w:val="22"/>
        </w:rPr>
        <w:t xml:space="preserve"> </w:t>
      </w:r>
      <w:r w:rsidR="002F31FC">
        <w:rPr>
          <w:rFonts w:cs="Arial"/>
          <w:sz w:val="22"/>
          <w:szCs w:val="22"/>
        </w:rPr>
        <w:tab/>
      </w:r>
      <w:r>
        <w:rPr>
          <w:rFonts w:cs="Arial"/>
          <w:sz w:val="22"/>
          <w:szCs w:val="22"/>
        </w:rPr>
        <w:t xml:space="preserve">= </w:t>
      </w:r>
      <w:r>
        <w:rPr>
          <w:rFonts w:cs="Arial"/>
          <w:sz w:val="22"/>
          <w:szCs w:val="22"/>
        </w:rPr>
        <w:tab/>
      </w:r>
      <w:r w:rsidRPr="00EF3DD0">
        <w:rPr>
          <w:rFonts w:eastAsia="Arial" w:cs="Arial"/>
          <w:sz w:val="22"/>
          <w:szCs w:val="22"/>
        </w:rPr>
        <w:t xml:space="preserve">Medida en barras de central de la unidad </w:t>
      </w:r>
      <w:r w:rsidRPr="00EF3DD0">
        <w:rPr>
          <w:rFonts w:eastAsia="Arial" w:cs="Arial"/>
          <w:i/>
          <w:sz w:val="22"/>
          <w:szCs w:val="22"/>
        </w:rPr>
        <w:t>u</w:t>
      </w:r>
      <w:del w:id="899" w:author="LIQ" w:date="2021-03-16T21:51:00Z">
        <w:r w:rsidRPr="00EF3DD0" w:rsidDel="005E702E">
          <w:rPr>
            <w:rFonts w:eastAsia="Arial" w:cs="Arial"/>
            <w:i/>
            <w:sz w:val="22"/>
            <w:szCs w:val="22"/>
          </w:rPr>
          <w:delText>p</w:delText>
        </w:r>
      </w:del>
      <w:r w:rsidR="00E55FA5">
        <w:rPr>
          <w:rFonts w:eastAsia="Arial" w:cs="Arial"/>
          <w:i/>
          <w:sz w:val="22"/>
          <w:szCs w:val="22"/>
        </w:rPr>
        <w:t xml:space="preserve"> </w:t>
      </w:r>
      <w:r w:rsidR="00E55FA5" w:rsidRPr="00237207">
        <w:rPr>
          <w:rFonts w:eastAsia="Arial" w:cs="Arial"/>
          <w:sz w:val="22"/>
          <w:szCs w:val="22"/>
        </w:rPr>
        <w:t>según lo establecido en el Anexo III</w:t>
      </w:r>
      <w:r w:rsidR="00E55FA5">
        <w:rPr>
          <w:rFonts w:eastAsia="Arial" w:cs="Arial"/>
          <w:sz w:val="22"/>
          <w:szCs w:val="22"/>
        </w:rPr>
        <w:t xml:space="preserve">.  En su caso, se incluirá la medida, con valor positivo, de los excedentes de </w:t>
      </w:r>
      <w:proofErr w:type="spellStart"/>
      <w:r w:rsidR="00E55FA5">
        <w:rPr>
          <w:rFonts w:eastAsia="Arial" w:cs="Arial"/>
          <w:sz w:val="22"/>
          <w:szCs w:val="22"/>
        </w:rPr>
        <w:t>autoconsumidores</w:t>
      </w:r>
      <w:proofErr w:type="spellEnd"/>
      <w:r w:rsidR="00E55FA5">
        <w:rPr>
          <w:rFonts w:eastAsia="Arial" w:cs="Arial"/>
          <w:sz w:val="22"/>
          <w:szCs w:val="22"/>
        </w:rPr>
        <w:t xml:space="preserve"> asignados a la unidad de compra, u, conforme a lo dispuesto en el PO 14.8</w:t>
      </w:r>
    </w:p>
    <w:p w14:paraId="5631FFA1" w14:textId="008BD2DB" w:rsidR="00E67D3E" w:rsidRDefault="00E67D3E" w:rsidP="00D7491F">
      <w:pPr>
        <w:tabs>
          <w:tab w:val="left" w:pos="284"/>
          <w:tab w:val="left" w:pos="1985"/>
        </w:tabs>
        <w:ind w:left="2551" w:hanging="2126"/>
        <w:rPr>
          <w:rFonts w:cs="Arial"/>
          <w:i/>
          <w:sz w:val="22"/>
          <w:szCs w:val="22"/>
        </w:rPr>
      </w:pPr>
      <w:proofErr w:type="spellStart"/>
      <w:r w:rsidRPr="00EF3DD0">
        <w:rPr>
          <w:rFonts w:cs="Arial"/>
          <w:sz w:val="22"/>
          <w:szCs w:val="22"/>
        </w:rPr>
        <w:t>POSFIN</w:t>
      </w:r>
      <w:r w:rsidRPr="00EF3DD0">
        <w:rPr>
          <w:rFonts w:cs="Arial"/>
          <w:sz w:val="22"/>
          <w:szCs w:val="22"/>
          <w:vertAlign w:val="subscript"/>
        </w:rPr>
        <w:t>u</w:t>
      </w:r>
      <w:proofErr w:type="spellEnd"/>
      <w:del w:id="900" w:author="LIQ" w:date="2021-03-16T21:51:00Z">
        <w:r w:rsidRPr="00EF3DD0" w:rsidDel="005E702E">
          <w:rPr>
            <w:rFonts w:cs="Arial"/>
            <w:sz w:val="22"/>
            <w:szCs w:val="22"/>
            <w:vertAlign w:val="subscript"/>
          </w:rPr>
          <w:delText>p</w:delText>
        </w:r>
      </w:del>
      <w:r>
        <w:rPr>
          <w:rFonts w:cs="Arial"/>
          <w:sz w:val="22"/>
          <w:szCs w:val="22"/>
        </w:rPr>
        <w:t xml:space="preserve"> </w:t>
      </w:r>
      <w:r w:rsidR="002F31FC">
        <w:rPr>
          <w:rFonts w:cs="Arial"/>
          <w:sz w:val="22"/>
          <w:szCs w:val="22"/>
        </w:rPr>
        <w:tab/>
      </w:r>
      <w:r>
        <w:rPr>
          <w:rFonts w:cs="Arial"/>
          <w:sz w:val="22"/>
          <w:szCs w:val="22"/>
        </w:rPr>
        <w:t xml:space="preserve">= </w:t>
      </w:r>
      <w:r>
        <w:rPr>
          <w:rFonts w:cs="Arial"/>
          <w:sz w:val="22"/>
          <w:szCs w:val="22"/>
        </w:rPr>
        <w:tab/>
      </w:r>
      <w:r w:rsidRPr="00EF3DD0">
        <w:rPr>
          <w:rFonts w:cs="Arial"/>
          <w:sz w:val="22"/>
          <w:szCs w:val="22"/>
        </w:rPr>
        <w:t xml:space="preserve">Posición final de la unidad </w:t>
      </w:r>
      <w:r w:rsidRPr="00EF3DD0">
        <w:rPr>
          <w:rFonts w:cs="Arial"/>
          <w:i/>
          <w:sz w:val="22"/>
          <w:szCs w:val="22"/>
        </w:rPr>
        <w:t>u</w:t>
      </w:r>
      <w:del w:id="901" w:author="LIQ" w:date="2021-03-16T21:51:00Z">
        <w:r w:rsidRPr="00EF3DD0" w:rsidDel="005E702E">
          <w:rPr>
            <w:rFonts w:cs="Arial"/>
            <w:i/>
            <w:sz w:val="22"/>
            <w:szCs w:val="22"/>
          </w:rPr>
          <w:delText>p</w:delText>
        </w:r>
      </w:del>
    </w:p>
    <w:p w14:paraId="0C7657EA" w14:textId="4EA8C08A" w:rsidR="00E67D3E" w:rsidRPr="00E67D3E" w:rsidRDefault="00E67D3E" w:rsidP="00D7491F">
      <w:pPr>
        <w:tabs>
          <w:tab w:val="left" w:pos="284"/>
          <w:tab w:val="left" w:pos="1985"/>
        </w:tabs>
        <w:ind w:left="2551" w:hanging="2126"/>
        <w:rPr>
          <w:rFonts w:cs="Arial"/>
          <w:sz w:val="22"/>
          <w:szCs w:val="22"/>
        </w:rPr>
      </w:pPr>
      <w:proofErr w:type="spellStart"/>
      <w:r w:rsidRPr="00EF3DD0">
        <w:rPr>
          <w:rFonts w:cs="Arial"/>
          <w:sz w:val="22"/>
          <w:szCs w:val="22"/>
        </w:rPr>
        <w:t>AJUDSV</w:t>
      </w:r>
      <w:r w:rsidRPr="00EF3DD0">
        <w:rPr>
          <w:rFonts w:cs="Arial"/>
          <w:sz w:val="22"/>
          <w:szCs w:val="22"/>
          <w:vertAlign w:val="subscript"/>
        </w:rPr>
        <w:t>u</w:t>
      </w:r>
      <w:proofErr w:type="spellEnd"/>
      <w:del w:id="902" w:author="LIQ" w:date="2021-03-16T21:51:00Z">
        <w:r w:rsidRPr="00EF3DD0" w:rsidDel="005E702E">
          <w:rPr>
            <w:rFonts w:cs="Arial"/>
            <w:sz w:val="22"/>
            <w:szCs w:val="22"/>
            <w:vertAlign w:val="subscript"/>
          </w:rPr>
          <w:delText>p</w:delText>
        </w:r>
      </w:del>
      <w:r>
        <w:rPr>
          <w:rFonts w:cs="Arial"/>
          <w:sz w:val="22"/>
          <w:szCs w:val="22"/>
          <w:vertAlign w:val="subscript"/>
        </w:rPr>
        <w:t xml:space="preserve"> </w:t>
      </w:r>
      <w:r w:rsidR="002F31FC">
        <w:rPr>
          <w:rFonts w:cs="Arial"/>
          <w:sz w:val="22"/>
          <w:szCs w:val="22"/>
          <w:vertAlign w:val="subscript"/>
        </w:rPr>
        <w:tab/>
      </w:r>
      <w:r>
        <w:rPr>
          <w:rFonts w:cs="Arial"/>
          <w:sz w:val="22"/>
          <w:szCs w:val="22"/>
        </w:rPr>
        <w:t>=</w:t>
      </w:r>
      <w:r>
        <w:rPr>
          <w:rFonts w:cs="Arial"/>
          <w:sz w:val="22"/>
          <w:szCs w:val="22"/>
        </w:rPr>
        <w:tab/>
      </w:r>
      <w:r w:rsidRPr="00EF3DD0">
        <w:rPr>
          <w:rFonts w:cs="Arial"/>
          <w:sz w:val="22"/>
          <w:szCs w:val="22"/>
        </w:rPr>
        <w:t>Ajuste de</w:t>
      </w:r>
      <w:r w:rsidR="00D7491F">
        <w:rPr>
          <w:rFonts w:cs="Arial"/>
          <w:sz w:val="22"/>
          <w:szCs w:val="22"/>
        </w:rPr>
        <w:t>l</w:t>
      </w:r>
      <w:r w:rsidRPr="00EF3DD0">
        <w:rPr>
          <w:rFonts w:cs="Arial"/>
          <w:sz w:val="22"/>
          <w:szCs w:val="22"/>
        </w:rPr>
        <w:t xml:space="preserve"> desvío de la unidad </w:t>
      </w:r>
      <w:r w:rsidRPr="00EF3DD0">
        <w:rPr>
          <w:rFonts w:cs="Arial"/>
          <w:i/>
          <w:sz w:val="22"/>
          <w:szCs w:val="22"/>
        </w:rPr>
        <w:t>u</w:t>
      </w:r>
      <w:del w:id="903" w:author="LIQ" w:date="2021-03-16T21:51:00Z">
        <w:r w:rsidRPr="00EF3DD0" w:rsidDel="005E702E">
          <w:rPr>
            <w:rFonts w:cs="Arial"/>
            <w:i/>
            <w:sz w:val="22"/>
            <w:szCs w:val="22"/>
          </w:rPr>
          <w:delText>p</w:delText>
        </w:r>
      </w:del>
    </w:p>
    <w:p w14:paraId="4B675A4F" w14:textId="77777777" w:rsidR="00D65147" w:rsidRPr="00963857" w:rsidRDefault="00D65147" w:rsidP="00D65147">
      <w:pPr>
        <w:tabs>
          <w:tab w:val="left" w:pos="0"/>
        </w:tabs>
        <w:spacing w:after="0"/>
        <w:ind w:left="180"/>
        <w:rPr>
          <w:rFonts w:cs="Arial"/>
          <w:sz w:val="22"/>
          <w:szCs w:val="22"/>
        </w:rPr>
      </w:pPr>
    </w:p>
    <w:p w14:paraId="52E12D52" w14:textId="77777777" w:rsidR="00D65147" w:rsidRPr="00EF3DD0" w:rsidRDefault="00D65147" w:rsidP="00D65147">
      <w:pPr>
        <w:tabs>
          <w:tab w:val="left" w:pos="0"/>
        </w:tabs>
        <w:spacing w:after="0"/>
        <w:ind w:left="180"/>
        <w:rPr>
          <w:rFonts w:cs="Arial"/>
          <w:i/>
          <w:sz w:val="22"/>
          <w:szCs w:val="22"/>
        </w:rPr>
      </w:pPr>
    </w:p>
    <w:p w14:paraId="23948180" w14:textId="3C0539E3" w:rsidR="00D65147" w:rsidRPr="00EF3DD0" w:rsidRDefault="00D65147" w:rsidP="00963857">
      <w:pPr>
        <w:pStyle w:val="ListParagraph"/>
        <w:numPr>
          <w:ilvl w:val="0"/>
          <w:numId w:val="40"/>
        </w:numPr>
        <w:ind w:left="426" w:hanging="284"/>
        <w:rPr>
          <w:rFonts w:cs="Arial"/>
          <w:szCs w:val="22"/>
        </w:rPr>
      </w:pPr>
      <w:r w:rsidRPr="00237207">
        <w:rPr>
          <w:rFonts w:cs="Arial"/>
          <w:szCs w:val="22"/>
        </w:rPr>
        <w:t>Desvío de la zona de regulación</w:t>
      </w:r>
      <w:r w:rsidRPr="00963857">
        <w:rPr>
          <w:rFonts w:cs="Arial"/>
          <w:szCs w:val="22"/>
        </w:rPr>
        <w:t xml:space="preserve">. </w:t>
      </w:r>
      <w:r w:rsidRPr="00EF3DD0">
        <w:rPr>
          <w:rFonts w:cs="Arial"/>
          <w:szCs w:val="22"/>
        </w:rPr>
        <w:t xml:space="preserve">El desvío </w:t>
      </w:r>
      <w:proofErr w:type="spellStart"/>
      <w:r w:rsidRPr="00EF3DD0">
        <w:rPr>
          <w:rFonts w:cs="Arial"/>
          <w:szCs w:val="22"/>
        </w:rPr>
        <w:t>DSV</w:t>
      </w:r>
      <w:r w:rsidRPr="00D7491F">
        <w:rPr>
          <w:rFonts w:cs="Arial"/>
          <w:szCs w:val="22"/>
          <w:vertAlign w:val="subscript"/>
        </w:rPr>
        <w:t>z</w:t>
      </w:r>
      <w:proofErr w:type="spellEnd"/>
      <w:r w:rsidRPr="00EF3DD0">
        <w:rPr>
          <w:rFonts w:cs="Arial"/>
          <w:szCs w:val="22"/>
        </w:rPr>
        <w:t xml:space="preserve"> de cada zona de regulación se calculará con la fórmula siguiente:</w:t>
      </w:r>
    </w:p>
    <w:p w14:paraId="1338D5C2" w14:textId="77777777" w:rsidR="00D65147" w:rsidRPr="00EF3DD0" w:rsidRDefault="00D65147" w:rsidP="00D65147">
      <w:pPr>
        <w:tabs>
          <w:tab w:val="left" w:pos="0"/>
        </w:tabs>
        <w:spacing w:after="0"/>
        <w:ind w:left="0"/>
        <w:rPr>
          <w:rFonts w:cs="Arial"/>
          <w:sz w:val="22"/>
          <w:szCs w:val="22"/>
        </w:rPr>
      </w:pPr>
    </w:p>
    <w:p w14:paraId="066D272E" w14:textId="514BE257" w:rsidR="00D65147" w:rsidRDefault="00D65147" w:rsidP="007B3121">
      <w:pPr>
        <w:tabs>
          <w:tab w:val="left" w:pos="426"/>
        </w:tabs>
        <w:spacing w:after="0"/>
        <w:ind w:left="426"/>
        <w:jc w:val="left"/>
        <w:rPr>
          <w:rFonts w:cs="Arial"/>
          <w:sz w:val="22"/>
          <w:szCs w:val="22"/>
        </w:rPr>
      </w:pPr>
      <w:proofErr w:type="spellStart"/>
      <w:r w:rsidRPr="00EF3DD0">
        <w:rPr>
          <w:rFonts w:cs="Arial"/>
          <w:sz w:val="22"/>
          <w:szCs w:val="22"/>
        </w:rPr>
        <w:t>DSV</w:t>
      </w:r>
      <w:r w:rsidRPr="00EF3DD0">
        <w:rPr>
          <w:rFonts w:cs="Arial"/>
          <w:sz w:val="22"/>
          <w:szCs w:val="22"/>
          <w:vertAlign w:val="subscript"/>
        </w:rPr>
        <w:t>z</w:t>
      </w:r>
      <w:proofErr w:type="spellEnd"/>
      <w:r w:rsidRPr="00EF3DD0">
        <w:rPr>
          <w:rFonts w:cs="Arial"/>
          <w:sz w:val="22"/>
          <w:szCs w:val="22"/>
          <w:vertAlign w:val="subscript"/>
        </w:rPr>
        <w:t xml:space="preserve"> </w:t>
      </w:r>
      <w:r w:rsidRPr="00EF3DD0">
        <w:rPr>
          <w:rFonts w:cs="Arial"/>
          <w:sz w:val="22"/>
          <w:szCs w:val="22"/>
        </w:rPr>
        <w:t xml:space="preserve">= </w:t>
      </w:r>
      <w:proofErr w:type="spellStart"/>
      <w:r w:rsidRPr="00EF3DD0">
        <w:rPr>
          <w:rFonts w:cs="Arial"/>
          <w:sz w:val="22"/>
          <w:szCs w:val="22"/>
        </w:rPr>
        <w:t>MEDBC</w:t>
      </w:r>
      <w:r w:rsidRPr="00EF3DD0">
        <w:rPr>
          <w:rFonts w:cs="Arial"/>
          <w:sz w:val="22"/>
          <w:szCs w:val="22"/>
          <w:vertAlign w:val="subscript"/>
        </w:rPr>
        <w:t>z</w:t>
      </w:r>
      <w:proofErr w:type="spellEnd"/>
      <w:r w:rsidRPr="00EF3DD0">
        <w:rPr>
          <w:rFonts w:cs="Arial"/>
          <w:sz w:val="22"/>
          <w:szCs w:val="22"/>
        </w:rPr>
        <w:t xml:space="preserve"> - (</w:t>
      </w:r>
      <w:proofErr w:type="spellStart"/>
      <w:r w:rsidRPr="00EF3DD0">
        <w:rPr>
          <w:rFonts w:cs="Arial"/>
          <w:sz w:val="22"/>
          <w:szCs w:val="22"/>
        </w:rPr>
        <w:t>POSFIN</w:t>
      </w:r>
      <w:r w:rsidRPr="00EF3DD0">
        <w:rPr>
          <w:rFonts w:cs="Arial"/>
          <w:sz w:val="22"/>
          <w:szCs w:val="22"/>
          <w:vertAlign w:val="subscript"/>
        </w:rPr>
        <w:t>z</w:t>
      </w:r>
      <w:proofErr w:type="spellEnd"/>
      <w:r w:rsidRPr="00EF3DD0">
        <w:rPr>
          <w:rFonts w:cs="Arial"/>
          <w:sz w:val="22"/>
          <w:szCs w:val="22"/>
        </w:rPr>
        <w:t xml:space="preserve"> + </w:t>
      </w:r>
      <w:proofErr w:type="spellStart"/>
      <w:r w:rsidRPr="00EF3DD0">
        <w:rPr>
          <w:rFonts w:cs="Arial"/>
          <w:sz w:val="22"/>
          <w:szCs w:val="22"/>
        </w:rPr>
        <w:t>AJUDSV</w:t>
      </w:r>
      <w:r w:rsidRPr="00EF3DD0">
        <w:rPr>
          <w:rFonts w:cs="Arial"/>
          <w:sz w:val="22"/>
          <w:szCs w:val="22"/>
          <w:vertAlign w:val="subscript"/>
        </w:rPr>
        <w:t>z</w:t>
      </w:r>
      <w:proofErr w:type="spellEnd"/>
      <w:r w:rsidRPr="00EF3DD0">
        <w:rPr>
          <w:rFonts w:cs="Arial"/>
          <w:sz w:val="22"/>
          <w:szCs w:val="22"/>
        </w:rPr>
        <w:t>)</w:t>
      </w:r>
    </w:p>
    <w:p w14:paraId="67370D8D" w14:textId="77777777" w:rsidR="00C633AB" w:rsidRDefault="00C633AB" w:rsidP="00D65147">
      <w:pPr>
        <w:tabs>
          <w:tab w:val="left" w:pos="0"/>
        </w:tabs>
        <w:spacing w:after="0"/>
        <w:ind w:left="0"/>
        <w:jc w:val="center"/>
        <w:rPr>
          <w:rFonts w:cs="Arial"/>
          <w:sz w:val="22"/>
          <w:szCs w:val="22"/>
        </w:rPr>
      </w:pPr>
    </w:p>
    <w:p w14:paraId="0F0EFDC1" w14:textId="402CFD84" w:rsidR="00C633AB" w:rsidRPr="00237207" w:rsidRDefault="00C633AB" w:rsidP="00A70173">
      <w:pPr>
        <w:tabs>
          <w:tab w:val="left" w:pos="1985"/>
        </w:tabs>
        <w:ind w:left="2551" w:hanging="2126"/>
        <w:rPr>
          <w:rFonts w:cs="Arial"/>
          <w:sz w:val="22"/>
          <w:szCs w:val="22"/>
        </w:rPr>
      </w:pPr>
      <w:proofErr w:type="spellStart"/>
      <w:r w:rsidRPr="00EF3DD0">
        <w:rPr>
          <w:rFonts w:cs="Arial"/>
          <w:sz w:val="22"/>
          <w:szCs w:val="22"/>
        </w:rPr>
        <w:t>MEDBC</w:t>
      </w:r>
      <w:r>
        <w:rPr>
          <w:rFonts w:cs="Arial"/>
          <w:sz w:val="22"/>
          <w:szCs w:val="22"/>
          <w:vertAlign w:val="subscript"/>
        </w:rPr>
        <w:t>z</w:t>
      </w:r>
      <w:proofErr w:type="spellEnd"/>
      <w:r>
        <w:rPr>
          <w:rFonts w:cs="Arial"/>
          <w:sz w:val="22"/>
          <w:szCs w:val="22"/>
        </w:rPr>
        <w:t xml:space="preserve"> </w:t>
      </w:r>
      <w:r w:rsidR="007B3121">
        <w:rPr>
          <w:rFonts w:cs="Arial"/>
          <w:sz w:val="22"/>
          <w:szCs w:val="22"/>
        </w:rPr>
        <w:tab/>
      </w:r>
      <w:r>
        <w:rPr>
          <w:rFonts w:cs="Arial"/>
          <w:sz w:val="22"/>
          <w:szCs w:val="22"/>
        </w:rPr>
        <w:t xml:space="preserve">= </w:t>
      </w:r>
      <w:r>
        <w:rPr>
          <w:rFonts w:cs="Arial"/>
          <w:sz w:val="22"/>
          <w:szCs w:val="22"/>
        </w:rPr>
        <w:tab/>
      </w:r>
      <w:r w:rsidR="00F86504">
        <w:rPr>
          <w:rFonts w:cs="Arial"/>
          <w:sz w:val="22"/>
          <w:szCs w:val="22"/>
        </w:rPr>
        <w:t>Suma de la m</w:t>
      </w:r>
      <w:r w:rsidRPr="00237207">
        <w:rPr>
          <w:rFonts w:cs="Arial"/>
          <w:sz w:val="22"/>
          <w:szCs w:val="22"/>
        </w:rPr>
        <w:t>edida en barras de central de las unidades de programación en la zona de regulación z</w:t>
      </w:r>
      <w:r w:rsidR="008F7EC0">
        <w:rPr>
          <w:rFonts w:cs="Arial"/>
          <w:sz w:val="22"/>
          <w:szCs w:val="22"/>
        </w:rPr>
        <w:t>, con su correspondiente porcentaje de participación</w:t>
      </w:r>
      <w:ins w:id="904" w:author="LIQ" w:date="2021-03-16T21:52:00Z">
        <w:r w:rsidR="00213711">
          <w:rPr>
            <w:rFonts w:cs="Arial"/>
            <w:sz w:val="22"/>
            <w:szCs w:val="22"/>
          </w:rPr>
          <w:t>.</w:t>
        </w:r>
      </w:ins>
    </w:p>
    <w:p w14:paraId="4D298E22" w14:textId="19068C71" w:rsidR="00C633AB" w:rsidRPr="00237207" w:rsidRDefault="00C633AB" w:rsidP="00A70173">
      <w:pPr>
        <w:tabs>
          <w:tab w:val="left" w:pos="1985"/>
        </w:tabs>
        <w:ind w:left="2551" w:hanging="2126"/>
        <w:rPr>
          <w:rFonts w:cs="Arial"/>
          <w:sz w:val="22"/>
          <w:szCs w:val="22"/>
        </w:rPr>
      </w:pPr>
      <w:proofErr w:type="spellStart"/>
      <w:r w:rsidRPr="00EF3DD0">
        <w:rPr>
          <w:rFonts w:cs="Arial"/>
          <w:sz w:val="22"/>
          <w:szCs w:val="22"/>
        </w:rPr>
        <w:t>POSFIN</w:t>
      </w:r>
      <w:r w:rsidRPr="00237207">
        <w:rPr>
          <w:rFonts w:cs="Arial"/>
          <w:sz w:val="22"/>
          <w:szCs w:val="22"/>
        </w:rPr>
        <w:t>z</w:t>
      </w:r>
      <w:proofErr w:type="spellEnd"/>
      <w:r>
        <w:rPr>
          <w:rFonts w:cs="Arial"/>
          <w:sz w:val="22"/>
          <w:szCs w:val="22"/>
        </w:rPr>
        <w:t xml:space="preserve"> </w:t>
      </w:r>
      <w:r w:rsidR="007B3121">
        <w:rPr>
          <w:rFonts w:cs="Arial"/>
          <w:sz w:val="22"/>
          <w:szCs w:val="22"/>
        </w:rPr>
        <w:tab/>
      </w:r>
      <w:r>
        <w:rPr>
          <w:rFonts w:cs="Arial"/>
          <w:sz w:val="22"/>
          <w:szCs w:val="22"/>
        </w:rPr>
        <w:t xml:space="preserve">= </w:t>
      </w:r>
      <w:r>
        <w:rPr>
          <w:rFonts w:cs="Arial"/>
          <w:sz w:val="22"/>
          <w:szCs w:val="22"/>
        </w:rPr>
        <w:tab/>
      </w:r>
      <w:r w:rsidR="00F86504">
        <w:rPr>
          <w:rFonts w:cs="Arial"/>
          <w:sz w:val="22"/>
          <w:szCs w:val="22"/>
        </w:rPr>
        <w:t>Suma de la p</w:t>
      </w:r>
      <w:r w:rsidRPr="00EF3DD0">
        <w:rPr>
          <w:rFonts w:cs="Arial"/>
          <w:sz w:val="22"/>
          <w:szCs w:val="22"/>
        </w:rPr>
        <w:t xml:space="preserve">osición final </w:t>
      </w:r>
      <w:r w:rsidRPr="00237207">
        <w:rPr>
          <w:rFonts w:cs="Arial"/>
          <w:sz w:val="22"/>
          <w:szCs w:val="22"/>
        </w:rPr>
        <w:t>de las unidades de programación en la zona de regulación</w:t>
      </w:r>
      <w:r w:rsidR="008F7EC0">
        <w:rPr>
          <w:rFonts w:cs="Arial"/>
          <w:sz w:val="22"/>
          <w:szCs w:val="22"/>
        </w:rPr>
        <w:t>,</w:t>
      </w:r>
      <w:r w:rsidR="008F7EC0" w:rsidRPr="008F7EC0">
        <w:rPr>
          <w:rFonts w:cs="Arial"/>
          <w:sz w:val="22"/>
          <w:szCs w:val="22"/>
        </w:rPr>
        <w:t xml:space="preserve"> </w:t>
      </w:r>
      <w:r w:rsidR="008F7EC0">
        <w:rPr>
          <w:rFonts w:cs="Arial"/>
          <w:sz w:val="22"/>
          <w:szCs w:val="22"/>
        </w:rPr>
        <w:t>con su correspondiente porcentaje de participación</w:t>
      </w:r>
      <w:ins w:id="905" w:author="LIQ" w:date="2021-03-16T21:52:00Z">
        <w:r w:rsidR="00213711">
          <w:rPr>
            <w:rFonts w:cs="Arial"/>
            <w:sz w:val="22"/>
            <w:szCs w:val="22"/>
          </w:rPr>
          <w:t>.</w:t>
        </w:r>
      </w:ins>
    </w:p>
    <w:p w14:paraId="4E3E90F5" w14:textId="2BE67DAF" w:rsidR="00C633AB" w:rsidRPr="00A10082" w:rsidRDefault="00C633AB" w:rsidP="00A70173">
      <w:pPr>
        <w:tabs>
          <w:tab w:val="left" w:pos="1985"/>
        </w:tabs>
        <w:ind w:left="2551" w:hanging="2126"/>
        <w:rPr>
          <w:rFonts w:cs="Arial"/>
          <w:sz w:val="22"/>
          <w:szCs w:val="22"/>
        </w:rPr>
      </w:pPr>
      <w:proofErr w:type="spellStart"/>
      <w:r w:rsidRPr="00EF3DD0">
        <w:rPr>
          <w:rFonts w:cs="Arial"/>
          <w:sz w:val="22"/>
          <w:szCs w:val="22"/>
        </w:rPr>
        <w:t>AJUDSV</w:t>
      </w:r>
      <w:r w:rsidRPr="00EF3DD0">
        <w:rPr>
          <w:rFonts w:cs="Arial"/>
          <w:sz w:val="22"/>
          <w:szCs w:val="22"/>
          <w:vertAlign w:val="subscript"/>
        </w:rPr>
        <w:t>up</w:t>
      </w:r>
      <w:proofErr w:type="spellEnd"/>
      <w:r w:rsidR="007B3121">
        <w:rPr>
          <w:rFonts w:cs="Arial"/>
          <w:sz w:val="22"/>
          <w:szCs w:val="22"/>
          <w:vertAlign w:val="subscript"/>
        </w:rPr>
        <w:tab/>
      </w:r>
      <w:r>
        <w:rPr>
          <w:rFonts w:cs="Arial"/>
          <w:sz w:val="22"/>
          <w:szCs w:val="22"/>
        </w:rPr>
        <w:t>=</w:t>
      </w:r>
      <w:r>
        <w:rPr>
          <w:rFonts w:cs="Arial"/>
          <w:sz w:val="22"/>
          <w:szCs w:val="22"/>
        </w:rPr>
        <w:tab/>
      </w:r>
      <w:r w:rsidRPr="00EF3DD0">
        <w:rPr>
          <w:rFonts w:cs="Arial"/>
          <w:sz w:val="22"/>
          <w:szCs w:val="22"/>
        </w:rPr>
        <w:t>Suma del ajuste de</w:t>
      </w:r>
      <w:r w:rsidR="00D7491F">
        <w:rPr>
          <w:rFonts w:cs="Arial"/>
          <w:sz w:val="22"/>
          <w:szCs w:val="22"/>
        </w:rPr>
        <w:t>l</w:t>
      </w:r>
      <w:r w:rsidRPr="00EF3DD0">
        <w:rPr>
          <w:rFonts w:cs="Arial"/>
          <w:sz w:val="22"/>
          <w:szCs w:val="22"/>
        </w:rPr>
        <w:t xml:space="preserve"> desvío </w:t>
      </w:r>
      <w:r w:rsidRPr="00EF3DD0">
        <w:rPr>
          <w:rFonts w:eastAsia="Arial" w:cs="Arial"/>
          <w:sz w:val="22"/>
          <w:szCs w:val="22"/>
        </w:rPr>
        <w:t xml:space="preserve">de las unidades de programación en la zona </w:t>
      </w:r>
      <w:r w:rsidRPr="00EF3DD0">
        <w:rPr>
          <w:rFonts w:eastAsia="Arial" w:cs="Arial"/>
          <w:i/>
          <w:sz w:val="22"/>
          <w:szCs w:val="22"/>
        </w:rPr>
        <w:t xml:space="preserve">z </w:t>
      </w:r>
      <w:r w:rsidRPr="00EF3DD0">
        <w:rPr>
          <w:rFonts w:eastAsia="Arial" w:cs="Arial"/>
          <w:sz w:val="22"/>
          <w:szCs w:val="22"/>
        </w:rPr>
        <w:t>y del ajuste de</w:t>
      </w:r>
      <w:r w:rsidR="00D7491F">
        <w:rPr>
          <w:rFonts w:eastAsia="Arial" w:cs="Arial"/>
          <w:sz w:val="22"/>
          <w:szCs w:val="22"/>
        </w:rPr>
        <w:t>l</w:t>
      </w:r>
      <w:r w:rsidRPr="00EF3DD0">
        <w:rPr>
          <w:rFonts w:eastAsia="Arial" w:cs="Arial"/>
          <w:sz w:val="22"/>
          <w:szCs w:val="22"/>
        </w:rPr>
        <w:t xml:space="preserve"> desvío por aportación de energía de regulación secundaria de la zona </w:t>
      </w:r>
      <w:r w:rsidRPr="00EF3DD0">
        <w:rPr>
          <w:rFonts w:eastAsia="Arial" w:cs="Arial"/>
          <w:i/>
          <w:sz w:val="22"/>
          <w:szCs w:val="22"/>
        </w:rPr>
        <w:t>z</w:t>
      </w:r>
    </w:p>
    <w:p w14:paraId="79A6CCE2" w14:textId="77777777" w:rsidR="00C633AB" w:rsidRPr="00EF3DD0" w:rsidRDefault="00C633AB" w:rsidP="00D65147">
      <w:pPr>
        <w:tabs>
          <w:tab w:val="left" w:pos="0"/>
        </w:tabs>
        <w:spacing w:after="0"/>
        <w:ind w:left="0"/>
        <w:jc w:val="center"/>
        <w:rPr>
          <w:rFonts w:cs="Arial"/>
          <w:sz w:val="22"/>
          <w:szCs w:val="22"/>
        </w:rPr>
      </w:pPr>
    </w:p>
    <w:p w14:paraId="7586B838" w14:textId="77777777" w:rsidR="00D65147" w:rsidRPr="00EF3DD0" w:rsidRDefault="00D65147" w:rsidP="00D65147">
      <w:pPr>
        <w:tabs>
          <w:tab w:val="left" w:pos="0"/>
        </w:tabs>
        <w:spacing w:after="0"/>
        <w:ind w:left="180"/>
        <w:rPr>
          <w:rFonts w:cs="Arial"/>
          <w:i/>
          <w:sz w:val="22"/>
          <w:szCs w:val="22"/>
        </w:rPr>
      </w:pPr>
    </w:p>
    <w:p w14:paraId="76AECE47" w14:textId="23D845E6" w:rsidR="00F06E01" w:rsidRDefault="00F06E01" w:rsidP="00CB4FAC">
      <w:pPr>
        <w:pStyle w:val="ListParagraph"/>
        <w:numPr>
          <w:ilvl w:val="0"/>
          <w:numId w:val="40"/>
        </w:numPr>
        <w:ind w:left="426" w:hanging="284"/>
        <w:rPr>
          <w:rFonts w:cs="Arial"/>
          <w:szCs w:val="22"/>
        </w:rPr>
      </w:pPr>
      <w:r w:rsidRPr="00237207">
        <w:rPr>
          <w:rFonts w:cs="Arial"/>
          <w:szCs w:val="22"/>
        </w:rPr>
        <w:t>Derecho de cobro por el d</w:t>
      </w:r>
      <w:r w:rsidR="00D65147" w:rsidRPr="00237207">
        <w:rPr>
          <w:rFonts w:cs="Arial"/>
          <w:szCs w:val="22"/>
        </w:rPr>
        <w:t>esvío a subir de la unidad de programación o de la zona de regulación con saldo neto de energía de balance SNSB a subir</w:t>
      </w:r>
      <w:r w:rsidR="6980A4E9" w:rsidRPr="4180549A">
        <w:rPr>
          <w:rFonts w:cs="Arial"/>
          <w:szCs w:val="22"/>
        </w:rPr>
        <w:t>, cero</w:t>
      </w:r>
      <w:r w:rsidR="00D65147" w:rsidRPr="00237207">
        <w:rPr>
          <w:rFonts w:cs="Arial"/>
          <w:szCs w:val="22"/>
        </w:rPr>
        <w:t xml:space="preserve"> o </w:t>
      </w:r>
      <w:r w:rsidR="78627C7D" w:rsidRPr="4180549A">
        <w:rPr>
          <w:rFonts w:cs="Arial"/>
          <w:szCs w:val="22"/>
        </w:rPr>
        <w:t>nulo</w:t>
      </w:r>
      <w:r w:rsidR="00D65147" w:rsidRPr="4180549A">
        <w:rPr>
          <w:rFonts w:cs="Arial"/>
          <w:szCs w:val="22"/>
        </w:rPr>
        <w:t xml:space="preserve">. </w:t>
      </w:r>
    </w:p>
    <w:p w14:paraId="27C11D1A" w14:textId="77777777" w:rsidR="00F06E01" w:rsidRDefault="00F06E01" w:rsidP="00D65147">
      <w:pPr>
        <w:tabs>
          <w:tab w:val="left" w:pos="0"/>
        </w:tabs>
        <w:spacing w:after="0"/>
        <w:ind w:left="0"/>
        <w:rPr>
          <w:rFonts w:cs="Arial"/>
          <w:sz w:val="22"/>
          <w:szCs w:val="22"/>
        </w:rPr>
      </w:pPr>
    </w:p>
    <w:p w14:paraId="4C562385" w14:textId="5456F9FC" w:rsidR="00D65147" w:rsidRPr="00EF3DD0" w:rsidRDefault="00D65147" w:rsidP="00CB4FAC">
      <w:pPr>
        <w:tabs>
          <w:tab w:val="left" w:pos="426"/>
        </w:tabs>
        <w:spacing w:after="0"/>
        <w:ind w:left="426"/>
        <w:rPr>
          <w:rFonts w:cs="Arial"/>
          <w:sz w:val="22"/>
          <w:szCs w:val="22"/>
        </w:rPr>
      </w:pPr>
      <w:r w:rsidRPr="00EF3DD0">
        <w:rPr>
          <w:rFonts w:cs="Arial"/>
          <w:sz w:val="22"/>
          <w:szCs w:val="22"/>
        </w:rPr>
        <w:t>El derecho de cobro del desvío a subir se calculará con la fórmula siguiente:</w:t>
      </w:r>
    </w:p>
    <w:p w14:paraId="1F9D83CE" w14:textId="77777777" w:rsidR="00D65147" w:rsidRPr="00EF3DD0" w:rsidRDefault="00D65147" w:rsidP="00D65147">
      <w:pPr>
        <w:tabs>
          <w:tab w:val="left" w:pos="0"/>
        </w:tabs>
        <w:spacing w:after="0"/>
        <w:ind w:left="0"/>
        <w:rPr>
          <w:rFonts w:cs="Arial"/>
          <w:sz w:val="22"/>
          <w:szCs w:val="22"/>
        </w:rPr>
      </w:pPr>
    </w:p>
    <w:p w14:paraId="78D62B2F" w14:textId="2A1C41D2" w:rsidR="00D65147" w:rsidRPr="00EF3DD0" w:rsidRDefault="00D65147" w:rsidP="007B3121">
      <w:pPr>
        <w:tabs>
          <w:tab w:val="left" w:pos="426"/>
        </w:tabs>
        <w:spacing w:after="0"/>
        <w:ind w:left="426"/>
        <w:jc w:val="left"/>
        <w:rPr>
          <w:rFonts w:cs="Arial"/>
          <w:sz w:val="22"/>
          <w:szCs w:val="22"/>
        </w:rPr>
      </w:pPr>
      <w:proofErr w:type="spellStart"/>
      <w:r w:rsidRPr="00EF3DD0">
        <w:rPr>
          <w:rFonts w:cs="Arial"/>
          <w:sz w:val="22"/>
          <w:szCs w:val="22"/>
        </w:rPr>
        <w:t>DCDESV</w:t>
      </w:r>
      <w:r w:rsidRPr="00EF3DD0">
        <w:rPr>
          <w:rFonts w:cs="Arial"/>
          <w:sz w:val="22"/>
          <w:szCs w:val="22"/>
          <w:vertAlign w:val="subscript"/>
        </w:rPr>
        <w:t>u</w:t>
      </w:r>
      <w:proofErr w:type="spellEnd"/>
      <w:del w:id="906" w:author="LIQ" w:date="2021-03-16T21:53:00Z">
        <w:r w:rsidRPr="00EF3DD0" w:rsidDel="00CA670E">
          <w:rPr>
            <w:rFonts w:cs="Arial"/>
            <w:sz w:val="22"/>
            <w:szCs w:val="22"/>
            <w:vertAlign w:val="subscript"/>
          </w:rPr>
          <w:delText>p</w:delText>
        </w:r>
      </w:del>
      <w:r w:rsidRPr="00EF3DD0">
        <w:rPr>
          <w:rFonts w:cs="Arial"/>
          <w:sz w:val="22"/>
          <w:szCs w:val="22"/>
          <w:vertAlign w:val="subscript"/>
        </w:rPr>
        <w:t>-z</w:t>
      </w:r>
      <w:r w:rsidRPr="00EF3DD0">
        <w:rPr>
          <w:rFonts w:cs="Arial"/>
          <w:sz w:val="22"/>
          <w:szCs w:val="22"/>
        </w:rPr>
        <w:t xml:space="preserve"> = </w:t>
      </w:r>
      <w:proofErr w:type="spellStart"/>
      <w:r w:rsidRPr="00EF3DD0">
        <w:rPr>
          <w:rFonts w:cs="Arial"/>
          <w:sz w:val="22"/>
          <w:szCs w:val="22"/>
        </w:rPr>
        <w:t>DSV</w:t>
      </w:r>
      <w:r w:rsidRPr="00EF3DD0">
        <w:rPr>
          <w:rFonts w:cs="Arial"/>
          <w:sz w:val="22"/>
          <w:szCs w:val="22"/>
          <w:vertAlign w:val="subscript"/>
        </w:rPr>
        <w:t>u</w:t>
      </w:r>
      <w:proofErr w:type="spellEnd"/>
      <w:del w:id="907" w:author="LIQ" w:date="2021-03-16T21:53:00Z">
        <w:r w:rsidRPr="00EF3DD0" w:rsidDel="00CA670E">
          <w:rPr>
            <w:rFonts w:cs="Arial"/>
            <w:sz w:val="22"/>
            <w:szCs w:val="22"/>
            <w:vertAlign w:val="subscript"/>
          </w:rPr>
          <w:delText>p</w:delText>
        </w:r>
      </w:del>
      <w:r w:rsidRPr="00EF3DD0">
        <w:rPr>
          <w:rFonts w:cs="Arial"/>
          <w:sz w:val="22"/>
          <w:szCs w:val="22"/>
          <w:vertAlign w:val="subscript"/>
        </w:rPr>
        <w:t>-z</w:t>
      </w:r>
      <w:r w:rsidRPr="00EF3DD0">
        <w:rPr>
          <w:rFonts w:cs="Arial"/>
          <w:sz w:val="22"/>
          <w:szCs w:val="22"/>
        </w:rPr>
        <w:t xml:space="preserve"> x PMD</w:t>
      </w:r>
    </w:p>
    <w:p w14:paraId="4B439080" w14:textId="071419AF" w:rsidR="00D65147" w:rsidRDefault="00D65147" w:rsidP="00D65147">
      <w:pPr>
        <w:tabs>
          <w:tab w:val="left" w:pos="0"/>
        </w:tabs>
        <w:spacing w:after="0"/>
        <w:ind w:left="0"/>
        <w:rPr>
          <w:rFonts w:cs="Arial"/>
          <w:sz w:val="22"/>
          <w:szCs w:val="22"/>
        </w:rPr>
      </w:pPr>
    </w:p>
    <w:p w14:paraId="276B26F8" w14:textId="73144E3E" w:rsidR="00854502" w:rsidRPr="00186FDB" w:rsidRDefault="00F06E01" w:rsidP="00CB4FAC">
      <w:pPr>
        <w:pStyle w:val="ListParagraph"/>
        <w:numPr>
          <w:ilvl w:val="0"/>
          <w:numId w:val="40"/>
        </w:numPr>
        <w:ind w:left="426" w:hanging="284"/>
        <w:rPr>
          <w:rFonts w:cs="Arial"/>
          <w:szCs w:val="22"/>
        </w:rPr>
      </w:pPr>
      <w:r w:rsidRPr="00173A15">
        <w:rPr>
          <w:rFonts w:cs="Arial"/>
          <w:szCs w:val="22"/>
        </w:rPr>
        <w:t xml:space="preserve">Derecho de cobro por el desvío a subir </w:t>
      </w:r>
      <w:r w:rsidR="00D65147" w:rsidRPr="00173A15">
        <w:rPr>
          <w:rFonts w:cs="Arial"/>
          <w:szCs w:val="22"/>
        </w:rPr>
        <w:t>de la unidad de programación o de la zona de regulación con desvío de BRP a subir y saldo neto de energía de balance SNSB a bajar</w:t>
      </w:r>
      <w:r w:rsidR="00D65147" w:rsidRPr="00186FDB">
        <w:rPr>
          <w:rFonts w:cs="Arial"/>
          <w:szCs w:val="22"/>
        </w:rPr>
        <w:t xml:space="preserve">. </w:t>
      </w:r>
    </w:p>
    <w:p w14:paraId="134AAED5" w14:textId="77777777" w:rsidR="00854502" w:rsidRDefault="00854502" w:rsidP="00D65147">
      <w:pPr>
        <w:tabs>
          <w:tab w:val="left" w:pos="0"/>
        </w:tabs>
        <w:spacing w:after="0"/>
        <w:ind w:left="0"/>
        <w:rPr>
          <w:rFonts w:cs="Arial"/>
          <w:sz w:val="22"/>
          <w:szCs w:val="22"/>
        </w:rPr>
      </w:pPr>
    </w:p>
    <w:p w14:paraId="7A0B6406" w14:textId="05A12D12" w:rsidR="00D65147" w:rsidRPr="00EF3DD0" w:rsidRDefault="00D65147" w:rsidP="00CB4FAC">
      <w:pPr>
        <w:tabs>
          <w:tab w:val="left" w:pos="426"/>
        </w:tabs>
        <w:spacing w:after="0"/>
        <w:ind w:left="426"/>
        <w:rPr>
          <w:rFonts w:cs="Arial"/>
          <w:sz w:val="22"/>
          <w:szCs w:val="22"/>
        </w:rPr>
      </w:pPr>
      <w:r w:rsidRPr="00EF3DD0">
        <w:rPr>
          <w:rFonts w:cs="Arial"/>
          <w:sz w:val="22"/>
          <w:szCs w:val="22"/>
        </w:rPr>
        <w:t>El derecho de cobro del desvío a subir se calculará con las fórmulas siguientes:</w:t>
      </w:r>
    </w:p>
    <w:p w14:paraId="22093F1B" w14:textId="77777777" w:rsidR="00D65147" w:rsidRPr="00EF3DD0" w:rsidRDefault="00D65147" w:rsidP="00D65147">
      <w:pPr>
        <w:tabs>
          <w:tab w:val="left" w:pos="0"/>
        </w:tabs>
        <w:spacing w:after="0"/>
        <w:ind w:left="0"/>
        <w:rPr>
          <w:rFonts w:cs="Arial"/>
          <w:sz w:val="22"/>
          <w:szCs w:val="22"/>
        </w:rPr>
      </w:pPr>
    </w:p>
    <w:p w14:paraId="19128013" w14:textId="74C3AD5D" w:rsidR="00D65147" w:rsidRDefault="00D65147" w:rsidP="007B3121">
      <w:pPr>
        <w:tabs>
          <w:tab w:val="left" w:pos="0"/>
        </w:tabs>
        <w:spacing w:after="0"/>
        <w:ind w:left="426"/>
        <w:jc w:val="left"/>
        <w:rPr>
          <w:rFonts w:cs="Arial"/>
          <w:sz w:val="22"/>
          <w:szCs w:val="22"/>
          <w:vertAlign w:val="subscript"/>
        </w:rPr>
      </w:pPr>
      <w:proofErr w:type="spellStart"/>
      <w:r w:rsidRPr="00EF3DD0">
        <w:rPr>
          <w:rFonts w:cs="Arial"/>
          <w:sz w:val="22"/>
          <w:szCs w:val="22"/>
        </w:rPr>
        <w:t>DCDESV</w:t>
      </w:r>
      <w:r w:rsidRPr="00EF3DD0">
        <w:rPr>
          <w:rFonts w:cs="Arial"/>
          <w:sz w:val="22"/>
          <w:szCs w:val="22"/>
          <w:vertAlign w:val="subscript"/>
        </w:rPr>
        <w:t>up</w:t>
      </w:r>
      <w:proofErr w:type="spellEnd"/>
      <w:r w:rsidRPr="00EF3DD0">
        <w:rPr>
          <w:rFonts w:cs="Arial"/>
          <w:sz w:val="22"/>
          <w:szCs w:val="22"/>
          <w:vertAlign w:val="subscript"/>
        </w:rPr>
        <w:t>-z</w:t>
      </w:r>
      <w:r w:rsidRPr="00EF3DD0">
        <w:rPr>
          <w:rFonts w:cs="Arial"/>
          <w:sz w:val="22"/>
          <w:szCs w:val="22"/>
        </w:rPr>
        <w:t xml:space="preserve"> = </w:t>
      </w:r>
      <w:proofErr w:type="spellStart"/>
      <w:r w:rsidRPr="00EF3DD0">
        <w:rPr>
          <w:rFonts w:cs="Arial"/>
          <w:sz w:val="22"/>
          <w:szCs w:val="22"/>
        </w:rPr>
        <w:t>DSV</w:t>
      </w:r>
      <w:r w:rsidRPr="00EF3DD0">
        <w:rPr>
          <w:rFonts w:cs="Arial"/>
          <w:sz w:val="22"/>
          <w:szCs w:val="22"/>
          <w:vertAlign w:val="subscript"/>
        </w:rPr>
        <w:t>u</w:t>
      </w:r>
      <w:proofErr w:type="spellEnd"/>
      <w:del w:id="908" w:author="LIQ" w:date="2021-03-16T21:53:00Z">
        <w:r w:rsidRPr="00EF3DD0" w:rsidDel="00CA670E">
          <w:rPr>
            <w:rFonts w:cs="Arial"/>
            <w:sz w:val="22"/>
            <w:szCs w:val="22"/>
            <w:vertAlign w:val="subscript"/>
          </w:rPr>
          <w:delText>p</w:delText>
        </w:r>
      </w:del>
      <w:r w:rsidRPr="00EF3DD0">
        <w:rPr>
          <w:rFonts w:cs="Arial"/>
          <w:sz w:val="22"/>
          <w:szCs w:val="22"/>
          <w:vertAlign w:val="subscript"/>
        </w:rPr>
        <w:t>-z</w:t>
      </w:r>
      <w:r w:rsidRPr="00EF3DD0">
        <w:rPr>
          <w:rFonts w:cs="Arial"/>
          <w:sz w:val="22"/>
          <w:szCs w:val="22"/>
        </w:rPr>
        <w:t xml:space="preserve"> x </w:t>
      </w:r>
      <w:proofErr w:type="spellStart"/>
      <w:r w:rsidRPr="00EF3DD0">
        <w:rPr>
          <w:rFonts w:cs="Arial"/>
          <w:sz w:val="22"/>
          <w:szCs w:val="22"/>
        </w:rPr>
        <w:t>PDSVS</w:t>
      </w:r>
      <w:r w:rsidRPr="00EF3DD0">
        <w:rPr>
          <w:rFonts w:cs="Arial"/>
          <w:sz w:val="22"/>
          <w:szCs w:val="22"/>
          <w:vertAlign w:val="subscript"/>
        </w:rPr>
        <w:t>brp,u</w:t>
      </w:r>
      <w:proofErr w:type="spellEnd"/>
      <w:del w:id="909" w:author="LIQ" w:date="2021-03-16T21:53:00Z">
        <w:r w:rsidRPr="00EF3DD0" w:rsidDel="00CA670E">
          <w:rPr>
            <w:rFonts w:cs="Arial"/>
            <w:sz w:val="22"/>
            <w:szCs w:val="22"/>
            <w:vertAlign w:val="subscript"/>
          </w:rPr>
          <w:delText>p</w:delText>
        </w:r>
      </w:del>
      <w:r w:rsidRPr="00EF3DD0">
        <w:rPr>
          <w:rFonts w:cs="Arial"/>
          <w:sz w:val="22"/>
          <w:szCs w:val="22"/>
          <w:vertAlign w:val="subscript"/>
        </w:rPr>
        <w:t>-z</w:t>
      </w:r>
    </w:p>
    <w:p w14:paraId="0BB48582" w14:textId="77777777" w:rsidR="00854502" w:rsidRPr="00EF3DD0" w:rsidRDefault="00854502" w:rsidP="00D65147">
      <w:pPr>
        <w:tabs>
          <w:tab w:val="left" w:pos="0"/>
        </w:tabs>
        <w:spacing w:after="0"/>
        <w:jc w:val="left"/>
        <w:rPr>
          <w:rFonts w:cs="Arial"/>
          <w:sz w:val="22"/>
          <w:szCs w:val="22"/>
        </w:rPr>
      </w:pPr>
    </w:p>
    <w:p w14:paraId="75C8076E" w14:textId="77777777" w:rsidR="00D65147" w:rsidRPr="00EF3DD0" w:rsidRDefault="00D65147" w:rsidP="00D65147">
      <w:pPr>
        <w:tabs>
          <w:tab w:val="left" w:pos="0"/>
        </w:tabs>
        <w:spacing w:after="0"/>
        <w:ind w:left="0"/>
        <w:rPr>
          <w:rFonts w:cs="Arial"/>
          <w:sz w:val="22"/>
          <w:szCs w:val="22"/>
        </w:rPr>
      </w:pPr>
    </w:p>
    <w:p w14:paraId="29CD5075" w14:textId="11DEB309" w:rsidR="00854502" w:rsidRDefault="00854502" w:rsidP="007B3121">
      <w:pPr>
        <w:tabs>
          <w:tab w:val="left" w:pos="1985"/>
        </w:tabs>
        <w:spacing w:after="0"/>
        <w:ind w:left="2552" w:hanging="2126"/>
        <w:jc w:val="left"/>
        <w:rPr>
          <w:rFonts w:cs="Arial"/>
          <w:sz w:val="22"/>
          <w:szCs w:val="22"/>
        </w:rPr>
      </w:pPr>
      <w:proofErr w:type="spellStart"/>
      <w:r w:rsidRPr="00EF3DD0">
        <w:rPr>
          <w:rFonts w:cs="Arial"/>
          <w:sz w:val="22"/>
          <w:szCs w:val="22"/>
        </w:rPr>
        <w:t>PDSVS</w:t>
      </w:r>
      <w:r w:rsidRPr="00EF3DD0">
        <w:rPr>
          <w:rFonts w:cs="Arial"/>
          <w:sz w:val="22"/>
          <w:szCs w:val="22"/>
          <w:vertAlign w:val="subscript"/>
        </w:rPr>
        <w:t>brp,u</w:t>
      </w:r>
      <w:proofErr w:type="spellEnd"/>
      <w:del w:id="910" w:author="LIQ" w:date="2021-03-16T21:53:00Z">
        <w:r w:rsidRPr="00EF3DD0" w:rsidDel="00CA670E">
          <w:rPr>
            <w:rFonts w:cs="Arial"/>
            <w:sz w:val="22"/>
            <w:szCs w:val="22"/>
            <w:vertAlign w:val="subscript"/>
          </w:rPr>
          <w:delText>p</w:delText>
        </w:r>
      </w:del>
      <w:r w:rsidRPr="00EF3DD0">
        <w:rPr>
          <w:rFonts w:cs="Arial"/>
          <w:sz w:val="22"/>
          <w:szCs w:val="22"/>
          <w:vertAlign w:val="subscript"/>
        </w:rPr>
        <w:t>-z</w:t>
      </w:r>
      <w:r w:rsidRPr="00EF3DD0">
        <w:rPr>
          <w:rFonts w:cs="Arial"/>
          <w:sz w:val="22"/>
          <w:szCs w:val="22"/>
        </w:rPr>
        <w:t xml:space="preserve">  </w:t>
      </w:r>
      <w:r w:rsidR="007B3121">
        <w:rPr>
          <w:rFonts w:cs="Arial"/>
          <w:sz w:val="22"/>
          <w:szCs w:val="22"/>
        </w:rPr>
        <w:tab/>
      </w:r>
      <w:r w:rsidRPr="00EF3DD0">
        <w:rPr>
          <w:rFonts w:cs="Arial"/>
          <w:sz w:val="22"/>
          <w:szCs w:val="22"/>
        </w:rPr>
        <w:t xml:space="preserve">= </w:t>
      </w:r>
      <w:r w:rsidR="007B3121">
        <w:rPr>
          <w:rFonts w:cs="Arial"/>
          <w:sz w:val="22"/>
          <w:szCs w:val="22"/>
        </w:rPr>
        <w:tab/>
      </w:r>
      <w:proofErr w:type="spellStart"/>
      <w:r w:rsidRPr="00EF3DD0">
        <w:rPr>
          <w:rFonts w:cs="Arial"/>
          <w:sz w:val="22"/>
          <w:szCs w:val="22"/>
        </w:rPr>
        <w:t>PDSVS</w:t>
      </w:r>
      <w:r w:rsidRPr="00EF3DD0">
        <w:rPr>
          <w:rFonts w:cs="Arial"/>
          <w:sz w:val="22"/>
          <w:szCs w:val="22"/>
          <w:vertAlign w:val="subscript"/>
        </w:rPr>
        <w:t>brp</w:t>
      </w:r>
      <w:proofErr w:type="spellEnd"/>
      <w:r w:rsidRPr="00EF3DD0">
        <w:rPr>
          <w:rFonts w:cs="Arial"/>
          <w:sz w:val="22"/>
          <w:szCs w:val="22"/>
        </w:rPr>
        <w:t xml:space="preserve">   +   (PMD  - </w:t>
      </w:r>
      <w:proofErr w:type="spellStart"/>
      <w:r w:rsidRPr="00EF3DD0">
        <w:rPr>
          <w:rFonts w:cs="Arial"/>
          <w:sz w:val="22"/>
          <w:szCs w:val="22"/>
        </w:rPr>
        <w:t>PDSVS</w:t>
      </w:r>
      <w:r w:rsidRPr="00EF3DD0">
        <w:rPr>
          <w:rFonts w:cs="Arial"/>
          <w:sz w:val="22"/>
          <w:szCs w:val="22"/>
          <w:vertAlign w:val="subscript"/>
        </w:rPr>
        <w:t>brp</w:t>
      </w:r>
      <w:proofErr w:type="spellEnd"/>
      <w:r w:rsidRPr="00EF3DD0">
        <w:rPr>
          <w:rFonts w:cs="Arial"/>
          <w:sz w:val="22"/>
          <w:szCs w:val="22"/>
        </w:rPr>
        <w:t xml:space="preserve">)   x    </w:t>
      </w:r>
      <w:proofErr w:type="spellStart"/>
      <w:r w:rsidRPr="00EF3DD0">
        <w:rPr>
          <w:rFonts w:cs="Arial"/>
          <w:sz w:val="22"/>
          <w:szCs w:val="22"/>
        </w:rPr>
        <w:t>abs</w:t>
      </w:r>
      <w:proofErr w:type="spellEnd"/>
      <w:r w:rsidRPr="00EF3DD0">
        <w:rPr>
          <w:rFonts w:cs="Arial"/>
          <w:sz w:val="22"/>
          <w:szCs w:val="22"/>
        </w:rPr>
        <w:t>(</w:t>
      </w:r>
      <w:proofErr w:type="spellStart"/>
      <w:r w:rsidRPr="00EF3DD0">
        <w:rPr>
          <w:rFonts w:cs="Arial"/>
          <w:sz w:val="22"/>
          <w:szCs w:val="22"/>
        </w:rPr>
        <w:t>DSVBAJ</w:t>
      </w:r>
      <w:r w:rsidRPr="00EF3DD0">
        <w:rPr>
          <w:rFonts w:cs="Arial"/>
          <w:sz w:val="22"/>
          <w:szCs w:val="22"/>
          <w:vertAlign w:val="subscript"/>
        </w:rPr>
        <w:t>brp</w:t>
      </w:r>
      <w:proofErr w:type="spellEnd"/>
      <w:r w:rsidRPr="00EF3DD0">
        <w:rPr>
          <w:rFonts w:cs="Arial"/>
          <w:sz w:val="22"/>
          <w:szCs w:val="22"/>
        </w:rPr>
        <w:t>/</w:t>
      </w:r>
      <w:proofErr w:type="spellStart"/>
      <w:r w:rsidRPr="00EF3DD0">
        <w:rPr>
          <w:rFonts w:cs="Arial"/>
          <w:sz w:val="22"/>
          <w:szCs w:val="22"/>
        </w:rPr>
        <w:t>DSVSUB</w:t>
      </w:r>
      <w:r w:rsidRPr="00EF3DD0">
        <w:rPr>
          <w:rFonts w:cs="Arial"/>
          <w:sz w:val="22"/>
          <w:szCs w:val="22"/>
          <w:vertAlign w:val="subscript"/>
        </w:rPr>
        <w:t>brp</w:t>
      </w:r>
      <w:proofErr w:type="spellEnd"/>
      <w:r w:rsidRPr="00EF3DD0">
        <w:rPr>
          <w:rFonts w:cs="Arial"/>
          <w:sz w:val="22"/>
          <w:szCs w:val="22"/>
        </w:rPr>
        <w:t>)</w:t>
      </w:r>
    </w:p>
    <w:p w14:paraId="71518EC3" w14:textId="4BE89319" w:rsidR="00854502" w:rsidRDefault="00854502" w:rsidP="00854502">
      <w:pPr>
        <w:tabs>
          <w:tab w:val="left" w:pos="0"/>
        </w:tabs>
        <w:spacing w:after="0"/>
        <w:ind w:left="1418"/>
        <w:jc w:val="left"/>
        <w:rPr>
          <w:rFonts w:cs="Arial"/>
          <w:sz w:val="22"/>
          <w:szCs w:val="22"/>
        </w:rPr>
      </w:pPr>
    </w:p>
    <w:p w14:paraId="346002EB" w14:textId="549402E1" w:rsidR="004672B7" w:rsidRDefault="004672B7" w:rsidP="00A70173">
      <w:pPr>
        <w:tabs>
          <w:tab w:val="left" w:pos="1985"/>
        </w:tabs>
        <w:ind w:left="2551" w:hanging="2126"/>
        <w:jc w:val="left"/>
        <w:rPr>
          <w:rFonts w:cs="Arial"/>
          <w:sz w:val="22"/>
          <w:szCs w:val="22"/>
        </w:rPr>
      </w:pPr>
      <w:proofErr w:type="spellStart"/>
      <w:r w:rsidRPr="00EF3DD0">
        <w:rPr>
          <w:rFonts w:cs="Arial"/>
          <w:sz w:val="22"/>
          <w:szCs w:val="22"/>
        </w:rPr>
        <w:t>PDSVS</w:t>
      </w:r>
      <w:r w:rsidRPr="00EF3DD0">
        <w:rPr>
          <w:rFonts w:cs="Arial"/>
          <w:sz w:val="22"/>
          <w:szCs w:val="22"/>
          <w:vertAlign w:val="subscript"/>
        </w:rPr>
        <w:t>brp</w:t>
      </w:r>
      <w:proofErr w:type="spellEnd"/>
      <w:r w:rsidR="009D7B0A">
        <w:rPr>
          <w:rFonts w:cs="Arial"/>
          <w:sz w:val="22"/>
          <w:szCs w:val="22"/>
          <w:vertAlign w:val="subscript"/>
        </w:rPr>
        <w:t xml:space="preserve">  </w:t>
      </w:r>
      <w:r w:rsidR="009D7B0A">
        <w:rPr>
          <w:rFonts w:cs="Arial"/>
          <w:sz w:val="22"/>
          <w:szCs w:val="22"/>
          <w:vertAlign w:val="subscript"/>
        </w:rPr>
        <w:tab/>
      </w:r>
      <w:r w:rsidR="009D7B0A" w:rsidRPr="00173A15">
        <w:rPr>
          <w:rFonts w:cs="Arial"/>
          <w:sz w:val="22"/>
          <w:szCs w:val="22"/>
        </w:rPr>
        <w:t>=</w:t>
      </w:r>
      <w:r w:rsidR="009D7B0A">
        <w:rPr>
          <w:rFonts w:cs="Arial"/>
          <w:sz w:val="22"/>
          <w:szCs w:val="22"/>
          <w:vertAlign w:val="subscript"/>
        </w:rPr>
        <w:tab/>
      </w:r>
      <w:r w:rsidR="009D7B0A" w:rsidRPr="00EF3DD0">
        <w:rPr>
          <w:rFonts w:cs="Arial"/>
          <w:sz w:val="22"/>
          <w:szCs w:val="22"/>
        </w:rPr>
        <w:t>Precio del desvío a subir del desvío del BRP</w:t>
      </w:r>
    </w:p>
    <w:p w14:paraId="35559F3E" w14:textId="270C0697" w:rsidR="009D7B0A" w:rsidRDefault="009D7B0A" w:rsidP="00A70173">
      <w:pPr>
        <w:tabs>
          <w:tab w:val="left" w:pos="1985"/>
        </w:tabs>
        <w:ind w:left="2551" w:hanging="2126"/>
        <w:jc w:val="left"/>
        <w:rPr>
          <w:rFonts w:cs="Arial"/>
          <w:sz w:val="22"/>
          <w:szCs w:val="22"/>
        </w:rPr>
      </w:pPr>
      <w:proofErr w:type="spellStart"/>
      <w:r w:rsidRPr="00EF3DD0">
        <w:rPr>
          <w:rFonts w:cs="Arial"/>
          <w:sz w:val="22"/>
          <w:szCs w:val="22"/>
        </w:rPr>
        <w:t>PDSVS</w:t>
      </w:r>
      <w:r w:rsidRPr="00EF3DD0">
        <w:rPr>
          <w:rFonts w:cs="Arial"/>
          <w:sz w:val="22"/>
          <w:szCs w:val="22"/>
          <w:vertAlign w:val="subscript"/>
        </w:rPr>
        <w:t>brp,up</w:t>
      </w:r>
      <w:proofErr w:type="spellEnd"/>
      <w:r w:rsidRPr="00EF3DD0">
        <w:rPr>
          <w:rFonts w:cs="Arial"/>
          <w:sz w:val="22"/>
          <w:szCs w:val="22"/>
          <w:vertAlign w:val="subscript"/>
        </w:rPr>
        <w:t>-</w:t>
      </w:r>
      <w:r w:rsidR="00E741B7">
        <w:rPr>
          <w:rFonts w:cs="Arial"/>
          <w:sz w:val="22"/>
          <w:szCs w:val="22"/>
          <w:vertAlign w:val="subscript"/>
        </w:rPr>
        <w:t>z</w:t>
      </w:r>
      <w:r>
        <w:rPr>
          <w:rFonts w:cs="Arial"/>
          <w:sz w:val="22"/>
          <w:szCs w:val="22"/>
          <w:vertAlign w:val="subscript"/>
        </w:rPr>
        <w:tab/>
      </w:r>
      <w:r w:rsidRPr="00A10082">
        <w:rPr>
          <w:rFonts w:cs="Arial"/>
          <w:sz w:val="22"/>
          <w:szCs w:val="22"/>
        </w:rPr>
        <w:t>=</w:t>
      </w:r>
      <w:r>
        <w:rPr>
          <w:rFonts w:cs="Arial"/>
          <w:sz w:val="22"/>
          <w:szCs w:val="22"/>
        </w:rPr>
        <w:tab/>
      </w:r>
      <w:r w:rsidRPr="00EF3DD0">
        <w:rPr>
          <w:rFonts w:cs="Arial"/>
          <w:sz w:val="22"/>
          <w:szCs w:val="22"/>
        </w:rPr>
        <w:t>Precio del desvío a subir de las unidades y zonas del BRP</w:t>
      </w:r>
    </w:p>
    <w:p w14:paraId="34216772" w14:textId="437DE03A" w:rsidR="009D7B0A" w:rsidRDefault="009D7B0A" w:rsidP="00A70173">
      <w:pPr>
        <w:tabs>
          <w:tab w:val="left" w:pos="1985"/>
        </w:tabs>
        <w:ind w:left="2551" w:hanging="2126"/>
        <w:jc w:val="left"/>
        <w:rPr>
          <w:rFonts w:eastAsia="Arial" w:cs="Arial"/>
          <w:sz w:val="22"/>
          <w:szCs w:val="22"/>
        </w:rPr>
      </w:pPr>
      <w:proofErr w:type="spellStart"/>
      <w:r w:rsidRPr="00EF3DD0">
        <w:rPr>
          <w:rFonts w:cs="Arial"/>
          <w:sz w:val="22"/>
          <w:szCs w:val="22"/>
        </w:rPr>
        <w:t>DSVSUB</w:t>
      </w:r>
      <w:r w:rsidRPr="00EF3DD0">
        <w:rPr>
          <w:rFonts w:cs="Arial"/>
          <w:sz w:val="22"/>
          <w:szCs w:val="22"/>
          <w:vertAlign w:val="subscript"/>
        </w:rPr>
        <w:t>brp</w:t>
      </w:r>
      <w:proofErr w:type="spellEnd"/>
      <w:r>
        <w:rPr>
          <w:rFonts w:cs="Arial"/>
          <w:sz w:val="22"/>
          <w:szCs w:val="22"/>
          <w:vertAlign w:val="subscript"/>
        </w:rPr>
        <w:tab/>
      </w:r>
      <w:r>
        <w:rPr>
          <w:rFonts w:cs="Arial"/>
          <w:sz w:val="22"/>
          <w:szCs w:val="22"/>
        </w:rPr>
        <w:t>=</w:t>
      </w:r>
      <w:r>
        <w:rPr>
          <w:rFonts w:cs="Arial"/>
          <w:sz w:val="22"/>
          <w:szCs w:val="22"/>
        </w:rPr>
        <w:tab/>
      </w:r>
      <w:r w:rsidRPr="00EF3DD0">
        <w:rPr>
          <w:rFonts w:cs="Arial"/>
          <w:sz w:val="22"/>
          <w:szCs w:val="22"/>
        </w:rPr>
        <w:t xml:space="preserve">Suma de los desvíos a subir de </w:t>
      </w:r>
      <w:r w:rsidRPr="00EF3DD0">
        <w:rPr>
          <w:rFonts w:eastAsia="Arial" w:cs="Arial"/>
          <w:sz w:val="22"/>
          <w:szCs w:val="22"/>
        </w:rPr>
        <w:t>las unidades de programación y de la zona del BRP</w:t>
      </w:r>
    </w:p>
    <w:p w14:paraId="2C56B680" w14:textId="488E84E5" w:rsidR="009D7B0A" w:rsidRPr="00EF3DD0" w:rsidRDefault="009D7B0A" w:rsidP="00A70173">
      <w:pPr>
        <w:tabs>
          <w:tab w:val="left" w:pos="1985"/>
        </w:tabs>
        <w:ind w:left="2551" w:hanging="2126"/>
        <w:jc w:val="left"/>
        <w:rPr>
          <w:rFonts w:cs="Arial"/>
          <w:sz w:val="22"/>
          <w:szCs w:val="22"/>
        </w:rPr>
      </w:pPr>
      <w:proofErr w:type="spellStart"/>
      <w:r w:rsidRPr="00EF3DD0">
        <w:rPr>
          <w:rFonts w:cs="Arial"/>
          <w:sz w:val="22"/>
          <w:szCs w:val="22"/>
        </w:rPr>
        <w:t>DSVBAJ</w:t>
      </w:r>
      <w:r w:rsidRPr="00EF3DD0">
        <w:rPr>
          <w:rFonts w:cs="Arial"/>
          <w:sz w:val="22"/>
          <w:szCs w:val="22"/>
          <w:vertAlign w:val="subscript"/>
        </w:rPr>
        <w:t>br</w:t>
      </w:r>
      <w:r w:rsidR="00D345C1">
        <w:rPr>
          <w:rFonts w:cs="Arial"/>
          <w:sz w:val="22"/>
          <w:szCs w:val="22"/>
          <w:vertAlign w:val="subscript"/>
        </w:rPr>
        <w:t>p</w:t>
      </w:r>
      <w:proofErr w:type="spellEnd"/>
      <w:r>
        <w:rPr>
          <w:rFonts w:cs="Arial"/>
          <w:sz w:val="22"/>
          <w:szCs w:val="22"/>
          <w:vertAlign w:val="subscript"/>
        </w:rPr>
        <w:tab/>
      </w:r>
      <w:r w:rsidRPr="00173A15">
        <w:rPr>
          <w:rFonts w:cs="Arial"/>
          <w:sz w:val="22"/>
          <w:szCs w:val="22"/>
        </w:rPr>
        <w:t>=</w:t>
      </w:r>
      <w:r>
        <w:rPr>
          <w:rFonts w:cs="Arial"/>
          <w:sz w:val="22"/>
          <w:szCs w:val="22"/>
          <w:vertAlign w:val="subscript"/>
        </w:rPr>
        <w:tab/>
      </w:r>
      <w:r w:rsidRPr="00EF3DD0">
        <w:rPr>
          <w:rFonts w:cs="Arial"/>
          <w:sz w:val="22"/>
          <w:szCs w:val="22"/>
        </w:rPr>
        <w:t xml:space="preserve">Suma de los desvíos a bajar de </w:t>
      </w:r>
      <w:r w:rsidRPr="00EF3DD0">
        <w:rPr>
          <w:rFonts w:eastAsia="Arial" w:cs="Arial"/>
          <w:sz w:val="22"/>
          <w:szCs w:val="22"/>
        </w:rPr>
        <w:t>las unidades de programación y de la zona del BRP</w:t>
      </w:r>
    </w:p>
    <w:p w14:paraId="15D1FF73" w14:textId="77777777" w:rsidR="00D65147" w:rsidRPr="00EF3DD0" w:rsidRDefault="00D65147" w:rsidP="00D65147">
      <w:pPr>
        <w:tabs>
          <w:tab w:val="left" w:pos="0"/>
        </w:tabs>
        <w:spacing w:after="0"/>
        <w:ind w:left="0"/>
        <w:jc w:val="center"/>
        <w:rPr>
          <w:rFonts w:cs="Arial"/>
          <w:sz w:val="22"/>
          <w:szCs w:val="22"/>
          <w:vertAlign w:val="subscript"/>
        </w:rPr>
      </w:pPr>
    </w:p>
    <w:p w14:paraId="4458467B" w14:textId="0D52F9FF" w:rsidR="00186FDB" w:rsidRDefault="00854502" w:rsidP="00CB4FAC">
      <w:pPr>
        <w:pStyle w:val="ListParagraph"/>
        <w:numPr>
          <w:ilvl w:val="0"/>
          <w:numId w:val="40"/>
        </w:numPr>
        <w:ind w:left="426" w:hanging="284"/>
        <w:rPr>
          <w:rFonts w:cs="Arial"/>
          <w:szCs w:val="22"/>
        </w:rPr>
      </w:pPr>
      <w:r w:rsidRPr="00173A15">
        <w:rPr>
          <w:rFonts w:cs="Arial"/>
          <w:szCs w:val="22"/>
        </w:rPr>
        <w:t>Ob</w:t>
      </w:r>
      <w:r w:rsidR="00186FDB" w:rsidRPr="00173A15">
        <w:rPr>
          <w:rFonts w:cs="Arial"/>
          <w:szCs w:val="22"/>
        </w:rPr>
        <w:t>li</w:t>
      </w:r>
      <w:r w:rsidRPr="00173A15">
        <w:rPr>
          <w:rFonts w:cs="Arial"/>
          <w:szCs w:val="22"/>
        </w:rPr>
        <w:t xml:space="preserve">gación de </w:t>
      </w:r>
      <w:r w:rsidR="00186FDB" w:rsidRPr="00173A15">
        <w:rPr>
          <w:rFonts w:cs="Arial"/>
          <w:szCs w:val="22"/>
        </w:rPr>
        <w:t>pago por el des</w:t>
      </w:r>
      <w:r w:rsidR="00D65147" w:rsidRPr="00173A15">
        <w:rPr>
          <w:rFonts w:cs="Arial"/>
          <w:szCs w:val="22"/>
        </w:rPr>
        <w:t>vío a bajar de la unidad de programación o de la zona de regulación con desvío de BRP a bajar y saldo neto de energía de balance SNSB a subir</w:t>
      </w:r>
      <w:r w:rsidR="00D65147" w:rsidRPr="00186FDB">
        <w:rPr>
          <w:rFonts w:cs="Arial"/>
          <w:szCs w:val="22"/>
        </w:rPr>
        <w:t>.</w:t>
      </w:r>
      <w:r w:rsidR="00D65147" w:rsidRPr="00EF3DD0">
        <w:rPr>
          <w:rFonts w:cs="Arial"/>
          <w:szCs w:val="22"/>
        </w:rPr>
        <w:t xml:space="preserve"> </w:t>
      </w:r>
    </w:p>
    <w:p w14:paraId="2705FD0E" w14:textId="77777777" w:rsidR="00186FDB" w:rsidRDefault="00186FDB" w:rsidP="00D65147">
      <w:pPr>
        <w:tabs>
          <w:tab w:val="left" w:pos="0"/>
        </w:tabs>
        <w:spacing w:after="0"/>
        <w:ind w:left="0"/>
        <w:rPr>
          <w:rFonts w:cs="Arial"/>
          <w:sz w:val="22"/>
          <w:szCs w:val="22"/>
        </w:rPr>
      </w:pPr>
    </w:p>
    <w:p w14:paraId="2C8EDF2C" w14:textId="0994A837" w:rsidR="00D65147" w:rsidRPr="00EF3DD0" w:rsidRDefault="00D65147" w:rsidP="00CB4FAC">
      <w:pPr>
        <w:tabs>
          <w:tab w:val="left" w:pos="426"/>
        </w:tabs>
        <w:spacing w:after="0"/>
        <w:ind w:left="426"/>
        <w:rPr>
          <w:rFonts w:cs="Arial"/>
          <w:sz w:val="22"/>
          <w:szCs w:val="22"/>
        </w:rPr>
      </w:pPr>
      <w:r w:rsidRPr="00EF3DD0">
        <w:rPr>
          <w:rFonts w:cs="Arial"/>
          <w:sz w:val="22"/>
          <w:szCs w:val="22"/>
        </w:rPr>
        <w:t>La obligación de pago del desvío a bajar se calculará con las fórmulas siguientes:</w:t>
      </w:r>
    </w:p>
    <w:p w14:paraId="0014780D" w14:textId="77777777" w:rsidR="00D65147" w:rsidRPr="00EF3DD0" w:rsidRDefault="00D65147" w:rsidP="00D65147">
      <w:pPr>
        <w:tabs>
          <w:tab w:val="left" w:pos="0"/>
        </w:tabs>
        <w:spacing w:after="0"/>
        <w:ind w:left="0"/>
        <w:rPr>
          <w:rFonts w:cs="Arial"/>
          <w:sz w:val="22"/>
          <w:szCs w:val="22"/>
        </w:rPr>
      </w:pPr>
    </w:p>
    <w:p w14:paraId="0D92E215" w14:textId="43C79206" w:rsidR="00D65147" w:rsidRDefault="00D65147" w:rsidP="005C6757">
      <w:pPr>
        <w:tabs>
          <w:tab w:val="left" w:pos="1985"/>
        </w:tabs>
        <w:spacing w:after="0"/>
        <w:ind w:left="2552" w:hanging="2126"/>
        <w:jc w:val="left"/>
        <w:rPr>
          <w:rFonts w:cs="Arial"/>
          <w:sz w:val="22"/>
          <w:szCs w:val="22"/>
          <w:vertAlign w:val="subscript"/>
        </w:rPr>
      </w:pPr>
      <w:proofErr w:type="spellStart"/>
      <w:r w:rsidRPr="00EF3DD0">
        <w:rPr>
          <w:rFonts w:cs="Arial"/>
          <w:sz w:val="22"/>
          <w:szCs w:val="22"/>
        </w:rPr>
        <w:t>OPDESV</w:t>
      </w:r>
      <w:r w:rsidRPr="00EF3DD0">
        <w:rPr>
          <w:rFonts w:cs="Arial"/>
          <w:sz w:val="22"/>
          <w:szCs w:val="22"/>
          <w:vertAlign w:val="subscript"/>
        </w:rPr>
        <w:t>u</w:t>
      </w:r>
      <w:proofErr w:type="spellEnd"/>
      <w:del w:id="911" w:author="LIQ" w:date="2021-03-16T21:53:00Z">
        <w:r w:rsidRPr="00EF3DD0" w:rsidDel="005A099B">
          <w:rPr>
            <w:rFonts w:cs="Arial"/>
            <w:sz w:val="22"/>
            <w:szCs w:val="22"/>
            <w:vertAlign w:val="subscript"/>
          </w:rPr>
          <w:delText>p</w:delText>
        </w:r>
      </w:del>
      <w:r w:rsidRPr="00EF3DD0">
        <w:rPr>
          <w:rFonts w:cs="Arial"/>
          <w:sz w:val="22"/>
          <w:szCs w:val="22"/>
          <w:vertAlign w:val="subscript"/>
        </w:rPr>
        <w:t>-z</w:t>
      </w:r>
      <w:r w:rsidRPr="00EF3DD0">
        <w:rPr>
          <w:rFonts w:cs="Arial"/>
          <w:sz w:val="22"/>
          <w:szCs w:val="22"/>
        </w:rPr>
        <w:t xml:space="preserve"> </w:t>
      </w:r>
      <w:r w:rsidR="005C6757">
        <w:rPr>
          <w:rFonts w:cs="Arial"/>
          <w:sz w:val="22"/>
          <w:szCs w:val="22"/>
        </w:rPr>
        <w:tab/>
      </w:r>
      <w:r w:rsidRPr="00EF3DD0">
        <w:rPr>
          <w:rFonts w:cs="Arial"/>
          <w:sz w:val="22"/>
          <w:szCs w:val="22"/>
        </w:rPr>
        <w:t xml:space="preserve">= </w:t>
      </w:r>
      <w:r w:rsidR="005C6757">
        <w:rPr>
          <w:rFonts w:cs="Arial"/>
          <w:sz w:val="22"/>
          <w:szCs w:val="22"/>
        </w:rPr>
        <w:tab/>
      </w:r>
      <w:proofErr w:type="spellStart"/>
      <w:r w:rsidRPr="00EF3DD0">
        <w:rPr>
          <w:rFonts w:cs="Arial"/>
          <w:sz w:val="22"/>
          <w:szCs w:val="22"/>
        </w:rPr>
        <w:t>DSV</w:t>
      </w:r>
      <w:r w:rsidRPr="00EF3DD0">
        <w:rPr>
          <w:rFonts w:cs="Arial"/>
          <w:sz w:val="22"/>
          <w:szCs w:val="22"/>
          <w:vertAlign w:val="subscript"/>
        </w:rPr>
        <w:t>u</w:t>
      </w:r>
      <w:proofErr w:type="spellEnd"/>
      <w:del w:id="912" w:author="LIQ" w:date="2021-03-16T21:53:00Z">
        <w:r w:rsidRPr="00EF3DD0" w:rsidDel="005A099B">
          <w:rPr>
            <w:rFonts w:cs="Arial"/>
            <w:sz w:val="22"/>
            <w:szCs w:val="22"/>
            <w:vertAlign w:val="subscript"/>
          </w:rPr>
          <w:delText>p</w:delText>
        </w:r>
      </w:del>
      <w:r w:rsidRPr="00EF3DD0">
        <w:rPr>
          <w:rFonts w:cs="Arial"/>
          <w:sz w:val="22"/>
          <w:szCs w:val="22"/>
          <w:vertAlign w:val="subscript"/>
        </w:rPr>
        <w:t>-z</w:t>
      </w:r>
      <w:r w:rsidRPr="00EF3DD0">
        <w:rPr>
          <w:rFonts w:cs="Arial"/>
          <w:sz w:val="22"/>
          <w:szCs w:val="22"/>
        </w:rPr>
        <w:t xml:space="preserve"> x </w:t>
      </w:r>
      <w:proofErr w:type="spellStart"/>
      <w:r w:rsidRPr="00EF3DD0">
        <w:rPr>
          <w:rFonts w:cs="Arial"/>
          <w:sz w:val="22"/>
          <w:szCs w:val="22"/>
        </w:rPr>
        <w:t>PDSVB</w:t>
      </w:r>
      <w:r w:rsidRPr="00EF3DD0">
        <w:rPr>
          <w:rFonts w:cs="Arial"/>
          <w:sz w:val="22"/>
          <w:szCs w:val="22"/>
          <w:vertAlign w:val="subscript"/>
        </w:rPr>
        <w:t>brp,u</w:t>
      </w:r>
      <w:proofErr w:type="spellEnd"/>
      <w:del w:id="913" w:author="LIQ" w:date="2021-03-16T21:53:00Z">
        <w:r w:rsidRPr="00EF3DD0" w:rsidDel="005A099B">
          <w:rPr>
            <w:rFonts w:cs="Arial"/>
            <w:sz w:val="22"/>
            <w:szCs w:val="22"/>
            <w:vertAlign w:val="subscript"/>
          </w:rPr>
          <w:delText>p</w:delText>
        </w:r>
      </w:del>
      <w:r w:rsidRPr="00EF3DD0">
        <w:rPr>
          <w:rFonts w:cs="Arial"/>
          <w:sz w:val="22"/>
          <w:szCs w:val="22"/>
          <w:vertAlign w:val="subscript"/>
        </w:rPr>
        <w:t>-z</w:t>
      </w:r>
    </w:p>
    <w:p w14:paraId="264B4C38" w14:textId="77777777" w:rsidR="00186FDB" w:rsidRPr="00EF3DD0" w:rsidRDefault="00186FDB" w:rsidP="00D65147">
      <w:pPr>
        <w:tabs>
          <w:tab w:val="left" w:pos="0"/>
        </w:tabs>
        <w:spacing w:after="0"/>
        <w:ind w:left="1418"/>
        <w:jc w:val="left"/>
        <w:rPr>
          <w:rFonts w:cs="Arial"/>
          <w:sz w:val="22"/>
          <w:szCs w:val="22"/>
        </w:rPr>
      </w:pPr>
    </w:p>
    <w:p w14:paraId="56F7E94A" w14:textId="382DA800" w:rsidR="00D65147" w:rsidRDefault="00186FDB" w:rsidP="00A70173">
      <w:pPr>
        <w:tabs>
          <w:tab w:val="left" w:pos="1985"/>
        </w:tabs>
        <w:ind w:left="2551" w:hanging="2126"/>
        <w:jc w:val="left"/>
        <w:rPr>
          <w:rFonts w:cs="Arial"/>
          <w:sz w:val="22"/>
          <w:szCs w:val="22"/>
        </w:rPr>
      </w:pPr>
      <w:proofErr w:type="spellStart"/>
      <w:r w:rsidRPr="00EF3DD0">
        <w:rPr>
          <w:rFonts w:cs="Arial"/>
          <w:sz w:val="22"/>
          <w:szCs w:val="22"/>
        </w:rPr>
        <w:t>PDSVB</w:t>
      </w:r>
      <w:r w:rsidRPr="00EF3DD0">
        <w:rPr>
          <w:rFonts w:cs="Arial"/>
          <w:sz w:val="22"/>
          <w:szCs w:val="22"/>
          <w:vertAlign w:val="subscript"/>
        </w:rPr>
        <w:t>brp,u</w:t>
      </w:r>
      <w:proofErr w:type="spellEnd"/>
      <w:del w:id="914" w:author="LIQ" w:date="2021-03-16T21:54:00Z">
        <w:r w:rsidRPr="00EF3DD0" w:rsidDel="004259B5">
          <w:rPr>
            <w:rFonts w:cs="Arial"/>
            <w:sz w:val="22"/>
            <w:szCs w:val="22"/>
            <w:vertAlign w:val="subscript"/>
          </w:rPr>
          <w:delText>p</w:delText>
        </w:r>
      </w:del>
      <w:r w:rsidRPr="00EF3DD0">
        <w:rPr>
          <w:rFonts w:cs="Arial"/>
          <w:sz w:val="22"/>
          <w:szCs w:val="22"/>
          <w:vertAlign w:val="subscript"/>
        </w:rPr>
        <w:t>-z</w:t>
      </w:r>
      <w:r w:rsidRPr="00EF3DD0">
        <w:rPr>
          <w:rFonts w:cs="Arial"/>
          <w:sz w:val="22"/>
          <w:szCs w:val="22"/>
        </w:rPr>
        <w:t xml:space="preserve">  </w:t>
      </w:r>
      <w:r w:rsidR="005C6757">
        <w:rPr>
          <w:rFonts w:cs="Arial"/>
          <w:sz w:val="22"/>
          <w:szCs w:val="22"/>
        </w:rPr>
        <w:tab/>
      </w:r>
      <w:r w:rsidRPr="00EF3DD0">
        <w:rPr>
          <w:rFonts w:cs="Arial"/>
          <w:sz w:val="22"/>
          <w:szCs w:val="22"/>
        </w:rPr>
        <w:t xml:space="preserve">= </w:t>
      </w:r>
      <w:r w:rsidR="005C6757">
        <w:rPr>
          <w:rFonts w:cs="Arial"/>
          <w:sz w:val="22"/>
          <w:szCs w:val="22"/>
        </w:rPr>
        <w:tab/>
      </w:r>
      <w:proofErr w:type="spellStart"/>
      <w:r w:rsidRPr="00EF3DD0">
        <w:rPr>
          <w:rFonts w:cs="Arial"/>
          <w:sz w:val="22"/>
          <w:szCs w:val="22"/>
        </w:rPr>
        <w:t>PDSVB</w:t>
      </w:r>
      <w:r w:rsidRPr="00EF3DD0">
        <w:rPr>
          <w:rFonts w:cs="Arial"/>
          <w:sz w:val="22"/>
          <w:szCs w:val="22"/>
          <w:vertAlign w:val="subscript"/>
        </w:rPr>
        <w:t>brp</w:t>
      </w:r>
      <w:proofErr w:type="spellEnd"/>
      <w:r w:rsidRPr="00EF3DD0">
        <w:rPr>
          <w:rFonts w:cs="Arial"/>
          <w:sz w:val="22"/>
          <w:szCs w:val="22"/>
        </w:rPr>
        <w:t xml:space="preserve">   +   (PMD  - </w:t>
      </w:r>
      <w:proofErr w:type="spellStart"/>
      <w:r w:rsidRPr="00EF3DD0">
        <w:rPr>
          <w:rFonts w:cs="Arial"/>
          <w:sz w:val="22"/>
          <w:szCs w:val="22"/>
        </w:rPr>
        <w:t>PDSVB</w:t>
      </w:r>
      <w:r w:rsidRPr="00EF3DD0">
        <w:rPr>
          <w:rFonts w:cs="Arial"/>
          <w:sz w:val="22"/>
          <w:szCs w:val="22"/>
          <w:vertAlign w:val="subscript"/>
        </w:rPr>
        <w:t>brp</w:t>
      </w:r>
      <w:proofErr w:type="spellEnd"/>
      <w:r w:rsidRPr="00EF3DD0">
        <w:rPr>
          <w:rFonts w:cs="Arial"/>
          <w:sz w:val="22"/>
          <w:szCs w:val="22"/>
        </w:rPr>
        <w:t xml:space="preserve">)   x    </w:t>
      </w:r>
      <w:proofErr w:type="spellStart"/>
      <w:r w:rsidRPr="00EF3DD0">
        <w:rPr>
          <w:rFonts w:cs="Arial"/>
          <w:sz w:val="22"/>
          <w:szCs w:val="22"/>
        </w:rPr>
        <w:t>abs</w:t>
      </w:r>
      <w:proofErr w:type="spellEnd"/>
      <w:r w:rsidRPr="00EF3DD0">
        <w:rPr>
          <w:rFonts w:cs="Arial"/>
          <w:sz w:val="22"/>
          <w:szCs w:val="22"/>
        </w:rPr>
        <w:t>(</w:t>
      </w:r>
      <w:proofErr w:type="spellStart"/>
      <w:r w:rsidRPr="00EF3DD0">
        <w:rPr>
          <w:rFonts w:cs="Arial"/>
          <w:sz w:val="22"/>
          <w:szCs w:val="22"/>
        </w:rPr>
        <w:t>DSVSUB</w:t>
      </w:r>
      <w:r w:rsidRPr="00EF3DD0">
        <w:rPr>
          <w:rFonts w:cs="Arial"/>
          <w:sz w:val="22"/>
          <w:szCs w:val="22"/>
          <w:vertAlign w:val="subscript"/>
        </w:rPr>
        <w:t>brp</w:t>
      </w:r>
      <w:proofErr w:type="spellEnd"/>
      <w:r w:rsidRPr="00EF3DD0">
        <w:rPr>
          <w:rFonts w:cs="Arial"/>
          <w:sz w:val="22"/>
          <w:szCs w:val="22"/>
        </w:rPr>
        <w:t>/</w:t>
      </w:r>
      <w:proofErr w:type="spellStart"/>
      <w:r w:rsidRPr="00EF3DD0">
        <w:rPr>
          <w:rFonts w:cs="Arial"/>
          <w:sz w:val="22"/>
          <w:szCs w:val="22"/>
        </w:rPr>
        <w:t>DSVBAJ</w:t>
      </w:r>
      <w:r w:rsidRPr="00EF3DD0">
        <w:rPr>
          <w:rFonts w:cs="Arial"/>
          <w:sz w:val="22"/>
          <w:szCs w:val="22"/>
          <w:vertAlign w:val="subscript"/>
        </w:rPr>
        <w:t>brp</w:t>
      </w:r>
      <w:proofErr w:type="spellEnd"/>
      <w:r w:rsidRPr="00EF3DD0">
        <w:rPr>
          <w:rFonts w:cs="Arial"/>
          <w:sz w:val="22"/>
          <w:szCs w:val="22"/>
        </w:rPr>
        <w:t>)</w:t>
      </w:r>
    </w:p>
    <w:p w14:paraId="49B0A1FB" w14:textId="77267A47" w:rsidR="00566A5B" w:rsidRDefault="00566A5B" w:rsidP="00A70173">
      <w:pPr>
        <w:tabs>
          <w:tab w:val="left" w:pos="1985"/>
        </w:tabs>
        <w:ind w:left="2551" w:hanging="2126"/>
        <w:rPr>
          <w:rFonts w:cs="Arial"/>
          <w:sz w:val="22"/>
          <w:szCs w:val="22"/>
        </w:rPr>
      </w:pPr>
      <w:proofErr w:type="spellStart"/>
      <w:r w:rsidRPr="00EF3DD0">
        <w:rPr>
          <w:rFonts w:cs="Arial"/>
          <w:sz w:val="22"/>
          <w:szCs w:val="22"/>
        </w:rPr>
        <w:t>PDSVB</w:t>
      </w:r>
      <w:r w:rsidRPr="00EF3DD0">
        <w:rPr>
          <w:rFonts w:cs="Arial"/>
          <w:sz w:val="22"/>
          <w:szCs w:val="22"/>
          <w:vertAlign w:val="subscript"/>
        </w:rPr>
        <w:t>brp</w:t>
      </w:r>
      <w:proofErr w:type="spellEnd"/>
      <w:r>
        <w:rPr>
          <w:rFonts w:cs="Arial"/>
          <w:sz w:val="22"/>
          <w:szCs w:val="22"/>
        </w:rPr>
        <w:tab/>
        <w:t xml:space="preserve">= </w:t>
      </w:r>
      <w:r w:rsidR="005C6757">
        <w:rPr>
          <w:rFonts w:cs="Arial"/>
          <w:sz w:val="22"/>
          <w:szCs w:val="22"/>
        </w:rPr>
        <w:tab/>
      </w:r>
      <w:r w:rsidRPr="00EF3DD0">
        <w:rPr>
          <w:rFonts w:cs="Arial"/>
          <w:sz w:val="22"/>
          <w:szCs w:val="22"/>
        </w:rPr>
        <w:t>Precio del desvío a bajar del desvío del BRP</w:t>
      </w:r>
    </w:p>
    <w:p w14:paraId="169CB291" w14:textId="1A2DF8FF" w:rsidR="00566A5B" w:rsidRPr="00566A5B" w:rsidRDefault="00566A5B" w:rsidP="00A70173">
      <w:pPr>
        <w:tabs>
          <w:tab w:val="left" w:pos="1985"/>
        </w:tabs>
        <w:ind w:left="2551" w:hanging="2126"/>
        <w:rPr>
          <w:rFonts w:cs="Arial"/>
          <w:sz w:val="22"/>
          <w:szCs w:val="22"/>
        </w:rPr>
      </w:pPr>
      <w:proofErr w:type="spellStart"/>
      <w:r w:rsidRPr="00EF3DD0">
        <w:rPr>
          <w:rFonts w:cs="Arial"/>
          <w:sz w:val="22"/>
          <w:szCs w:val="22"/>
        </w:rPr>
        <w:t>PDSVB</w:t>
      </w:r>
      <w:r w:rsidRPr="00EF3DD0">
        <w:rPr>
          <w:rFonts w:cs="Arial"/>
          <w:sz w:val="22"/>
          <w:szCs w:val="22"/>
          <w:vertAlign w:val="subscript"/>
        </w:rPr>
        <w:t>brp,up</w:t>
      </w:r>
      <w:proofErr w:type="spellEnd"/>
      <w:r w:rsidRPr="00EF3DD0">
        <w:rPr>
          <w:rFonts w:cs="Arial"/>
          <w:sz w:val="22"/>
          <w:szCs w:val="22"/>
          <w:vertAlign w:val="subscript"/>
        </w:rPr>
        <w:t>-z</w:t>
      </w:r>
      <w:r>
        <w:rPr>
          <w:rFonts w:cs="Arial"/>
          <w:sz w:val="22"/>
          <w:szCs w:val="22"/>
        </w:rPr>
        <w:tab/>
        <w:t xml:space="preserve">= </w:t>
      </w:r>
      <w:r w:rsidR="005C6757">
        <w:rPr>
          <w:rFonts w:cs="Arial"/>
          <w:sz w:val="22"/>
          <w:szCs w:val="22"/>
        </w:rPr>
        <w:tab/>
      </w:r>
      <w:r w:rsidRPr="00EF3DD0">
        <w:rPr>
          <w:rFonts w:cs="Arial"/>
          <w:sz w:val="22"/>
          <w:szCs w:val="22"/>
        </w:rPr>
        <w:t>Precio del desvío a bajar de las unidades y zonas del BRP</w:t>
      </w:r>
    </w:p>
    <w:p w14:paraId="7FBD956B" w14:textId="77777777" w:rsidR="00D65147" w:rsidRPr="00EF3DD0" w:rsidRDefault="00D65147" w:rsidP="00D65147">
      <w:pPr>
        <w:tabs>
          <w:tab w:val="left" w:pos="0"/>
        </w:tabs>
        <w:spacing w:after="0"/>
        <w:ind w:left="0"/>
        <w:jc w:val="center"/>
        <w:rPr>
          <w:rFonts w:cs="Arial"/>
          <w:sz w:val="22"/>
          <w:szCs w:val="22"/>
          <w:vertAlign w:val="subscript"/>
        </w:rPr>
      </w:pPr>
    </w:p>
    <w:p w14:paraId="2605C898" w14:textId="77777777" w:rsidR="00D65147" w:rsidRPr="00EF3DD0" w:rsidRDefault="00D65147" w:rsidP="00D65147">
      <w:pPr>
        <w:tabs>
          <w:tab w:val="left" w:pos="0"/>
        </w:tabs>
        <w:spacing w:after="0"/>
        <w:ind w:left="0"/>
        <w:rPr>
          <w:rFonts w:cs="Arial"/>
          <w:sz w:val="22"/>
          <w:szCs w:val="22"/>
        </w:rPr>
      </w:pPr>
    </w:p>
    <w:p w14:paraId="1BBB4764" w14:textId="1C9D463B" w:rsidR="00060EFC" w:rsidRPr="00566A5B" w:rsidRDefault="00060EFC" w:rsidP="00CB4FAC">
      <w:pPr>
        <w:pStyle w:val="ListParagraph"/>
        <w:numPr>
          <w:ilvl w:val="0"/>
          <w:numId w:val="40"/>
        </w:numPr>
        <w:ind w:left="426" w:hanging="284"/>
        <w:rPr>
          <w:rFonts w:cs="Arial"/>
          <w:szCs w:val="22"/>
        </w:rPr>
      </w:pPr>
      <w:r w:rsidRPr="00173A15">
        <w:rPr>
          <w:rFonts w:cs="Arial"/>
          <w:szCs w:val="22"/>
        </w:rPr>
        <w:t>Obligación de pago por el d</w:t>
      </w:r>
      <w:r w:rsidR="00D65147" w:rsidRPr="00173A15">
        <w:rPr>
          <w:rFonts w:cs="Arial"/>
          <w:szCs w:val="22"/>
        </w:rPr>
        <w:t>esvío a bajar de la unidad de programación o de la zona de regulación con saldo neto de energía de balance SNSB a bajar</w:t>
      </w:r>
      <w:r w:rsidR="7CE78194" w:rsidRPr="4180549A">
        <w:rPr>
          <w:rFonts w:cs="Arial"/>
          <w:szCs w:val="22"/>
        </w:rPr>
        <w:t>,</w:t>
      </w:r>
      <w:r w:rsidR="1D6A3958" w:rsidRPr="4180549A">
        <w:rPr>
          <w:rFonts w:cs="Arial"/>
          <w:szCs w:val="22"/>
        </w:rPr>
        <w:t xml:space="preserve"> </w:t>
      </w:r>
      <w:r w:rsidR="7CE78194" w:rsidRPr="4180549A">
        <w:rPr>
          <w:rFonts w:cs="Arial"/>
          <w:szCs w:val="22"/>
        </w:rPr>
        <w:t>cero</w:t>
      </w:r>
      <w:r w:rsidR="00D65147" w:rsidRPr="00173A15">
        <w:rPr>
          <w:rFonts w:cs="Arial"/>
          <w:szCs w:val="22"/>
        </w:rPr>
        <w:t xml:space="preserve"> o </w:t>
      </w:r>
      <w:r w:rsidR="4535DC30" w:rsidRPr="4180549A">
        <w:rPr>
          <w:rFonts w:cs="Arial"/>
          <w:szCs w:val="22"/>
        </w:rPr>
        <w:t>nulo</w:t>
      </w:r>
      <w:r w:rsidR="00D65147" w:rsidRPr="4180549A">
        <w:rPr>
          <w:rFonts w:cs="Arial"/>
          <w:szCs w:val="22"/>
        </w:rPr>
        <w:t xml:space="preserve">. </w:t>
      </w:r>
    </w:p>
    <w:p w14:paraId="138D184B" w14:textId="77777777" w:rsidR="00060EFC" w:rsidRDefault="00060EFC" w:rsidP="00D65147">
      <w:pPr>
        <w:tabs>
          <w:tab w:val="left" w:pos="0"/>
        </w:tabs>
        <w:spacing w:after="0"/>
        <w:ind w:left="0"/>
        <w:rPr>
          <w:rFonts w:cs="Arial"/>
          <w:sz w:val="22"/>
          <w:szCs w:val="22"/>
        </w:rPr>
      </w:pPr>
    </w:p>
    <w:p w14:paraId="46ED3F18" w14:textId="7AAE80B8" w:rsidR="00D65147" w:rsidRPr="00060EFC" w:rsidRDefault="00D65147" w:rsidP="00CB4FAC">
      <w:pPr>
        <w:tabs>
          <w:tab w:val="left" w:pos="426"/>
        </w:tabs>
        <w:spacing w:after="0"/>
        <w:ind w:left="567" w:hanging="141"/>
        <w:rPr>
          <w:rFonts w:cs="Arial"/>
          <w:sz w:val="22"/>
          <w:szCs w:val="22"/>
        </w:rPr>
      </w:pPr>
      <w:r w:rsidRPr="00EF3DD0">
        <w:rPr>
          <w:rFonts w:cs="Arial"/>
          <w:sz w:val="22"/>
          <w:szCs w:val="22"/>
        </w:rPr>
        <w:t>La obligación de pago del desvío a bajar con la fórmula siguiente:</w:t>
      </w:r>
    </w:p>
    <w:p w14:paraId="169A4753" w14:textId="77777777" w:rsidR="00D65147" w:rsidRPr="00EF3DD0" w:rsidRDefault="00D65147" w:rsidP="00D65147">
      <w:pPr>
        <w:tabs>
          <w:tab w:val="left" w:pos="0"/>
        </w:tabs>
        <w:spacing w:after="0"/>
        <w:ind w:left="0"/>
        <w:rPr>
          <w:rFonts w:cs="Arial"/>
          <w:sz w:val="22"/>
          <w:szCs w:val="22"/>
        </w:rPr>
      </w:pPr>
    </w:p>
    <w:p w14:paraId="37AEF932" w14:textId="7D7F02D6" w:rsidR="005C6757" w:rsidRDefault="00D65147" w:rsidP="005C6757">
      <w:pPr>
        <w:tabs>
          <w:tab w:val="left" w:pos="1560"/>
        </w:tabs>
        <w:spacing w:after="0"/>
        <w:ind w:left="426"/>
        <w:jc w:val="left"/>
        <w:rPr>
          <w:rFonts w:cs="Arial"/>
          <w:sz w:val="22"/>
          <w:szCs w:val="22"/>
        </w:rPr>
      </w:pPr>
      <w:proofErr w:type="spellStart"/>
      <w:r w:rsidRPr="00EF3DD0">
        <w:rPr>
          <w:rFonts w:cs="Arial"/>
          <w:sz w:val="22"/>
          <w:szCs w:val="22"/>
        </w:rPr>
        <w:t>OPDESV</w:t>
      </w:r>
      <w:r w:rsidRPr="00EF3DD0">
        <w:rPr>
          <w:rFonts w:cs="Arial"/>
          <w:sz w:val="22"/>
          <w:szCs w:val="22"/>
          <w:vertAlign w:val="subscript"/>
        </w:rPr>
        <w:t>u</w:t>
      </w:r>
      <w:proofErr w:type="spellEnd"/>
      <w:del w:id="915" w:author="LIQ" w:date="2021-03-16T21:54:00Z">
        <w:r w:rsidRPr="00EF3DD0" w:rsidDel="004259B5">
          <w:rPr>
            <w:rFonts w:cs="Arial"/>
            <w:sz w:val="22"/>
            <w:szCs w:val="22"/>
            <w:vertAlign w:val="subscript"/>
          </w:rPr>
          <w:delText>p</w:delText>
        </w:r>
      </w:del>
      <w:r w:rsidRPr="00EF3DD0">
        <w:rPr>
          <w:rFonts w:cs="Arial"/>
          <w:sz w:val="22"/>
          <w:szCs w:val="22"/>
          <w:vertAlign w:val="subscript"/>
        </w:rPr>
        <w:t>-z</w:t>
      </w:r>
      <w:r w:rsidRPr="00EF3DD0">
        <w:rPr>
          <w:rFonts w:cs="Arial"/>
          <w:sz w:val="22"/>
          <w:szCs w:val="22"/>
        </w:rPr>
        <w:t xml:space="preserve"> = </w:t>
      </w:r>
      <w:proofErr w:type="spellStart"/>
      <w:r w:rsidRPr="00EF3DD0">
        <w:rPr>
          <w:rFonts w:cs="Arial"/>
          <w:sz w:val="22"/>
          <w:szCs w:val="22"/>
        </w:rPr>
        <w:t>DSV</w:t>
      </w:r>
      <w:r w:rsidRPr="00EF3DD0">
        <w:rPr>
          <w:rFonts w:cs="Arial"/>
          <w:sz w:val="22"/>
          <w:szCs w:val="22"/>
          <w:vertAlign w:val="subscript"/>
        </w:rPr>
        <w:t>u</w:t>
      </w:r>
      <w:proofErr w:type="spellEnd"/>
      <w:del w:id="916" w:author="LIQ" w:date="2021-03-16T21:54:00Z">
        <w:r w:rsidRPr="00EF3DD0" w:rsidDel="004259B5">
          <w:rPr>
            <w:rFonts w:cs="Arial"/>
            <w:sz w:val="22"/>
            <w:szCs w:val="22"/>
            <w:vertAlign w:val="subscript"/>
          </w:rPr>
          <w:delText>p</w:delText>
        </w:r>
      </w:del>
      <w:r w:rsidRPr="00EF3DD0">
        <w:rPr>
          <w:rFonts w:cs="Arial"/>
          <w:sz w:val="22"/>
          <w:szCs w:val="22"/>
          <w:vertAlign w:val="subscript"/>
        </w:rPr>
        <w:t>-z</w:t>
      </w:r>
      <w:r w:rsidRPr="00EF3DD0">
        <w:rPr>
          <w:rFonts w:cs="Arial"/>
          <w:sz w:val="22"/>
          <w:szCs w:val="22"/>
        </w:rPr>
        <w:t xml:space="preserve"> x PMD</w:t>
      </w:r>
    </w:p>
    <w:p w14:paraId="155CFC46" w14:textId="77777777" w:rsidR="005C6757" w:rsidRDefault="005C6757">
      <w:pPr>
        <w:spacing w:after="0"/>
        <w:ind w:left="0"/>
        <w:jc w:val="left"/>
        <w:rPr>
          <w:rFonts w:cs="Arial"/>
          <w:sz w:val="22"/>
          <w:szCs w:val="22"/>
        </w:rPr>
      </w:pPr>
      <w:r>
        <w:rPr>
          <w:rFonts w:cs="Arial"/>
          <w:sz w:val="22"/>
          <w:szCs w:val="22"/>
        </w:rPr>
        <w:br w:type="page"/>
      </w:r>
    </w:p>
    <w:p w14:paraId="6109F360" w14:textId="0BAC3255" w:rsidR="00465ECF" w:rsidRPr="00535EA4" w:rsidRDefault="00465ECF" w:rsidP="00465ECF">
      <w:pPr>
        <w:tabs>
          <w:tab w:val="left" w:pos="0"/>
        </w:tabs>
        <w:spacing w:after="0"/>
        <w:jc w:val="center"/>
        <w:rPr>
          <w:rFonts w:cs="Arial"/>
          <w:sz w:val="22"/>
          <w:szCs w:val="22"/>
        </w:rPr>
      </w:pPr>
      <w:r w:rsidRPr="00535EA4">
        <w:rPr>
          <w:rFonts w:cs="Arial"/>
          <w:sz w:val="22"/>
          <w:szCs w:val="22"/>
        </w:rPr>
        <w:t>ANEXO I</w:t>
      </w:r>
      <w:r>
        <w:rPr>
          <w:rFonts w:cs="Arial"/>
          <w:sz w:val="22"/>
          <w:szCs w:val="22"/>
        </w:rPr>
        <w:t>I</w:t>
      </w:r>
      <w:r w:rsidR="00AE25ED">
        <w:rPr>
          <w:rFonts w:cs="Arial"/>
          <w:sz w:val="22"/>
          <w:szCs w:val="22"/>
        </w:rPr>
        <w:t>I</w:t>
      </w:r>
    </w:p>
    <w:p w14:paraId="570EBF6D" w14:textId="77777777" w:rsidR="00465ECF" w:rsidRPr="00173A15" w:rsidRDefault="00465ECF" w:rsidP="00465ECF">
      <w:pPr>
        <w:ind w:left="142"/>
        <w:rPr>
          <w:rFonts w:cs="Arial"/>
          <w:sz w:val="22"/>
          <w:szCs w:val="22"/>
        </w:rPr>
      </w:pPr>
    </w:p>
    <w:p w14:paraId="19329283" w14:textId="454F9BB1" w:rsidR="00CB0AC2" w:rsidRPr="00535EA4" w:rsidRDefault="00CB4FAC" w:rsidP="00535EA4">
      <w:pPr>
        <w:jc w:val="center"/>
        <w:rPr>
          <w:sz w:val="22"/>
          <w:szCs w:val="22"/>
        </w:rPr>
      </w:pPr>
      <w:r>
        <w:rPr>
          <w:sz w:val="22"/>
          <w:szCs w:val="22"/>
        </w:rPr>
        <w:t>MEDIDA EN BARRAS DE CENTRAL DE LAS UNIDADES DE PROGRAMACIÓN</w:t>
      </w:r>
    </w:p>
    <w:p w14:paraId="79B22091" w14:textId="61ACC3BD" w:rsidR="003556FF" w:rsidRPr="004F5736" w:rsidRDefault="003556FF" w:rsidP="00166FD6">
      <w:pPr>
        <w:rPr>
          <w:rFonts w:asciiTheme="minorHAnsi" w:hAnsiTheme="minorHAnsi" w:cs="Arial"/>
          <w:sz w:val="22"/>
          <w:szCs w:val="22"/>
        </w:rPr>
      </w:pPr>
    </w:p>
    <w:p w14:paraId="1CCE202E" w14:textId="15159844" w:rsidR="00CB0AC2" w:rsidRPr="00535EA4" w:rsidRDefault="00CB0AC2" w:rsidP="0001267A">
      <w:pPr>
        <w:numPr>
          <w:ilvl w:val="0"/>
          <w:numId w:val="8"/>
        </w:numPr>
        <w:spacing w:after="0" w:line="300" w:lineRule="exact"/>
        <w:ind w:hanging="252"/>
        <w:rPr>
          <w:rFonts w:cs="Arial"/>
          <w:sz w:val="22"/>
          <w:szCs w:val="22"/>
        </w:rPr>
      </w:pPr>
      <w:r w:rsidRPr="00535EA4">
        <w:rPr>
          <w:rFonts w:cs="Arial"/>
          <w:sz w:val="22"/>
          <w:szCs w:val="22"/>
        </w:rPr>
        <w:t>La medida en barras de central de las unidades de programación de producción, de las unidades de programación de consumo de bombeo</w:t>
      </w:r>
      <w:r w:rsidR="00AE7634">
        <w:rPr>
          <w:rFonts w:cs="Arial"/>
          <w:sz w:val="22"/>
          <w:szCs w:val="22"/>
        </w:rPr>
        <w:t>, de otros almacenamientos</w:t>
      </w:r>
      <w:r w:rsidRPr="00535EA4">
        <w:rPr>
          <w:rFonts w:cs="Arial"/>
          <w:sz w:val="22"/>
          <w:szCs w:val="22"/>
        </w:rPr>
        <w:t xml:space="preserve"> y de las unidades de programación de consumo de servicios auxiliares, será la suma de las medidas de los puntos frontera asignados a las instalaciones de producción que integran cada unidad de programación. </w:t>
      </w:r>
    </w:p>
    <w:p w14:paraId="2AB553C3" w14:textId="77777777" w:rsidR="00CB0AC2" w:rsidRPr="00535EA4" w:rsidRDefault="00CB0AC2" w:rsidP="00CB0AC2">
      <w:pPr>
        <w:spacing w:after="0" w:line="300" w:lineRule="exact"/>
        <w:rPr>
          <w:rFonts w:cs="Arial"/>
          <w:sz w:val="22"/>
          <w:szCs w:val="22"/>
        </w:rPr>
      </w:pPr>
    </w:p>
    <w:p w14:paraId="095B2B85" w14:textId="77777777" w:rsidR="00CB0AC2" w:rsidRPr="00535EA4" w:rsidRDefault="00CB0AC2" w:rsidP="00CB0AC2">
      <w:pPr>
        <w:spacing w:after="0" w:line="300" w:lineRule="exact"/>
        <w:ind w:left="536"/>
        <w:rPr>
          <w:rFonts w:cs="Arial"/>
          <w:sz w:val="22"/>
          <w:szCs w:val="22"/>
        </w:rPr>
      </w:pPr>
      <w:r w:rsidRPr="00535EA4">
        <w:rPr>
          <w:rFonts w:cs="Arial"/>
          <w:sz w:val="22"/>
          <w:szCs w:val="22"/>
        </w:rPr>
        <w:t>En el caso de ausencia de medidas de las unidades de programación de producción se considerará como valor de la medida el valor cero. En el caso de ausencia de medidas de las unidades de programación de consumo de bombeo se considerará como valor de la medida el valor del programa.</w:t>
      </w:r>
    </w:p>
    <w:p w14:paraId="09A15254" w14:textId="77777777" w:rsidR="00CB0AC2" w:rsidRPr="00535EA4" w:rsidRDefault="00CB0AC2" w:rsidP="00CB0AC2">
      <w:pPr>
        <w:spacing w:after="0" w:line="300" w:lineRule="exact"/>
        <w:ind w:left="536"/>
        <w:rPr>
          <w:rFonts w:cs="Arial"/>
          <w:sz w:val="22"/>
          <w:szCs w:val="22"/>
        </w:rPr>
      </w:pPr>
    </w:p>
    <w:p w14:paraId="0D1815AE" w14:textId="77777777" w:rsidR="00CB0AC2" w:rsidRPr="00535EA4" w:rsidRDefault="00CB0AC2" w:rsidP="00CB0AC2">
      <w:pPr>
        <w:spacing w:after="0" w:line="300" w:lineRule="exact"/>
        <w:rPr>
          <w:rFonts w:cs="Arial"/>
          <w:sz w:val="22"/>
          <w:szCs w:val="22"/>
        </w:rPr>
      </w:pPr>
    </w:p>
    <w:p w14:paraId="3FCBC389" w14:textId="34D5D922" w:rsidR="00CB0AC2" w:rsidRPr="00535EA4" w:rsidRDefault="005451F4" w:rsidP="0001267A">
      <w:pPr>
        <w:numPr>
          <w:ilvl w:val="0"/>
          <w:numId w:val="8"/>
        </w:numPr>
        <w:spacing w:after="0" w:line="300" w:lineRule="exact"/>
        <w:rPr>
          <w:rFonts w:cs="Arial"/>
          <w:sz w:val="22"/>
          <w:szCs w:val="22"/>
        </w:rPr>
      </w:pPr>
      <w:r w:rsidRPr="0C9AD51D">
        <w:rPr>
          <w:rFonts w:cs="Arial"/>
          <w:sz w:val="22"/>
          <w:szCs w:val="22"/>
        </w:rPr>
        <w:t xml:space="preserve">Con cierre de medidas </w:t>
      </w:r>
      <w:r w:rsidR="00F10B09">
        <w:rPr>
          <w:rFonts w:cs="Arial"/>
          <w:sz w:val="22"/>
          <w:szCs w:val="22"/>
        </w:rPr>
        <w:t xml:space="preserve">de demanda </w:t>
      </w:r>
      <w:r w:rsidRPr="0C9AD51D">
        <w:rPr>
          <w:rFonts w:cs="Arial"/>
          <w:sz w:val="22"/>
          <w:szCs w:val="22"/>
        </w:rPr>
        <w:t>para el cálculo de pérdidas, l</w:t>
      </w:r>
      <w:r w:rsidR="00CB0AC2" w:rsidRPr="0C9AD51D">
        <w:rPr>
          <w:rFonts w:cs="Arial"/>
          <w:sz w:val="22"/>
          <w:szCs w:val="22"/>
        </w:rPr>
        <w:t>a medida en barras de central</w:t>
      </w:r>
      <w:r w:rsidRPr="0C9AD51D">
        <w:rPr>
          <w:rFonts w:cs="Arial"/>
          <w:sz w:val="22"/>
          <w:szCs w:val="22"/>
        </w:rPr>
        <w:t xml:space="preserve">, </w:t>
      </w:r>
      <w:proofErr w:type="spellStart"/>
      <w:r w:rsidRPr="0C9AD51D">
        <w:rPr>
          <w:rFonts w:eastAsia="Arial"/>
          <w:sz w:val="22"/>
          <w:szCs w:val="22"/>
        </w:rPr>
        <w:t>MBCua</w:t>
      </w:r>
      <w:proofErr w:type="spellEnd"/>
      <w:r w:rsidRPr="0C9AD51D">
        <w:rPr>
          <w:rFonts w:cs="Arial"/>
          <w:sz w:val="22"/>
          <w:szCs w:val="22"/>
        </w:rPr>
        <w:t xml:space="preserve"> </w:t>
      </w:r>
      <w:r w:rsidR="00CB0AC2" w:rsidRPr="0C9AD51D">
        <w:rPr>
          <w:rFonts w:cs="Arial"/>
          <w:sz w:val="22"/>
          <w:szCs w:val="22"/>
        </w:rPr>
        <w:t>de las unidades de comercializadores y de las unidades de consumidores directos se calculará con la fórmula siguiente:</w:t>
      </w:r>
    </w:p>
    <w:p w14:paraId="07193384" w14:textId="77777777" w:rsidR="00CB0AC2" w:rsidRPr="00535EA4" w:rsidRDefault="00CB0AC2" w:rsidP="00CB0AC2">
      <w:pPr>
        <w:spacing w:line="170" w:lineRule="exact"/>
        <w:rPr>
          <w:rFonts w:cs="Arial"/>
          <w:sz w:val="22"/>
          <w:szCs w:val="22"/>
        </w:rPr>
      </w:pPr>
    </w:p>
    <w:p w14:paraId="6CDA1323" w14:textId="77777777" w:rsidR="00CB0AC2" w:rsidRPr="00535EA4" w:rsidRDefault="5128A69B" w:rsidP="005C6757">
      <w:pPr>
        <w:pStyle w:val="BodyText"/>
        <w:ind w:left="566"/>
        <w:jc w:val="left"/>
        <w:rPr>
          <w:sz w:val="22"/>
          <w:szCs w:val="22"/>
        </w:rPr>
      </w:pPr>
      <w:proofErr w:type="spellStart"/>
      <w:r w:rsidRPr="0DDC4F9F">
        <w:rPr>
          <w:rFonts w:eastAsia="Arial"/>
          <w:sz w:val="22"/>
          <w:szCs w:val="22"/>
        </w:rPr>
        <w:t>MBCua</w:t>
      </w:r>
      <w:proofErr w:type="spellEnd"/>
      <w:r w:rsidRPr="0DDC4F9F">
        <w:rPr>
          <w:rFonts w:eastAsia="Arial"/>
          <w:sz w:val="22"/>
          <w:szCs w:val="22"/>
        </w:rPr>
        <w:t xml:space="preserve"> = </w:t>
      </w:r>
      <w:proofErr w:type="spellStart"/>
      <w:r w:rsidRPr="0DDC4F9F">
        <w:rPr>
          <w:rFonts w:eastAsia="Arial"/>
          <w:sz w:val="22"/>
          <w:szCs w:val="22"/>
        </w:rPr>
        <w:t>ƩpaƩnt</w:t>
      </w:r>
      <w:proofErr w:type="spellEnd"/>
      <w:r w:rsidRPr="0DDC4F9F">
        <w:rPr>
          <w:rFonts w:eastAsia="Arial"/>
          <w:sz w:val="22"/>
          <w:szCs w:val="22"/>
        </w:rPr>
        <w:t xml:space="preserve"> [</w:t>
      </w:r>
      <w:proofErr w:type="spellStart"/>
      <w:r w:rsidRPr="0DDC4F9F">
        <w:rPr>
          <w:rFonts w:eastAsia="Arial"/>
          <w:sz w:val="22"/>
          <w:szCs w:val="22"/>
        </w:rPr>
        <w:t>MPFCua,pa,nt</w:t>
      </w:r>
      <w:proofErr w:type="spellEnd"/>
      <w:r w:rsidRPr="0DDC4F9F">
        <w:rPr>
          <w:rFonts w:eastAsia="Arial"/>
          <w:sz w:val="22"/>
          <w:szCs w:val="22"/>
        </w:rPr>
        <w:t xml:space="preserve"> x (1+CPERREALpa,nt)]</w:t>
      </w:r>
    </w:p>
    <w:p w14:paraId="051D0ACC" w14:textId="77777777" w:rsidR="00CB0AC2" w:rsidRPr="00535EA4" w:rsidRDefault="00CB0AC2" w:rsidP="00280B58">
      <w:pPr>
        <w:pStyle w:val="BodyText"/>
        <w:ind w:left="567"/>
        <w:rPr>
          <w:sz w:val="22"/>
          <w:szCs w:val="22"/>
        </w:rPr>
      </w:pPr>
      <w:r w:rsidRPr="00535EA4">
        <w:rPr>
          <w:sz w:val="22"/>
          <w:szCs w:val="22"/>
        </w:rPr>
        <w:t>donde:</w:t>
      </w:r>
    </w:p>
    <w:p w14:paraId="4633E8EF" w14:textId="47FBA825" w:rsidR="00CB0AC2" w:rsidRPr="00535EA4" w:rsidRDefault="00CB0AC2" w:rsidP="00045BB4">
      <w:pPr>
        <w:pStyle w:val="BodyText"/>
        <w:tabs>
          <w:tab w:val="left" w:pos="2268"/>
        </w:tabs>
        <w:spacing w:line="250" w:lineRule="auto"/>
        <w:ind w:left="2835" w:right="113" w:hanging="2268"/>
        <w:rPr>
          <w:sz w:val="22"/>
          <w:szCs w:val="22"/>
        </w:rPr>
      </w:pPr>
      <w:proofErr w:type="spellStart"/>
      <w:r w:rsidRPr="00535EA4">
        <w:rPr>
          <w:rFonts w:eastAsia="Arial"/>
          <w:sz w:val="22"/>
          <w:szCs w:val="22"/>
        </w:rPr>
        <w:t>MPFCua,pa,nt</w:t>
      </w:r>
      <w:proofErr w:type="spellEnd"/>
      <w:r w:rsidRPr="00535EA4">
        <w:rPr>
          <w:rFonts w:eastAsia="Arial"/>
          <w:spacing w:val="9"/>
          <w:sz w:val="22"/>
          <w:szCs w:val="22"/>
        </w:rPr>
        <w:t xml:space="preserve"> </w:t>
      </w:r>
      <w:r w:rsidR="00280B58">
        <w:rPr>
          <w:rFonts w:eastAsia="Arial"/>
          <w:spacing w:val="9"/>
          <w:sz w:val="22"/>
          <w:szCs w:val="22"/>
        </w:rPr>
        <w:t xml:space="preserve">   </w:t>
      </w:r>
      <w:r w:rsidRPr="00535EA4">
        <w:rPr>
          <w:rFonts w:eastAsia="Arial"/>
          <w:sz w:val="22"/>
          <w:szCs w:val="22"/>
        </w:rPr>
        <w:t>=</w:t>
      </w:r>
      <w:r w:rsidRPr="00535EA4">
        <w:rPr>
          <w:rFonts w:eastAsia="Arial"/>
          <w:spacing w:val="9"/>
          <w:sz w:val="22"/>
          <w:szCs w:val="22"/>
        </w:rPr>
        <w:t xml:space="preserve"> </w:t>
      </w:r>
      <w:r w:rsidR="005C6757">
        <w:rPr>
          <w:rFonts w:eastAsia="Arial"/>
          <w:spacing w:val="9"/>
          <w:sz w:val="22"/>
          <w:szCs w:val="22"/>
        </w:rPr>
        <w:tab/>
      </w:r>
      <w:r w:rsidRPr="00535EA4">
        <w:rPr>
          <w:rFonts w:eastAsia="Arial"/>
          <w:sz w:val="22"/>
          <w:szCs w:val="22"/>
        </w:rPr>
        <w:t>Suma</w:t>
      </w:r>
      <w:r w:rsidRPr="00535EA4">
        <w:rPr>
          <w:rFonts w:eastAsia="Arial"/>
          <w:spacing w:val="9"/>
          <w:sz w:val="22"/>
          <w:szCs w:val="22"/>
        </w:rPr>
        <w:t xml:space="preserve"> </w:t>
      </w:r>
      <w:r w:rsidRPr="00535EA4">
        <w:rPr>
          <w:rFonts w:eastAsia="Arial"/>
          <w:sz w:val="22"/>
          <w:szCs w:val="22"/>
        </w:rPr>
        <w:t>de</w:t>
      </w:r>
      <w:r w:rsidRPr="00535EA4">
        <w:rPr>
          <w:rFonts w:eastAsia="Arial"/>
          <w:spacing w:val="9"/>
          <w:sz w:val="22"/>
          <w:szCs w:val="22"/>
        </w:rPr>
        <w:t xml:space="preserve"> </w:t>
      </w:r>
      <w:r w:rsidRPr="00535EA4">
        <w:rPr>
          <w:rFonts w:eastAsia="Arial"/>
          <w:sz w:val="22"/>
          <w:szCs w:val="22"/>
        </w:rPr>
        <w:t>las</w:t>
      </w:r>
      <w:r w:rsidRPr="00535EA4">
        <w:rPr>
          <w:rFonts w:eastAsia="Arial"/>
          <w:spacing w:val="9"/>
          <w:sz w:val="22"/>
          <w:szCs w:val="22"/>
        </w:rPr>
        <w:t xml:space="preserve"> </w:t>
      </w:r>
      <w:r w:rsidRPr="00535EA4">
        <w:rPr>
          <w:rFonts w:eastAsia="Arial"/>
          <w:sz w:val="22"/>
          <w:szCs w:val="22"/>
        </w:rPr>
        <w:t>medidas</w:t>
      </w:r>
      <w:r w:rsidRPr="00535EA4">
        <w:rPr>
          <w:rFonts w:eastAsia="Arial"/>
          <w:spacing w:val="9"/>
          <w:sz w:val="22"/>
          <w:szCs w:val="22"/>
        </w:rPr>
        <w:t xml:space="preserve"> </w:t>
      </w:r>
      <w:r w:rsidRPr="00535EA4">
        <w:rPr>
          <w:rFonts w:eastAsia="Arial"/>
          <w:sz w:val="22"/>
          <w:szCs w:val="22"/>
        </w:rPr>
        <w:t>de</w:t>
      </w:r>
      <w:r w:rsidRPr="00535EA4">
        <w:rPr>
          <w:rFonts w:eastAsia="Arial"/>
          <w:spacing w:val="9"/>
          <w:sz w:val="22"/>
          <w:szCs w:val="22"/>
        </w:rPr>
        <w:t xml:space="preserve"> </w:t>
      </w:r>
      <w:r w:rsidRPr="00535EA4">
        <w:rPr>
          <w:rFonts w:eastAsia="Arial"/>
          <w:sz w:val="22"/>
          <w:szCs w:val="22"/>
        </w:rPr>
        <w:t>la</w:t>
      </w:r>
      <w:r w:rsidRPr="00535EA4">
        <w:rPr>
          <w:rFonts w:eastAsia="Arial"/>
          <w:spacing w:val="9"/>
          <w:sz w:val="22"/>
          <w:szCs w:val="22"/>
        </w:rPr>
        <w:t xml:space="preserve"> </w:t>
      </w:r>
      <w:r w:rsidRPr="00535EA4">
        <w:rPr>
          <w:rFonts w:eastAsia="Arial"/>
          <w:sz w:val="22"/>
          <w:szCs w:val="22"/>
        </w:rPr>
        <w:t>energía</w:t>
      </w:r>
      <w:r w:rsidRPr="00535EA4">
        <w:rPr>
          <w:rFonts w:eastAsia="Arial"/>
          <w:spacing w:val="9"/>
          <w:sz w:val="22"/>
          <w:szCs w:val="22"/>
        </w:rPr>
        <w:t xml:space="preserve"> </w:t>
      </w:r>
      <w:r w:rsidRPr="00535EA4">
        <w:rPr>
          <w:rFonts w:eastAsia="Arial"/>
          <w:sz w:val="22"/>
          <w:szCs w:val="22"/>
        </w:rPr>
        <w:t>consumida</w:t>
      </w:r>
      <w:r w:rsidRPr="00535EA4">
        <w:rPr>
          <w:rFonts w:eastAsia="Arial"/>
          <w:spacing w:val="9"/>
          <w:sz w:val="22"/>
          <w:szCs w:val="22"/>
        </w:rPr>
        <w:t xml:space="preserve"> </w:t>
      </w:r>
      <w:r w:rsidRPr="00535EA4">
        <w:rPr>
          <w:rFonts w:eastAsia="Arial"/>
          <w:sz w:val="22"/>
          <w:szCs w:val="22"/>
        </w:rPr>
        <w:t>en</w:t>
      </w:r>
      <w:r w:rsidRPr="00535EA4">
        <w:rPr>
          <w:rFonts w:eastAsia="Arial"/>
          <w:spacing w:val="9"/>
          <w:sz w:val="22"/>
          <w:szCs w:val="22"/>
        </w:rPr>
        <w:t xml:space="preserve"> </w:t>
      </w:r>
      <w:r w:rsidRPr="00535EA4">
        <w:rPr>
          <w:rFonts w:eastAsia="Arial"/>
          <w:sz w:val="22"/>
          <w:szCs w:val="22"/>
        </w:rPr>
        <w:t>la</w:t>
      </w:r>
      <w:r w:rsidRPr="00535EA4">
        <w:rPr>
          <w:rFonts w:eastAsia="Arial"/>
          <w:spacing w:val="9"/>
          <w:sz w:val="22"/>
          <w:szCs w:val="22"/>
        </w:rPr>
        <w:t xml:space="preserve"> </w:t>
      </w:r>
      <w:r w:rsidRPr="00535EA4">
        <w:rPr>
          <w:rFonts w:eastAsia="Arial"/>
          <w:sz w:val="22"/>
          <w:szCs w:val="22"/>
        </w:rPr>
        <w:t>hora</w:t>
      </w:r>
      <w:r w:rsidRPr="00535EA4">
        <w:rPr>
          <w:rFonts w:eastAsia="Arial"/>
          <w:spacing w:val="9"/>
          <w:sz w:val="22"/>
          <w:szCs w:val="22"/>
        </w:rPr>
        <w:t xml:space="preserve"> </w:t>
      </w:r>
      <w:r w:rsidRPr="00535EA4">
        <w:rPr>
          <w:rFonts w:eastAsia="Arial"/>
          <w:sz w:val="22"/>
          <w:szCs w:val="22"/>
        </w:rPr>
        <w:t xml:space="preserve">en </w:t>
      </w:r>
      <w:r w:rsidRPr="00535EA4">
        <w:rPr>
          <w:spacing w:val="8"/>
          <w:sz w:val="22"/>
          <w:szCs w:val="22"/>
        </w:rPr>
        <w:t>lo</w:t>
      </w:r>
      <w:r w:rsidRPr="00535EA4">
        <w:rPr>
          <w:sz w:val="22"/>
          <w:szCs w:val="22"/>
        </w:rPr>
        <w:t>s</w:t>
      </w:r>
      <w:r w:rsidRPr="00535EA4">
        <w:rPr>
          <w:spacing w:val="15"/>
          <w:sz w:val="22"/>
          <w:szCs w:val="22"/>
        </w:rPr>
        <w:t xml:space="preserve"> </w:t>
      </w:r>
      <w:r w:rsidRPr="00535EA4">
        <w:rPr>
          <w:spacing w:val="8"/>
          <w:sz w:val="22"/>
          <w:szCs w:val="22"/>
        </w:rPr>
        <w:t>punto</w:t>
      </w:r>
      <w:r w:rsidRPr="00535EA4">
        <w:rPr>
          <w:sz w:val="22"/>
          <w:szCs w:val="22"/>
        </w:rPr>
        <w:t>s</w:t>
      </w:r>
      <w:r w:rsidRPr="00535EA4">
        <w:rPr>
          <w:spacing w:val="16"/>
          <w:sz w:val="22"/>
          <w:szCs w:val="22"/>
        </w:rPr>
        <w:t xml:space="preserve"> </w:t>
      </w:r>
      <w:r w:rsidRPr="00535EA4">
        <w:rPr>
          <w:spacing w:val="8"/>
          <w:sz w:val="22"/>
          <w:szCs w:val="22"/>
        </w:rPr>
        <w:t>fronter</w:t>
      </w:r>
      <w:r w:rsidRPr="00535EA4">
        <w:rPr>
          <w:sz w:val="22"/>
          <w:szCs w:val="22"/>
        </w:rPr>
        <w:t>a</w:t>
      </w:r>
      <w:r w:rsidRPr="00535EA4">
        <w:rPr>
          <w:spacing w:val="16"/>
          <w:sz w:val="22"/>
          <w:szCs w:val="22"/>
        </w:rPr>
        <w:t xml:space="preserve"> </w:t>
      </w:r>
      <w:r w:rsidRPr="00535EA4">
        <w:rPr>
          <w:spacing w:val="8"/>
          <w:sz w:val="22"/>
          <w:szCs w:val="22"/>
        </w:rPr>
        <w:t>d</w:t>
      </w:r>
      <w:r w:rsidRPr="00535EA4">
        <w:rPr>
          <w:sz w:val="22"/>
          <w:szCs w:val="22"/>
        </w:rPr>
        <w:t>e</w:t>
      </w:r>
      <w:r w:rsidRPr="00535EA4">
        <w:rPr>
          <w:spacing w:val="16"/>
          <w:sz w:val="22"/>
          <w:szCs w:val="22"/>
        </w:rPr>
        <w:t xml:space="preserve"> </w:t>
      </w:r>
      <w:r w:rsidRPr="00535EA4">
        <w:rPr>
          <w:spacing w:val="8"/>
          <w:sz w:val="22"/>
          <w:szCs w:val="22"/>
        </w:rPr>
        <w:t>consumidore</w:t>
      </w:r>
      <w:r w:rsidRPr="00535EA4">
        <w:rPr>
          <w:sz w:val="22"/>
          <w:szCs w:val="22"/>
        </w:rPr>
        <w:t>s</w:t>
      </w:r>
      <w:r w:rsidRPr="00535EA4">
        <w:rPr>
          <w:spacing w:val="16"/>
          <w:sz w:val="22"/>
          <w:szCs w:val="22"/>
        </w:rPr>
        <w:t xml:space="preserve"> </w:t>
      </w:r>
      <w:r w:rsidRPr="00535EA4">
        <w:rPr>
          <w:spacing w:val="8"/>
          <w:sz w:val="22"/>
          <w:szCs w:val="22"/>
        </w:rPr>
        <w:t>d</w:t>
      </w:r>
      <w:r w:rsidRPr="00535EA4">
        <w:rPr>
          <w:sz w:val="22"/>
          <w:szCs w:val="22"/>
        </w:rPr>
        <w:t>e</w:t>
      </w:r>
      <w:r w:rsidRPr="00535EA4">
        <w:rPr>
          <w:spacing w:val="16"/>
          <w:sz w:val="22"/>
          <w:szCs w:val="22"/>
        </w:rPr>
        <w:t xml:space="preserve"> </w:t>
      </w:r>
      <w:r w:rsidRPr="00535EA4">
        <w:rPr>
          <w:spacing w:val="8"/>
          <w:sz w:val="22"/>
          <w:szCs w:val="22"/>
        </w:rPr>
        <w:t>l</w:t>
      </w:r>
      <w:r w:rsidRPr="00535EA4">
        <w:rPr>
          <w:sz w:val="22"/>
          <w:szCs w:val="22"/>
        </w:rPr>
        <w:t>a</w:t>
      </w:r>
      <w:r w:rsidRPr="00535EA4">
        <w:rPr>
          <w:spacing w:val="16"/>
          <w:sz w:val="22"/>
          <w:szCs w:val="22"/>
        </w:rPr>
        <w:t xml:space="preserve"> </w:t>
      </w:r>
      <w:r w:rsidRPr="00535EA4">
        <w:rPr>
          <w:spacing w:val="8"/>
          <w:sz w:val="22"/>
          <w:szCs w:val="22"/>
        </w:rPr>
        <w:t>unida</w:t>
      </w:r>
      <w:r w:rsidRPr="00535EA4">
        <w:rPr>
          <w:sz w:val="22"/>
          <w:szCs w:val="22"/>
        </w:rPr>
        <w:t>d</w:t>
      </w:r>
      <w:r w:rsidRPr="00535EA4">
        <w:rPr>
          <w:spacing w:val="16"/>
          <w:sz w:val="22"/>
          <w:szCs w:val="22"/>
        </w:rPr>
        <w:t xml:space="preserve"> </w:t>
      </w:r>
      <w:r w:rsidRPr="00535EA4">
        <w:rPr>
          <w:spacing w:val="8"/>
          <w:sz w:val="22"/>
          <w:szCs w:val="22"/>
        </w:rPr>
        <w:t>d</w:t>
      </w:r>
      <w:r w:rsidRPr="00535EA4">
        <w:rPr>
          <w:sz w:val="22"/>
          <w:szCs w:val="22"/>
        </w:rPr>
        <w:t>e</w:t>
      </w:r>
      <w:r w:rsidRPr="00535EA4">
        <w:rPr>
          <w:spacing w:val="16"/>
          <w:sz w:val="22"/>
          <w:szCs w:val="22"/>
        </w:rPr>
        <w:t xml:space="preserve"> </w:t>
      </w:r>
      <w:r w:rsidRPr="00535EA4">
        <w:rPr>
          <w:spacing w:val="8"/>
          <w:sz w:val="22"/>
          <w:szCs w:val="22"/>
        </w:rPr>
        <w:t>programació</w:t>
      </w:r>
      <w:r w:rsidRPr="00535EA4">
        <w:rPr>
          <w:sz w:val="22"/>
          <w:szCs w:val="22"/>
        </w:rPr>
        <w:t>n</w:t>
      </w:r>
      <w:r w:rsidRPr="00535EA4">
        <w:rPr>
          <w:spacing w:val="15"/>
          <w:sz w:val="22"/>
          <w:szCs w:val="22"/>
        </w:rPr>
        <w:t xml:space="preserve"> </w:t>
      </w:r>
      <w:r w:rsidRPr="00535EA4">
        <w:rPr>
          <w:spacing w:val="8"/>
          <w:sz w:val="22"/>
          <w:szCs w:val="22"/>
        </w:rPr>
        <w:t xml:space="preserve">del </w:t>
      </w:r>
      <w:r w:rsidRPr="00535EA4">
        <w:rPr>
          <w:sz w:val="22"/>
          <w:szCs w:val="22"/>
        </w:rPr>
        <w:t xml:space="preserve">comercializador o consumidor directo </w:t>
      </w:r>
      <w:proofErr w:type="spellStart"/>
      <w:r w:rsidRPr="00535EA4">
        <w:rPr>
          <w:sz w:val="22"/>
          <w:szCs w:val="22"/>
        </w:rPr>
        <w:t>ua</w:t>
      </w:r>
      <w:proofErr w:type="spellEnd"/>
      <w:r w:rsidRPr="00535EA4">
        <w:rPr>
          <w:sz w:val="22"/>
          <w:szCs w:val="22"/>
        </w:rPr>
        <w:t xml:space="preserve"> con peaje de acceso </w:t>
      </w:r>
      <w:proofErr w:type="spellStart"/>
      <w:r w:rsidRPr="00535EA4">
        <w:rPr>
          <w:sz w:val="22"/>
          <w:szCs w:val="22"/>
        </w:rPr>
        <w:t>pa</w:t>
      </w:r>
      <w:proofErr w:type="spellEnd"/>
      <w:r w:rsidRPr="00535EA4">
        <w:rPr>
          <w:sz w:val="22"/>
          <w:szCs w:val="22"/>
        </w:rPr>
        <w:t xml:space="preserve"> y nivel de tensión </w:t>
      </w:r>
      <w:proofErr w:type="spellStart"/>
      <w:r w:rsidRPr="00535EA4">
        <w:rPr>
          <w:sz w:val="22"/>
          <w:szCs w:val="22"/>
        </w:rPr>
        <w:t>nt</w:t>
      </w:r>
      <w:proofErr w:type="spellEnd"/>
      <w:r w:rsidRPr="00535EA4">
        <w:rPr>
          <w:sz w:val="22"/>
          <w:szCs w:val="22"/>
        </w:rPr>
        <w:t>.</w:t>
      </w:r>
      <w:r w:rsidRPr="00535EA4">
        <w:rPr>
          <w:spacing w:val="-2"/>
          <w:sz w:val="22"/>
          <w:szCs w:val="22"/>
        </w:rPr>
        <w:t xml:space="preserve"> </w:t>
      </w:r>
      <w:r w:rsidRPr="00535EA4">
        <w:rPr>
          <w:sz w:val="22"/>
          <w:szCs w:val="22"/>
        </w:rPr>
        <w:t>Este</w:t>
      </w:r>
      <w:r w:rsidRPr="00535EA4">
        <w:rPr>
          <w:spacing w:val="-2"/>
          <w:sz w:val="22"/>
          <w:szCs w:val="22"/>
        </w:rPr>
        <w:t xml:space="preserve"> </w:t>
      </w:r>
      <w:r w:rsidRPr="00535EA4">
        <w:rPr>
          <w:sz w:val="22"/>
          <w:szCs w:val="22"/>
        </w:rPr>
        <w:t>valor</w:t>
      </w:r>
      <w:r w:rsidRPr="00535EA4">
        <w:rPr>
          <w:spacing w:val="-2"/>
          <w:sz w:val="22"/>
          <w:szCs w:val="22"/>
        </w:rPr>
        <w:t xml:space="preserve"> </w:t>
      </w:r>
      <w:r w:rsidRPr="00535EA4">
        <w:rPr>
          <w:sz w:val="22"/>
          <w:szCs w:val="22"/>
        </w:rPr>
        <w:t>será</w:t>
      </w:r>
      <w:r w:rsidRPr="00535EA4">
        <w:rPr>
          <w:spacing w:val="-3"/>
          <w:sz w:val="22"/>
          <w:szCs w:val="22"/>
        </w:rPr>
        <w:t xml:space="preserve"> </w:t>
      </w:r>
      <w:r w:rsidRPr="00535EA4">
        <w:rPr>
          <w:sz w:val="22"/>
          <w:szCs w:val="22"/>
        </w:rPr>
        <w:t>negativo.</w:t>
      </w:r>
    </w:p>
    <w:p w14:paraId="507BF4D6" w14:textId="502D3EFB" w:rsidR="00CB0AC2" w:rsidRPr="00535EA4" w:rsidRDefault="00CB0AC2" w:rsidP="00045BB4">
      <w:pPr>
        <w:pStyle w:val="BodyText"/>
        <w:tabs>
          <w:tab w:val="left" w:pos="1985"/>
          <w:tab w:val="left" w:pos="9072"/>
          <w:tab w:val="left" w:pos="9184"/>
        </w:tabs>
        <w:spacing w:line="250" w:lineRule="auto"/>
        <w:ind w:left="2835" w:right="112" w:hanging="2268"/>
        <w:rPr>
          <w:sz w:val="22"/>
          <w:szCs w:val="22"/>
        </w:rPr>
      </w:pPr>
      <w:proofErr w:type="spellStart"/>
      <w:r w:rsidRPr="00535EA4">
        <w:rPr>
          <w:sz w:val="22"/>
          <w:szCs w:val="22"/>
        </w:rPr>
        <w:t>CPRREALpa,not</w:t>
      </w:r>
      <w:proofErr w:type="spellEnd"/>
      <w:r w:rsidRPr="00535EA4">
        <w:rPr>
          <w:spacing w:val="-2"/>
          <w:sz w:val="22"/>
          <w:szCs w:val="22"/>
        </w:rPr>
        <w:t xml:space="preserve"> </w:t>
      </w:r>
      <w:r w:rsidRPr="00535EA4">
        <w:rPr>
          <w:sz w:val="22"/>
          <w:szCs w:val="22"/>
        </w:rPr>
        <w:t>=</w:t>
      </w:r>
      <w:r w:rsidRPr="00535EA4">
        <w:rPr>
          <w:spacing w:val="-1"/>
          <w:sz w:val="22"/>
          <w:szCs w:val="22"/>
        </w:rPr>
        <w:t xml:space="preserve"> </w:t>
      </w:r>
      <w:r w:rsidR="00045BB4">
        <w:rPr>
          <w:spacing w:val="-1"/>
          <w:sz w:val="22"/>
          <w:szCs w:val="22"/>
        </w:rPr>
        <w:tab/>
      </w:r>
      <w:r w:rsidRPr="00535EA4">
        <w:rPr>
          <w:sz w:val="22"/>
          <w:szCs w:val="22"/>
        </w:rPr>
        <w:t>Coeficiente</w:t>
      </w:r>
      <w:r w:rsidRPr="00535EA4">
        <w:rPr>
          <w:spacing w:val="-1"/>
          <w:sz w:val="22"/>
          <w:szCs w:val="22"/>
        </w:rPr>
        <w:t xml:space="preserve"> </w:t>
      </w:r>
      <w:r w:rsidRPr="00535EA4">
        <w:rPr>
          <w:sz w:val="22"/>
          <w:szCs w:val="22"/>
        </w:rPr>
        <w:t>de</w:t>
      </w:r>
      <w:r w:rsidRPr="00535EA4">
        <w:rPr>
          <w:spacing w:val="-2"/>
          <w:sz w:val="22"/>
          <w:szCs w:val="22"/>
        </w:rPr>
        <w:t xml:space="preserve"> </w:t>
      </w:r>
      <w:r w:rsidRPr="00535EA4">
        <w:rPr>
          <w:sz w:val="22"/>
          <w:szCs w:val="22"/>
        </w:rPr>
        <w:t>liquidación</w:t>
      </w:r>
      <w:r w:rsidRPr="00535EA4">
        <w:rPr>
          <w:spacing w:val="-1"/>
          <w:sz w:val="22"/>
          <w:szCs w:val="22"/>
        </w:rPr>
        <w:t xml:space="preserve"> </w:t>
      </w:r>
      <w:r w:rsidRPr="00535EA4">
        <w:rPr>
          <w:sz w:val="22"/>
          <w:szCs w:val="22"/>
        </w:rPr>
        <w:t>horario</w:t>
      </w:r>
      <w:r w:rsidRPr="00535EA4">
        <w:rPr>
          <w:spacing w:val="-1"/>
          <w:sz w:val="22"/>
          <w:szCs w:val="22"/>
        </w:rPr>
        <w:t xml:space="preserve"> </w:t>
      </w:r>
      <w:r w:rsidRPr="00535EA4">
        <w:rPr>
          <w:sz w:val="22"/>
          <w:szCs w:val="22"/>
        </w:rPr>
        <w:t>para</w:t>
      </w:r>
      <w:r w:rsidRPr="00535EA4">
        <w:rPr>
          <w:spacing w:val="-2"/>
          <w:sz w:val="22"/>
          <w:szCs w:val="22"/>
        </w:rPr>
        <w:t xml:space="preserve"> </w:t>
      </w:r>
      <w:r w:rsidRPr="00535EA4">
        <w:rPr>
          <w:sz w:val="22"/>
          <w:szCs w:val="22"/>
        </w:rPr>
        <w:t>consumos</w:t>
      </w:r>
      <w:r w:rsidRPr="00535EA4">
        <w:rPr>
          <w:spacing w:val="-1"/>
          <w:sz w:val="22"/>
          <w:szCs w:val="22"/>
        </w:rPr>
        <w:t xml:space="preserve"> </w:t>
      </w:r>
      <w:r w:rsidRPr="00535EA4">
        <w:rPr>
          <w:sz w:val="22"/>
          <w:szCs w:val="22"/>
        </w:rPr>
        <w:t>con</w:t>
      </w:r>
      <w:r w:rsidRPr="00535EA4">
        <w:rPr>
          <w:spacing w:val="-1"/>
          <w:sz w:val="22"/>
          <w:szCs w:val="22"/>
        </w:rPr>
        <w:t xml:space="preserve"> </w:t>
      </w:r>
      <w:r w:rsidRPr="00535EA4">
        <w:rPr>
          <w:sz w:val="22"/>
          <w:szCs w:val="22"/>
        </w:rPr>
        <w:t>peaje de</w:t>
      </w:r>
      <w:r w:rsidRPr="00535EA4">
        <w:rPr>
          <w:spacing w:val="-2"/>
          <w:sz w:val="22"/>
          <w:szCs w:val="22"/>
        </w:rPr>
        <w:t xml:space="preserve"> </w:t>
      </w:r>
      <w:r w:rsidRPr="00535EA4">
        <w:rPr>
          <w:sz w:val="22"/>
          <w:szCs w:val="22"/>
        </w:rPr>
        <w:t>acceso</w:t>
      </w:r>
      <w:r w:rsidRPr="00535EA4">
        <w:rPr>
          <w:spacing w:val="-1"/>
          <w:sz w:val="22"/>
          <w:szCs w:val="22"/>
        </w:rPr>
        <w:t xml:space="preserve"> </w:t>
      </w:r>
      <w:proofErr w:type="spellStart"/>
      <w:r w:rsidRPr="00535EA4">
        <w:rPr>
          <w:sz w:val="22"/>
          <w:szCs w:val="22"/>
        </w:rPr>
        <w:t>pa</w:t>
      </w:r>
      <w:proofErr w:type="spellEnd"/>
      <w:r w:rsidRPr="00535EA4">
        <w:rPr>
          <w:spacing w:val="-1"/>
          <w:sz w:val="22"/>
          <w:szCs w:val="22"/>
        </w:rPr>
        <w:t xml:space="preserve"> </w:t>
      </w:r>
      <w:r w:rsidRPr="00535EA4">
        <w:rPr>
          <w:sz w:val="22"/>
          <w:szCs w:val="22"/>
        </w:rPr>
        <w:t>en</w:t>
      </w:r>
      <w:r w:rsidRPr="00535EA4">
        <w:rPr>
          <w:spacing w:val="-2"/>
          <w:sz w:val="22"/>
          <w:szCs w:val="22"/>
        </w:rPr>
        <w:t xml:space="preserve"> </w:t>
      </w:r>
      <w:r w:rsidRPr="00535EA4">
        <w:rPr>
          <w:sz w:val="22"/>
          <w:szCs w:val="22"/>
        </w:rPr>
        <w:t>nivel</w:t>
      </w:r>
      <w:r w:rsidRPr="00535EA4">
        <w:rPr>
          <w:spacing w:val="-1"/>
          <w:sz w:val="22"/>
          <w:szCs w:val="22"/>
        </w:rPr>
        <w:t xml:space="preserve"> </w:t>
      </w:r>
      <w:r w:rsidRPr="00535EA4">
        <w:rPr>
          <w:sz w:val="22"/>
          <w:szCs w:val="22"/>
        </w:rPr>
        <w:t>de</w:t>
      </w:r>
      <w:r w:rsidRPr="00535EA4">
        <w:rPr>
          <w:spacing w:val="-1"/>
          <w:sz w:val="22"/>
          <w:szCs w:val="22"/>
        </w:rPr>
        <w:t xml:space="preserve"> </w:t>
      </w:r>
      <w:r w:rsidRPr="00535EA4">
        <w:rPr>
          <w:sz w:val="22"/>
          <w:szCs w:val="22"/>
        </w:rPr>
        <w:t>tensión</w:t>
      </w:r>
      <w:r w:rsidRPr="00535EA4">
        <w:rPr>
          <w:spacing w:val="-2"/>
          <w:sz w:val="22"/>
          <w:szCs w:val="22"/>
        </w:rPr>
        <w:t xml:space="preserve"> </w:t>
      </w:r>
      <w:proofErr w:type="spellStart"/>
      <w:r w:rsidRPr="00535EA4">
        <w:rPr>
          <w:sz w:val="22"/>
          <w:szCs w:val="22"/>
        </w:rPr>
        <w:t>nt</w:t>
      </w:r>
      <w:proofErr w:type="spellEnd"/>
      <w:r w:rsidRPr="00535EA4">
        <w:rPr>
          <w:sz w:val="22"/>
          <w:szCs w:val="22"/>
        </w:rPr>
        <w:t>.</w:t>
      </w:r>
    </w:p>
    <w:p w14:paraId="3E6C91AE" w14:textId="77777777" w:rsidR="00CB0AC2" w:rsidRPr="00535EA4" w:rsidRDefault="00CB0AC2" w:rsidP="005C6757">
      <w:pPr>
        <w:pStyle w:val="BodyText"/>
        <w:tabs>
          <w:tab w:val="left" w:pos="1985"/>
        </w:tabs>
        <w:spacing w:line="250" w:lineRule="auto"/>
        <w:ind w:left="2552" w:right="-30" w:hanging="1985"/>
        <w:rPr>
          <w:sz w:val="22"/>
          <w:szCs w:val="22"/>
        </w:rPr>
      </w:pPr>
      <w:r w:rsidRPr="00535EA4">
        <w:rPr>
          <w:sz w:val="22"/>
          <w:szCs w:val="22"/>
        </w:rPr>
        <w:t>En</w:t>
      </w:r>
      <w:r w:rsidRPr="00535EA4">
        <w:rPr>
          <w:spacing w:val="3"/>
          <w:sz w:val="22"/>
          <w:szCs w:val="22"/>
        </w:rPr>
        <w:t xml:space="preserve"> </w:t>
      </w:r>
      <w:r w:rsidRPr="00535EA4">
        <w:rPr>
          <w:sz w:val="22"/>
          <w:szCs w:val="22"/>
        </w:rPr>
        <w:t>cada</w:t>
      </w:r>
      <w:r w:rsidRPr="00535EA4">
        <w:rPr>
          <w:spacing w:val="3"/>
          <w:sz w:val="22"/>
          <w:szCs w:val="22"/>
        </w:rPr>
        <w:t xml:space="preserve"> </w:t>
      </w:r>
      <w:r w:rsidRPr="00535EA4">
        <w:rPr>
          <w:sz w:val="22"/>
          <w:szCs w:val="22"/>
        </w:rPr>
        <w:t>hora,</w:t>
      </w:r>
      <w:r w:rsidRPr="00535EA4">
        <w:rPr>
          <w:spacing w:val="3"/>
          <w:sz w:val="22"/>
          <w:szCs w:val="22"/>
        </w:rPr>
        <w:t xml:space="preserve"> </w:t>
      </w:r>
      <w:r w:rsidRPr="00535EA4">
        <w:rPr>
          <w:sz w:val="22"/>
          <w:szCs w:val="22"/>
        </w:rPr>
        <w:t>el</w:t>
      </w:r>
      <w:r w:rsidRPr="00535EA4">
        <w:rPr>
          <w:spacing w:val="3"/>
          <w:sz w:val="22"/>
          <w:szCs w:val="22"/>
        </w:rPr>
        <w:t xml:space="preserve"> </w:t>
      </w:r>
      <w:r w:rsidRPr="00535EA4">
        <w:rPr>
          <w:sz w:val="22"/>
          <w:szCs w:val="22"/>
        </w:rPr>
        <w:t>coeficiente</w:t>
      </w:r>
      <w:r w:rsidRPr="00535EA4">
        <w:rPr>
          <w:spacing w:val="3"/>
          <w:sz w:val="22"/>
          <w:szCs w:val="22"/>
        </w:rPr>
        <w:t xml:space="preserve"> </w:t>
      </w:r>
      <w:r w:rsidRPr="00535EA4">
        <w:rPr>
          <w:sz w:val="22"/>
          <w:szCs w:val="22"/>
        </w:rPr>
        <w:t>de</w:t>
      </w:r>
      <w:r w:rsidRPr="00535EA4">
        <w:rPr>
          <w:spacing w:val="3"/>
          <w:sz w:val="22"/>
          <w:szCs w:val="22"/>
        </w:rPr>
        <w:t xml:space="preserve"> </w:t>
      </w:r>
      <w:r w:rsidRPr="00535EA4">
        <w:rPr>
          <w:sz w:val="22"/>
          <w:szCs w:val="22"/>
        </w:rPr>
        <w:t>liquidación</w:t>
      </w:r>
      <w:r w:rsidRPr="00535EA4">
        <w:rPr>
          <w:spacing w:val="3"/>
          <w:sz w:val="22"/>
          <w:szCs w:val="22"/>
        </w:rPr>
        <w:t xml:space="preserve"> </w:t>
      </w:r>
      <w:r w:rsidRPr="00535EA4">
        <w:rPr>
          <w:sz w:val="22"/>
          <w:szCs w:val="22"/>
        </w:rPr>
        <w:t>horario</w:t>
      </w:r>
      <w:r w:rsidRPr="00535EA4">
        <w:rPr>
          <w:spacing w:val="3"/>
          <w:sz w:val="22"/>
          <w:szCs w:val="22"/>
        </w:rPr>
        <w:t xml:space="preserve"> </w:t>
      </w:r>
      <w:proofErr w:type="spellStart"/>
      <w:r w:rsidRPr="00535EA4">
        <w:rPr>
          <w:sz w:val="22"/>
          <w:szCs w:val="22"/>
        </w:rPr>
        <w:t>CPRREALpa,nt</w:t>
      </w:r>
      <w:proofErr w:type="spellEnd"/>
      <w:r w:rsidRPr="00535EA4">
        <w:rPr>
          <w:spacing w:val="3"/>
          <w:sz w:val="22"/>
          <w:szCs w:val="22"/>
        </w:rPr>
        <w:t xml:space="preserve"> </w:t>
      </w:r>
      <w:r w:rsidRPr="00535EA4">
        <w:rPr>
          <w:sz w:val="22"/>
          <w:szCs w:val="22"/>
        </w:rPr>
        <w:t>se</w:t>
      </w:r>
      <w:r w:rsidRPr="00535EA4">
        <w:rPr>
          <w:spacing w:val="3"/>
          <w:sz w:val="22"/>
          <w:szCs w:val="22"/>
        </w:rPr>
        <w:t xml:space="preserve"> </w:t>
      </w:r>
      <w:r w:rsidRPr="00535EA4">
        <w:rPr>
          <w:sz w:val="22"/>
          <w:szCs w:val="22"/>
        </w:rPr>
        <w:t>calculará como:</w:t>
      </w:r>
    </w:p>
    <w:p w14:paraId="661D952D" w14:textId="77777777" w:rsidR="00CB0AC2" w:rsidRPr="00535EA4" w:rsidRDefault="00CB0AC2" w:rsidP="005C6757">
      <w:pPr>
        <w:pStyle w:val="BodyText"/>
        <w:tabs>
          <w:tab w:val="left" w:pos="1985"/>
        </w:tabs>
        <w:spacing w:line="427" w:lineRule="auto"/>
        <w:ind w:left="2552" w:right="-30" w:hanging="1985"/>
        <w:rPr>
          <w:sz w:val="22"/>
          <w:szCs w:val="22"/>
        </w:rPr>
      </w:pPr>
      <w:proofErr w:type="spellStart"/>
      <w:r w:rsidRPr="00535EA4">
        <w:rPr>
          <w:sz w:val="22"/>
          <w:szCs w:val="22"/>
        </w:rPr>
        <w:t>CPRREALpa,nt</w:t>
      </w:r>
      <w:proofErr w:type="spellEnd"/>
      <w:r w:rsidRPr="00535EA4">
        <w:rPr>
          <w:spacing w:val="-2"/>
          <w:sz w:val="22"/>
          <w:szCs w:val="22"/>
        </w:rPr>
        <w:t xml:space="preserve"> </w:t>
      </w:r>
      <w:r w:rsidRPr="00535EA4">
        <w:rPr>
          <w:sz w:val="22"/>
          <w:szCs w:val="22"/>
        </w:rPr>
        <w:t>=</w:t>
      </w:r>
      <w:r w:rsidRPr="00535EA4">
        <w:rPr>
          <w:spacing w:val="-1"/>
          <w:sz w:val="22"/>
          <w:szCs w:val="22"/>
        </w:rPr>
        <w:t xml:space="preserve"> </w:t>
      </w:r>
      <w:r w:rsidRPr="00535EA4">
        <w:rPr>
          <w:sz w:val="22"/>
          <w:szCs w:val="22"/>
        </w:rPr>
        <w:t>K x</w:t>
      </w:r>
      <w:r w:rsidRPr="00535EA4">
        <w:rPr>
          <w:spacing w:val="-1"/>
          <w:sz w:val="22"/>
          <w:szCs w:val="22"/>
        </w:rPr>
        <w:t xml:space="preserve"> </w:t>
      </w:r>
      <w:proofErr w:type="spellStart"/>
      <w:r w:rsidRPr="00535EA4">
        <w:rPr>
          <w:sz w:val="22"/>
          <w:szCs w:val="22"/>
        </w:rPr>
        <w:t>CPERNpa,nt</w:t>
      </w:r>
      <w:proofErr w:type="spellEnd"/>
      <w:r w:rsidRPr="00535EA4">
        <w:rPr>
          <w:sz w:val="22"/>
          <w:szCs w:val="22"/>
        </w:rPr>
        <w:t xml:space="preserve"> </w:t>
      </w:r>
    </w:p>
    <w:p w14:paraId="17F0DECE" w14:textId="77777777" w:rsidR="00CB0AC2" w:rsidRPr="00535EA4" w:rsidRDefault="00CB0AC2" w:rsidP="00280B58">
      <w:pPr>
        <w:pStyle w:val="BodyText"/>
        <w:ind w:left="567"/>
        <w:rPr>
          <w:sz w:val="22"/>
          <w:szCs w:val="22"/>
        </w:rPr>
      </w:pPr>
      <w:r w:rsidRPr="00535EA4">
        <w:rPr>
          <w:sz w:val="22"/>
          <w:szCs w:val="22"/>
        </w:rPr>
        <w:t>donde:</w:t>
      </w:r>
    </w:p>
    <w:p w14:paraId="0EA03731" w14:textId="3FBAABE0" w:rsidR="00CB0AC2" w:rsidRPr="00535EA4" w:rsidRDefault="00CB0AC2" w:rsidP="00045BB4">
      <w:pPr>
        <w:pStyle w:val="BodyText"/>
        <w:tabs>
          <w:tab w:val="left" w:pos="2268"/>
        </w:tabs>
        <w:spacing w:before="5" w:line="250" w:lineRule="auto"/>
        <w:ind w:left="2835" w:right="-30" w:hanging="2268"/>
        <w:rPr>
          <w:sz w:val="22"/>
          <w:szCs w:val="22"/>
        </w:rPr>
      </w:pPr>
      <w:r w:rsidRPr="00535EA4">
        <w:rPr>
          <w:sz w:val="22"/>
          <w:szCs w:val="22"/>
        </w:rPr>
        <w:t>K</w:t>
      </w:r>
      <w:r w:rsidRPr="00535EA4">
        <w:rPr>
          <w:spacing w:val="-2"/>
          <w:sz w:val="22"/>
          <w:szCs w:val="22"/>
        </w:rPr>
        <w:t xml:space="preserve"> </w:t>
      </w:r>
      <w:r w:rsidR="005C6757">
        <w:rPr>
          <w:spacing w:val="-2"/>
          <w:sz w:val="22"/>
          <w:szCs w:val="22"/>
        </w:rPr>
        <w:tab/>
      </w:r>
      <w:r w:rsidRPr="00535EA4">
        <w:rPr>
          <w:sz w:val="22"/>
          <w:szCs w:val="22"/>
        </w:rPr>
        <w:t>=</w:t>
      </w:r>
      <w:r w:rsidRPr="00535EA4">
        <w:rPr>
          <w:spacing w:val="-1"/>
          <w:sz w:val="22"/>
          <w:szCs w:val="22"/>
        </w:rPr>
        <w:t xml:space="preserve"> </w:t>
      </w:r>
      <w:r w:rsidR="00045BB4">
        <w:rPr>
          <w:spacing w:val="-1"/>
          <w:sz w:val="22"/>
          <w:szCs w:val="22"/>
        </w:rPr>
        <w:tab/>
      </w:r>
      <w:r w:rsidRPr="00535EA4">
        <w:rPr>
          <w:sz w:val="22"/>
          <w:szCs w:val="22"/>
        </w:rPr>
        <w:t>Coeficiente</w:t>
      </w:r>
      <w:r w:rsidRPr="00535EA4">
        <w:rPr>
          <w:spacing w:val="-1"/>
          <w:sz w:val="22"/>
          <w:szCs w:val="22"/>
        </w:rPr>
        <w:t xml:space="preserve"> </w:t>
      </w:r>
      <w:r w:rsidRPr="00535EA4">
        <w:rPr>
          <w:sz w:val="22"/>
          <w:szCs w:val="22"/>
        </w:rPr>
        <w:t>de</w:t>
      </w:r>
      <w:r w:rsidRPr="00535EA4">
        <w:rPr>
          <w:spacing w:val="-1"/>
          <w:sz w:val="22"/>
          <w:szCs w:val="22"/>
        </w:rPr>
        <w:t xml:space="preserve"> </w:t>
      </w:r>
      <w:r w:rsidRPr="00535EA4">
        <w:rPr>
          <w:sz w:val="22"/>
          <w:szCs w:val="22"/>
        </w:rPr>
        <w:t>ajuste</w:t>
      </w:r>
      <w:r w:rsidRPr="00535EA4">
        <w:rPr>
          <w:spacing w:val="-1"/>
          <w:sz w:val="22"/>
          <w:szCs w:val="22"/>
        </w:rPr>
        <w:t xml:space="preserve"> </w:t>
      </w:r>
      <w:r w:rsidRPr="00535EA4">
        <w:rPr>
          <w:sz w:val="22"/>
          <w:szCs w:val="22"/>
        </w:rPr>
        <w:t>horario.</w:t>
      </w:r>
      <w:r w:rsidRPr="00535EA4">
        <w:rPr>
          <w:spacing w:val="-2"/>
          <w:sz w:val="22"/>
          <w:szCs w:val="22"/>
        </w:rPr>
        <w:t xml:space="preserve"> </w:t>
      </w:r>
      <w:r w:rsidRPr="00535EA4">
        <w:rPr>
          <w:sz w:val="22"/>
          <w:szCs w:val="22"/>
        </w:rPr>
        <w:t>En</w:t>
      </w:r>
      <w:r w:rsidRPr="00535EA4">
        <w:rPr>
          <w:spacing w:val="-1"/>
          <w:sz w:val="22"/>
          <w:szCs w:val="22"/>
        </w:rPr>
        <w:t xml:space="preserve"> </w:t>
      </w:r>
      <w:r w:rsidRPr="00535EA4">
        <w:rPr>
          <w:sz w:val="22"/>
          <w:szCs w:val="22"/>
        </w:rPr>
        <w:t>cada</w:t>
      </w:r>
      <w:r w:rsidRPr="00535EA4">
        <w:rPr>
          <w:spacing w:val="-1"/>
          <w:sz w:val="22"/>
          <w:szCs w:val="22"/>
        </w:rPr>
        <w:t xml:space="preserve"> </w:t>
      </w:r>
      <w:r w:rsidRPr="00535EA4">
        <w:rPr>
          <w:sz w:val="22"/>
          <w:szCs w:val="22"/>
        </w:rPr>
        <w:t>hora,</w:t>
      </w:r>
      <w:r w:rsidRPr="00535EA4">
        <w:rPr>
          <w:spacing w:val="-1"/>
          <w:sz w:val="22"/>
          <w:szCs w:val="22"/>
        </w:rPr>
        <w:t xml:space="preserve"> </w:t>
      </w:r>
      <w:r w:rsidRPr="00535EA4">
        <w:rPr>
          <w:sz w:val="22"/>
          <w:szCs w:val="22"/>
        </w:rPr>
        <w:t>el</w:t>
      </w:r>
      <w:r w:rsidRPr="00535EA4">
        <w:rPr>
          <w:spacing w:val="-1"/>
          <w:sz w:val="22"/>
          <w:szCs w:val="22"/>
        </w:rPr>
        <w:t xml:space="preserve"> </w:t>
      </w:r>
      <w:r w:rsidRPr="00535EA4">
        <w:rPr>
          <w:sz w:val="22"/>
          <w:szCs w:val="22"/>
        </w:rPr>
        <w:t>coeficiente</w:t>
      </w:r>
      <w:r w:rsidRPr="00535EA4">
        <w:rPr>
          <w:spacing w:val="-2"/>
          <w:sz w:val="22"/>
          <w:szCs w:val="22"/>
        </w:rPr>
        <w:t xml:space="preserve"> </w:t>
      </w:r>
      <w:r w:rsidRPr="00535EA4">
        <w:rPr>
          <w:sz w:val="22"/>
          <w:szCs w:val="22"/>
        </w:rPr>
        <w:t>de</w:t>
      </w:r>
      <w:r w:rsidRPr="00535EA4">
        <w:rPr>
          <w:spacing w:val="-1"/>
          <w:sz w:val="22"/>
          <w:szCs w:val="22"/>
        </w:rPr>
        <w:t xml:space="preserve"> </w:t>
      </w:r>
      <w:r w:rsidRPr="00535EA4">
        <w:rPr>
          <w:sz w:val="22"/>
          <w:szCs w:val="22"/>
        </w:rPr>
        <w:t>ajuste</w:t>
      </w:r>
      <w:r w:rsidRPr="00535EA4">
        <w:rPr>
          <w:spacing w:val="-1"/>
          <w:sz w:val="22"/>
          <w:szCs w:val="22"/>
        </w:rPr>
        <w:t xml:space="preserve"> </w:t>
      </w:r>
      <w:r w:rsidRPr="00535EA4">
        <w:rPr>
          <w:sz w:val="22"/>
          <w:szCs w:val="22"/>
        </w:rPr>
        <w:t>horario K</w:t>
      </w:r>
      <w:r w:rsidRPr="00535EA4">
        <w:rPr>
          <w:spacing w:val="-8"/>
          <w:sz w:val="22"/>
          <w:szCs w:val="22"/>
        </w:rPr>
        <w:t xml:space="preserve"> </w:t>
      </w:r>
      <w:r w:rsidRPr="00535EA4">
        <w:rPr>
          <w:spacing w:val="-1"/>
          <w:sz w:val="22"/>
          <w:szCs w:val="22"/>
        </w:rPr>
        <w:t>s</w:t>
      </w:r>
      <w:r w:rsidRPr="00535EA4">
        <w:rPr>
          <w:sz w:val="22"/>
          <w:szCs w:val="22"/>
        </w:rPr>
        <w:t>e</w:t>
      </w:r>
      <w:r w:rsidRPr="00535EA4">
        <w:rPr>
          <w:spacing w:val="-7"/>
          <w:sz w:val="22"/>
          <w:szCs w:val="22"/>
        </w:rPr>
        <w:t xml:space="preserve"> </w:t>
      </w:r>
      <w:r w:rsidRPr="00535EA4">
        <w:rPr>
          <w:spacing w:val="-1"/>
          <w:sz w:val="22"/>
          <w:szCs w:val="22"/>
        </w:rPr>
        <w:t>calcular</w:t>
      </w:r>
      <w:r w:rsidRPr="00535EA4">
        <w:rPr>
          <w:sz w:val="22"/>
          <w:szCs w:val="22"/>
        </w:rPr>
        <w:t>á</w:t>
      </w:r>
      <w:r w:rsidRPr="00535EA4">
        <w:rPr>
          <w:spacing w:val="-7"/>
          <w:sz w:val="22"/>
          <w:szCs w:val="22"/>
        </w:rPr>
        <w:t xml:space="preserve"> </w:t>
      </w:r>
      <w:r w:rsidRPr="00535EA4">
        <w:rPr>
          <w:spacing w:val="-1"/>
          <w:sz w:val="22"/>
          <w:szCs w:val="22"/>
        </w:rPr>
        <w:t>com</w:t>
      </w:r>
      <w:r w:rsidRPr="00535EA4">
        <w:rPr>
          <w:sz w:val="22"/>
          <w:szCs w:val="22"/>
        </w:rPr>
        <w:t>o</w:t>
      </w:r>
      <w:r w:rsidRPr="00535EA4">
        <w:rPr>
          <w:spacing w:val="-7"/>
          <w:sz w:val="22"/>
          <w:szCs w:val="22"/>
        </w:rPr>
        <w:t xml:space="preserve"> </w:t>
      </w:r>
      <w:r w:rsidRPr="00535EA4">
        <w:rPr>
          <w:spacing w:val="-1"/>
          <w:sz w:val="22"/>
          <w:szCs w:val="22"/>
        </w:rPr>
        <w:t>e</w:t>
      </w:r>
      <w:r w:rsidRPr="00535EA4">
        <w:rPr>
          <w:sz w:val="22"/>
          <w:szCs w:val="22"/>
        </w:rPr>
        <w:t>l</w:t>
      </w:r>
      <w:r w:rsidRPr="00535EA4">
        <w:rPr>
          <w:spacing w:val="-7"/>
          <w:sz w:val="22"/>
          <w:szCs w:val="22"/>
        </w:rPr>
        <w:t xml:space="preserve"> </w:t>
      </w:r>
      <w:r w:rsidRPr="00535EA4">
        <w:rPr>
          <w:spacing w:val="-1"/>
          <w:sz w:val="22"/>
          <w:szCs w:val="22"/>
        </w:rPr>
        <w:t>correspondient</w:t>
      </w:r>
      <w:r w:rsidRPr="00535EA4">
        <w:rPr>
          <w:sz w:val="22"/>
          <w:szCs w:val="22"/>
        </w:rPr>
        <w:t>e</w:t>
      </w:r>
      <w:r w:rsidRPr="00535EA4">
        <w:rPr>
          <w:spacing w:val="-7"/>
          <w:sz w:val="22"/>
          <w:szCs w:val="22"/>
        </w:rPr>
        <w:t xml:space="preserve"> </w:t>
      </w:r>
      <w:r w:rsidR="00045BB4" w:rsidRPr="00535EA4">
        <w:rPr>
          <w:spacing w:val="-1"/>
          <w:sz w:val="22"/>
          <w:szCs w:val="22"/>
        </w:rPr>
        <w:t>a</w:t>
      </w:r>
      <w:r w:rsidR="00045BB4" w:rsidRPr="00535EA4">
        <w:rPr>
          <w:sz w:val="22"/>
          <w:szCs w:val="22"/>
        </w:rPr>
        <w:t>l</w:t>
      </w:r>
      <w:r w:rsidR="00045BB4" w:rsidRPr="00173A15">
        <w:rPr>
          <w:rFonts w:eastAsia="Arial"/>
          <w:spacing w:val="-1"/>
          <w:sz w:val="22"/>
          <w:szCs w:val="22"/>
        </w:rPr>
        <w:t xml:space="preserve"> últi</w:t>
      </w:r>
      <w:r w:rsidR="00045BB4" w:rsidRPr="00173A15">
        <w:rPr>
          <w:rFonts w:eastAsia="Arial"/>
          <w:sz w:val="22"/>
          <w:szCs w:val="22"/>
        </w:rPr>
        <w:t>mo</w:t>
      </w:r>
      <w:r w:rsidRPr="00173A15">
        <w:rPr>
          <w:rFonts w:eastAsia="Arial"/>
          <w:spacing w:val="-7"/>
          <w:sz w:val="22"/>
          <w:szCs w:val="22"/>
        </w:rPr>
        <w:t xml:space="preserve"> </w:t>
      </w:r>
      <w:r w:rsidRPr="00173A15">
        <w:rPr>
          <w:rFonts w:eastAsia="Arial"/>
          <w:spacing w:val="-1"/>
          <w:sz w:val="22"/>
          <w:szCs w:val="22"/>
        </w:rPr>
        <w:t>cierr</w:t>
      </w:r>
      <w:r w:rsidRPr="00173A15">
        <w:rPr>
          <w:rFonts w:eastAsia="Arial"/>
          <w:sz w:val="22"/>
          <w:szCs w:val="22"/>
        </w:rPr>
        <w:t>e</w:t>
      </w:r>
      <w:r w:rsidRPr="00173A15">
        <w:rPr>
          <w:rFonts w:eastAsia="Arial"/>
          <w:spacing w:val="-7"/>
          <w:sz w:val="22"/>
          <w:szCs w:val="22"/>
        </w:rPr>
        <w:t xml:space="preserve"> </w:t>
      </w:r>
      <w:r w:rsidRPr="00173A15">
        <w:rPr>
          <w:rFonts w:eastAsia="Arial"/>
          <w:spacing w:val="-1"/>
          <w:sz w:val="22"/>
          <w:szCs w:val="22"/>
        </w:rPr>
        <w:t>d</w:t>
      </w:r>
      <w:r w:rsidRPr="00173A15">
        <w:rPr>
          <w:rFonts w:eastAsia="Arial"/>
          <w:sz w:val="22"/>
          <w:szCs w:val="22"/>
        </w:rPr>
        <w:t>e</w:t>
      </w:r>
      <w:r w:rsidRPr="00173A15">
        <w:rPr>
          <w:rFonts w:eastAsia="Arial"/>
          <w:spacing w:val="-8"/>
          <w:sz w:val="22"/>
          <w:szCs w:val="22"/>
        </w:rPr>
        <w:t xml:space="preserve"> </w:t>
      </w:r>
      <w:r w:rsidRPr="00173A15">
        <w:rPr>
          <w:rFonts w:eastAsia="Arial"/>
          <w:spacing w:val="-1"/>
          <w:sz w:val="22"/>
          <w:szCs w:val="22"/>
        </w:rPr>
        <w:t>medida</w:t>
      </w:r>
      <w:r w:rsidRPr="00173A15">
        <w:rPr>
          <w:rFonts w:eastAsia="Arial"/>
          <w:sz w:val="22"/>
          <w:szCs w:val="22"/>
        </w:rPr>
        <w:t>s</w:t>
      </w:r>
      <w:r w:rsidRPr="00173A15">
        <w:rPr>
          <w:rFonts w:eastAsia="Arial"/>
          <w:spacing w:val="-7"/>
          <w:sz w:val="22"/>
          <w:szCs w:val="22"/>
        </w:rPr>
        <w:t xml:space="preserve"> </w:t>
      </w:r>
      <w:r w:rsidRPr="00173A15">
        <w:rPr>
          <w:rFonts w:eastAsia="Arial"/>
          <w:spacing w:val="-1"/>
          <w:sz w:val="22"/>
          <w:szCs w:val="22"/>
        </w:rPr>
        <w:t>disponibl</w:t>
      </w:r>
      <w:r w:rsidRPr="00173A15">
        <w:rPr>
          <w:rFonts w:eastAsia="Arial"/>
          <w:sz w:val="22"/>
          <w:szCs w:val="22"/>
        </w:rPr>
        <w:t>e</w:t>
      </w:r>
      <w:r w:rsidRPr="00173A15">
        <w:rPr>
          <w:rFonts w:eastAsia="Arial"/>
          <w:spacing w:val="-7"/>
          <w:sz w:val="22"/>
          <w:szCs w:val="22"/>
        </w:rPr>
        <w:t xml:space="preserve"> </w:t>
      </w:r>
      <w:r w:rsidRPr="00173A15">
        <w:rPr>
          <w:rFonts w:eastAsia="Arial"/>
          <w:spacing w:val="-1"/>
          <w:sz w:val="22"/>
          <w:szCs w:val="22"/>
        </w:rPr>
        <w:t xml:space="preserve">según </w:t>
      </w:r>
      <w:r w:rsidRPr="00173A15">
        <w:rPr>
          <w:rFonts w:eastAsia="Arial"/>
          <w:sz w:val="22"/>
          <w:szCs w:val="22"/>
        </w:rPr>
        <w:t>la</w:t>
      </w:r>
      <w:r w:rsidRPr="00173A15">
        <w:rPr>
          <w:rFonts w:eastAsia="Arial"/>
          <w:spacing w:val="-1"/>
          <w:sz w:val="22"/>
          <w:szCs w:val="22"/>
        </w:rPr>
        <w:t xml:space="preserve"> </w:t>
      </w:r>
      <w:r w:rsidRPr="00173A15">
        <w:rPr>
          <w:rFonts w:eastAsia="Arial"/>
          <w:sz w:val="22"/>
          <w:szCs w:val="22"/>
        </w:rPr>
        <w:t>siguiente</w:t>
      </w:r>
      <w:r w:rsidRPr="00173A15">
        <w:rPr>
          <w:rFonts w:eastAsia="Arial"/>
          <w:spacing w:val="-1"/>
          <w:sz w:val="22"/>
          <w:szCs w:val="22"/>
        </w:rPr>
        <w:t xml:space="preserve"> </w:t>
      </w:r>
      <w:r w:rsidRPr="00280B58">
        <w:rPr>
          <w:rFonts w:eastAsia="Arial"/>
          <w:sz w:val="22"/>
          <w:szCs w:val="22"/>
        </w:rPr>
        <w:t>fórmula:</w:t>
      </w:r>
    </w:p>
    <w:p w14:paraId="337208AD" w14:textId="77777777" w:rsidR="00CB0AC2" w:rsidRPr="00535EA4" w:rsidRDefault="00CB0AC2" w:rsidP="00045BB4">
      <w:pPr>
        <w:pStyle w:val="BodyText"/>
        <w:tabs>
          <w:tab w:val="left" w:pos="1985"/>
        </w:tabs>
        <w:ind w:left="2552" w:right="-30" w:firstLine="283"/>
        <w:rPr>
          <w:sz w:val="22"/>
          <w:szCs w:val="22"/>
        </w:rPr>
      </w:pPr>
      <w:r w:rsidRPr="00535EA4">
        <w:rPr>
          <w:rFonts w:eastAsia="Arial"/>
          <w:sz w:val="22"/>
          <w:szCs w:val="22"/>
        </w:rPr>
        <w:t>K = (PE</w:t>
      </w:r>
      <w:r w:rsidRPr="00535EA4">
        <w:rPr>
          <w:rFonts w:eastAsia="Arial"/>
          <w:spacing w:val="-4"/>
          <w:sz w:val="22"/>
          <w:szCs w:val="22"/>
        </w:rPr>
        <w:t>R</w:t>
      </w:r>
      <w:r w:rsidRPr="00535EA4">
        <w:rPr>
          <w:rFonts w:eastAsia="Arial"/>
          <w:sz w:val="22"/>
          <w:szCs w:val="22"/>
        </w:rPr>
        <w:t>TRA</w:t>
      </w:r>
      <w:r w:rsidRPr="00535EA4">
        <w:rPr>
          <w:rFonts w:eastAsia="Arial"/>
          <w:spacing w:val="-11"/>
          <w:sz w:val="22"/>
          <w:szCs w:val="22"/>
        </w:rPr>
        <w:t xml:space="preserve"> </w:t>
      </w:r>
      <w:r w:rsidRPr="00535EA4">
        <w:rPr>
          <w:rFonts w:eastAsia="Arial"/>
          <w:sz w:val="22"/>
          <w:szCs w:val="22"/>
        </w:rPr>
        <w:t>+ PERDIS – PEREXP) / PERN</w:t>
      </w:r>
    </w:p>
    <w:p w14:paraId="38C39F54" w14:textId="77777777" w:rsidR="00CB0AC2" w:rsidRPr="00535EA4" w:rsidRDefault="00CB0AC2" w:rsidP="00045BB4">
      <w:pPr>
        <w:pStyle w:val="BodyText"/>
        <w:ind w:left="851" w:firstLine="1984"/>
        <w:rPr>
          <w:sz w:val="22"/>
          <w:szCs w:val="22"/>
        </w:rPr>
      </w:pPr>
      <w:r w:rsidRPr="00535EA4">
        <w:rPr>
          <w:sz w:val="22"/>
          <w:szCs w:val="22"/>
        </w:rPr>
        <w:t>donde:</w:t>
      </w:r>
    </w:p>
    <w:p w14:paraId="43C4221F" w14:textId="5461FA5C" w:rsidR="00CB0AC2" w:rsidRPr="00535EA4" w:rsidRDefault="00CB0AC2" w:rsidP="00045BB4">
      <w:pPr>
        <w:pStyle w:val="BodyText"/>
        <w:tabs>
          <w:tab w:val="left" w:pos="4253"/>
        </w:tabs>
        <w:ind w:left="4536" w:right="-28" w:hanging="1701"/>
        <w:rPr>
          <w:sz w:val="22"/>
          <w:szCs w:val="22"/>
        </w:rPr>
      </w:pPr>
      <w:r w:rsidRPr="00535EA4">
        <w:rPr>
          <w:sz w:val="22"/>
          <w:szCs w:val="22"/>
        </w:rPr>
        <w:t>PE</w:t>
      </w:r>
      <w:r w:rsidRPr="00535EA4">
        <w:rPr>
          <w:spacing w:val="-4"/>
          <w:sz w:val="22"/>
          <w:szCs w:val="22"/>
        </w:rPr>
        <w:t>R</w:t>
      </w:r>
      <w:r w:rsidRPr="00535EA4">
        <w:rPr>
          <w:sz w:val="22"/>
          <w:szCs w:val="22"/>
        </w:rPr>
        <w:t>TRA</w:t>
      </w:r>
      <w:r w:rsidRPr="00535EA4">
        <w:rPr>
          <w:spacing w:val="-12"/>
          <w:sz w:val="22"/>
          <w:szCs w:val="22"/>
        </w:rPr>
        <w:t xml:space="preserve"> </w:t>
      </w:r>
      <w:r w:rsidR="00280B58">
        <w:rPr>
          <w:spacing w:val="-12"/>
          <w:sz w:val="22"/>
          <w:szCs w:val="22"/>
        </w:rPr>
        <w:tab/>
      </w:r>
      <w:r w:rsidRPr="00535EA4">
        <w:rPr>
          <w:sz w:val="22"/>
          <w:szCs w:val="22"/>
        </w:rPr>
        <w:t>= Pérdidas</w:t>
      </w:r>
      <w:r w:rsidRPr="00535EA4">
        <w:rPr>
          <w:spacing w:val="-1"/>
          <w:sz w:val="22"/>
          <w:szCs w:val="22"/>
        </w:rPr>
        <w:t xml:space="preserve"> </w:t>
      </w:r>
      <w:r w:rsidRPr="00535EA4">
        <w:rPr>
          <w:sz w:val="22"/>
          <w:szCs w:val="22"/>
        </w:rPr>
        <w:t>horarias</w:t>
      </w:r>
      <w:r w:rsidRPr="00535EA4">
        <w:rPr>
          <w:spacing w:val="-1"/>
          <w:sz w:val="22"/>
          <w:szCs w:val="22"/>
        </w:rPr>
        <w:t xml:space="preserve"> </w:t>
      </w:r>
      <w:r w:rsidRPr="00535EA4">
        <w:rPr>
          <w:sz w:val="22"/>
          <w:szCs w:val="22"/>
        </w:rPr>
        <w:t>medidas</w:t>
      </w:r>
      <w:r w:rsidRPr="00535EA4">
        <w:rPr>
          <w:spacing w:val="-1"/>
          <w:sz w:val="22"/>
          <w:szCs w:val="22"/>
        </w:rPr>
        <w:t xml:space="preserve"> </w:t>
      </w:r>
      <w:r w:rsidRPr="00535EA4">
        <w:rPr>
          <w:sz w:val="22"/>
          <w:szCs w:val="22"/>
        </w:rPr>
        <w:t>en</w:t>
      </w:r>
      <w:r w:rsidRPr="00535EA4">
        <w:rPr>
          <w:spacing w:val="-1"/>
          <w:sz w:val="22"/>
          <w:szCs w:val="22"/>
        </w:rPr>
        <w:t xml:space="preserve"> </w:t>
      </w:r>
      <w:r w:rsidRPr="00535EA4">
        <w:rPr>
          <w:sz w:val="22"/>
          <w:szCs w:val="22"/>
        </w:rPr>
        <w:t>la</w:t>
      </w:r>
      <w:r w:rsidRPr="00535EA4">
        <w:rPr>
          <w:spacing w:val="-1"/>
          <w:sz w:val="22"/>
          <w:szCs w:val="22"/>
        </w:rPr>
        <w:t xml:space="preserve"> </w:t>
      </w:r>
      <w:r w:rsidRPr="00535EA4">
        <w:rPr>
          <w:sz w:val="22"/>
          <w:szCs w:val="22"/>
        </w:rPr>
        <w:t>red</w:t>
      </w:r>
      <w:r w:rsidRPr="00535EA4">
        <w:rPr>
          <w:spacing w:val="-2"/>
          <w:sz w:val="22"/>
          <w:szCs w:val="22"/>
        </w:rPr>
        <w:t xml:space="preserve"> </w:t>
      </w:r>
      <w:r w:rsidRPr="00535EA4">
        <w:rPr>
          <w:sz w:val="22"/>
          <w:szCs w:val="22"/>
        </w:rPr>
        <w:t>de</w:t>
      </w:r>
      <w:r w:rsidRPr="00535EA4">
        <w:rPr>
          <w:spacing w:val="-1"/>
          <w:sz w:val="22"/>
          <w:szCs w:val="22"/>
        </w:rPr>
        <w:t xml:space="preserve"> </w:t>
      </w:r>
      <w:r w:rsidRPr="00535EA4">
        <w:rPr>
          <w:sz w:val="22"/>
          <w:szCs w:val="22"/>
        </w:rPr>
        <w:t>transporte.</w:t>
      </w:r>
    </w:p>
    <w:p w14:paraId="565DD979" w14:textId="429ECF84" w:rsidR="00CB0AC2" w:rsidRPr="00535EA4" w:rsidRDefault="00CB0AC2" w:rsidP="00D22227">
      <w:pPr>
        <w:pStyle w:val="BodyText"/>
        <w:tabs>
          <w:tab w:val="left" w:pos="4253"/>
        </w:tabs>
        <w:spacing w:line="250" w:lineRule="auto"/>
        <w:ind w:left="4536" w:right="-28" w:hanging="1701"/>
        <w:rPr>
          <w:sz w:val="22"/>
          <w:szCs w:val="22"/>
        </w:rPr>
      </w:pPr>
      <w:r w:rsidRPr="00535EA4">
        <w:rPr>
          <w:sz w:val="22"/>
          <w:szCs w:val="22"/>
        </w:rPr>
        <w:t>PERDIS</w:t>
      </w:r>
      <w:r w:rsidRPr="00535EA4">
        <w:rPr>
          <w:spacing w:val="-2"/>
          <w:sz w:val="22"/>
          <w:szCs w:val="22"/>
        </w:rPr>
        <w:t xml:space="preserve"> </w:t>
      </w:r>
      <w:r w:rsidR="00280B58">
        <w:rPr>
          <w:spacing w:val="-2"/>
          <w:sz w:val="22"/>
          <w:szCs w:val="22"/>
        </w:rPr>
        <w:t xml:space="preserve"> </w:t>
      </w:r>
      <w:r w:rsidR="00280B58">
        <w:rPr>
          <w:spacing w:val="-2"/>
          <w:sz w:val="22"/>
          <w:szCs w:val="22"/>
        </w:rPr>
        <w:tab/>
      </w:r>
      <w:r w:rsidRPr="00535EA4">
        <w:rPr>
          <w:sz w:val="22"/>
          <w:szCs w:val="22"/>
        </w:rPr>
        <w:t xml:space="preserve">= </w:t>
      </w:r>
      <w:ins w:id="917" w:author="LIQ" w:date="2021-03-16T21:56:00Z">
        <w:r w:rsidR="00D22227">
          <w:rPr>
            <w:sz w:val="22"/>
            <w:szCs w:val="22"/>
          </w:rPr>
          <w:tab/>
        </w:r>
      </w:ins>
      <w:r w:rsidRPr="00535EA4">
        <w:rPr>
          <w:sz w:val="22"/>
          <w:szCs w:val="22"/>
        </w:rPr>
        <w:t>Pérdidas</w:t>
      </w:r>
      <w:r w:rsidRPr="00535EA4">
        <w:rPr>
          <w:spacing w:val="-1"/>
          <w:sz w:val="22"/>
          <w:szCs w:val="22"/>
        </w:rPr>
        <w:t xml:space="preserve"> </w:t>
      </w:r>
      <w:r w:rsidRPr="00535EA4">
        <w:rPr>
          <w:sz w:val="22"/>
          <w:szCs w:val="22"/>
        </w:rPr>
        <w:t>horarias</w:t>
      </w:r>
      <w:r w:rsidRPr="00535EA4">
        <w:rPr>
          <w:spacing w:val="-1"/>
          <w:sz w:val="22"/>
          <w:szCs w:val="22"/>
        </w:rPr>
        <w:t xml:space="preserve"> </w:t>
      </w:r>
      <w:r w:rsidRPr="00535EA4">
        <w:rPr>
          <w:sz w:val="22"/>
          <w:szCs w:val="22"/>
        </w:rPr>
        <w:t>medidas</w:t>
      </w:r>
      <w:r w:rsidRPr="00535EA4">
        <w:rPr>
          <w:spacing w:val="-1"/>
          <w:sz w:val="22"/>
          <w:szCs w:val="22"/>
        </w:rPr>
        <w:t xml:space="preserve"> </w:t>
      </w:r>
      <w:r w:rsidRPr="00535EA4">
        <w:rPr>
          <w:sz w:val="22"/>
          <w:szCs w:val="22"/>
        </w:rPr>
        <w:t>en</w:t>
      </w:r>
      <w:r w:rsidRPr="00535EA4">
        <w:rPr>
          <w:spacing w:val="-1"/>
          <w:sz w:val="22"/>
          <w:szCs w:val="22"/>
        </w:rPr>
        <w:t xml:space="preserve"> </w:t>
      </w:r>
      <w:r w:rsidRPr="00535EA4">
        <w:rPr>
          <w:sz w:val="22"/>
          <w:szCs w:val="22"/>
        </w:rPr>
        <w:t>todas</w:t>
      </w:r>
      <w:r w:rsidRPr="00535EA4">
        <w:rPr>
          <w:spacing w:val="-1"/>
          <w:sz w:val="22"/>
          <w:szCs w:val="22"/>
        </w:rPr>
        <w:t xml:space="preserve"> </w:t>
      </w:r>
      <w:r w:rsidRPr="00535EA4">
        <w:rPr>
          <w:sz w:val="22"/>
          <w:szCs w:val="22"/>
        </w:rPr>
        <w:t>las</w:t>
      </w:r>
      <w:r w:rsidRPr="00535EA4">
        <w:rPr>
          <w:spacing w:val="-1"/>
          <w:sz w:val="22"/>
          <w:szCs w:val="22"/>
        </w:rPr>
        <w:t xml:space="preserve"> </w:t>
      </w:r>
      <w:r w:rsidRPr="00535EA4">
        <w:rPr>
          <w:sz w:val="22"/>
          <w:szCs w:val="22"/>
        </w:rPr>
        <w:t>redes</w:t>
      </w:r>
      <w:r w:rsidRPr="00535EA4">
        <w:rPr>
          <w:spacing w:val="-2"/>
          <w:sz w:val="22"/>
          <w:szCs w:val="22"/>
        </w:rPr>
        <w:t xml:space="preserve"> </w:t>
      </w:r>
      <w:r w:rsidRPr="00535EA4">
        <w:rPr>
          <w:sz w:val="22"/>
          <w:szCs w:val="22"/>
        </w:rPr>
        <w:t>de</w:t>
      </w:r>
      <w:r w:rsidRPr="00535EA4">
        <w:rPr>
          <w:spacing w:val="-1"/>
          <w:sz w:val="22"/>
          <w:szCs w:val="22"/>
        </w:rPr>
        <w:t xml:space="preserve"> </w:t>
      </w:r>
      <w:r w:rsidRPr="00535EA4">
        <w:rPr>
          <w:sz w:val="22"/>
          <w:szCs w:val="22"/>
        </w:rPr>
        <w:t xml:space="preserve">distribución. </w:t>
      </w:r>
    </w:p>
    <w:p w14:paraId="696CEB78" w14:textId="60B56199" w:rsidR="00CB0AC2" w:rsidRPr="00535EA4" w:rsidRDefault="00CB0AC2" w:rsidP="00D22227">
      <w:pPr>
        <w:pStyle w:val="BodyText"/>
        <w:tabs>
          <w:tab w:val="left" w:pos="4253"/>
        </w:tabs>
        <w:spacing w:line="250" w:lineRule="auto"/>
        <w:ind w:left="4536" w:right="-28" w:hanging="1701"/>
        <w:rPr>
          <w:rFonts w:eastAsia="Arial"/>
          <w:sz w:val="22"/>
          <w:szCs w:val="22"/>
        </w:rPr>
      </w:pPr>
      <w:r w:rsidRPr="00535EA4">
        <w:rPr>
          <w:rFonts w:eastAsia="Arial"/>
          <w:sz w:val="22"/>
          <w:szCs w:val="22"/>
        </w:rPr>
        <w:t>PEREXP</w:t>
      </w:r>
      <w:r w:rsidRPr="00535EA4">
        <w:rPr>
          <w:rFonts w:eastAsia="Arial"/>
          <w:spacing w:val="-4"/>
          <w:sz w:val="22"/>
          <w:szCs w:val="22"/>
        </w:rPr>
        <w:t xml:space="preserve"> </w:t>
      </w:r>
      <w:r w:rsidR="00280B58">
        <w:rPr>
          <w:rFonts w:eastAsia="Arial"/>
          <w:spacing w:val="-4"/>
          <w:sz w:val="22"/>
          <w:szCs w:val="22"/>
        </w:rPr>
        <w:tab/>
      </w:r>
      <w:r w:rsidRPr="00535EA4">
        <w:rPr>
          <w:rFonts w:eastAsia="Arial"/>
          <w:sz w:val="22"/>
          <w:szCs w:val="22"/>
        </w:rPr>
        <w:t xml:space="preserve">= Pérdidas horarias asignadas a todas las unidades de exportación. </w:t>
      </w:r>
    </w:p>
    <w:p w14:paraId="35E002CB" w14:textId="5F3CAD7D" w:rsidR="00045BB4" w:rsidRPr="00535EA4" w:rsidRDefault="00CB0AC2" w:rsidP="00D22227">
      <w:pPr>
        <w:pStyle w:val="BodyText"/>
        <w:tabs>
          <w:tab w:val="left" w:pos="4253"/>
        </w:tabs>
        <w:spacing w:line="250" w:lineRule="auto"/>
        <w:ind w:left="4536" w:right="-28" w:hanging="1701"/>
      </w:pPr>
      <w:r w:rsidRPr="0C9AD51D">
        <w:rPr>
          <w:rFonts w:eastAsia="Arial"/>
          <w:sz w:val="22"/>
          <w:szCs w:val="22"/>
        </w:rPr>
        <w:t xml:space="preserve">PERN </w:t>
      </w:r>
      <w:r w:rsidR="00280B58">
        <w:rPr>
          <w:rFonts w:eastAsia="Arial"/>
          <w:sz w:val="22"/>
          <w:szCs w:val="22"/>
        </w:rPr>
        <w:tab/>
      </w:r>
      <w:r w:rsidRPr="0C9AD51D">
        <w:rPr>
          <w:rFonts w:eastAsia="Arial"/>
          <w:sz w:val="22"/>
          <w:szCs w:val="22"/>
        </w:rPr>
        <w:t xml:space="preserve">= </w:t>
      </w:r>
      <w:proofErr w:type="spellStart"/>
      <w:r w:rsidRPr="0C9AD51D">
        <w:rPr>
          <w:rFonts w:eastAsia="Arial"/>
          <w:sz w:val="22"/>
          <w:szCs w:val="22"/>
        </w:rPr>
        <w:t>ƩuaƩpaƩnt</w:t>
      </w:r>
      <w:proofErr w:type="spellEnd"/>
      <w:r w:rsidRPr="0C9AD51D">
        <w:rPr>
          <w:rFonts w:eastAsia="Arial"/>
          <w:sz w:val="22"/>
          <w:szCs w:val="22"/>
        </w:rPr>
        <w:t xml:space="preserve"> (</w:t>
      </w:r>
      <w:proofErr w:type="spellStart"/>
      <w:r w:rsidRPr="0C9AD51D">
        <w:rPr>
          <w:rFonts w:eastAsia="Arial"/>
          <w:sz w:val="22"/>
          <w:szCs w:val="22"/>
        </w:rPr>
        <w:t>MPFCua,pa,nt</w:t>
      </w:r>
      <w:proofErr w:type="spellEnd"/>
      <w:r w:rsidRPr="0C9AD51D">
        <w:rPr>
          <w:rFonts w:eastAsia="Arial"/>
          <w:sz w:val="22"/>
          <w:szCs w:val="22"/>
        </w:rPr>
        <w:t xml:space="preserve"> x </w:t>
      </w:r>
      <w:proofErr w:type="spellStart"/>
      <w:r w:rsidRPr="0C9AD51D">
        <w:rPr>
          <w:rFonts w:eastAsia="Arial"/>
          <w:sz w:val="22"/>
          <w:szCs w:val="22"/>
        </w:rPr>
        <w:t>CPERNpa,nt</w:t>
      </w:r>
      <w:proofErr w:type="spellEnd"/>
      <w:r w:rsidRPr="0C9AD51D">
        <w:rPr>
          <w:rFonts w:eastAsia="Arial"/>
          <w:sz w:val="22"/>
          <w:szCs w:val="22"/>
        </w:rPr>
        <w:t>).</w:t>
      </w:r>
    </w:p>
    <w:p w14:paraId="26B037C5" w14:textId="35D87571" w:rsidR="00CB0AC2" w:rsidRPr="00535EA4" w:rsidRDefault="00CB0AC2" w:rsidP="00723D3D">
      <w:pPr>
        <w:pStyle w:val="BodyText"/>
        <w:tabs>
          <w:tab w:val="left" w:pos="4253"/>
        </w:tabs>
        <w:spacing w:line="250" w:lineRule="auto"/>
        <w:ind w:left="4536" w:right="-28" w:hanging="1701"/>
        <w:rPr>
          <w:sz w:val="22"/>
          <w:szCs w:val="22"/>
        </w:rPr>
      </w:pPr>
      <w:proofErr w:type="spellStart"/>
      <w:r w:rsidRPr="00535EA4">
        <w:rPr>
          <w:spacing w:val="7"/>
          <w:sz w:val="22"/>
          <w:szCs w:val="22"/>
        </w:rPr>
        <w:t>CPERNpa,n</w:t>
      </w:r>
      <w:r w:rsidRPr="00535EA4">
        <w:rPr>
          <w:sz w:val="22"/>
          <w:szCs w:val="22"/>
        </w:rPr>
        <w:t>t</w:t>
      </w:r>
      <w:proofErr w:type="spellEnd"/>
      <w:r w:rsidRPr="00535EA4">
        <w:rPr>
          <w:spacing w:val="7"/>
          <w:sz w:val="22"/>
          <w:szCs w:val="22"/>
        </w:rPr>
        <w:t xml:space="preserve"> </w:t>
      </w:r>
      <w:r w:rsidR="005C6757">
        <w:rPr>
          <w:spacing w:val="7"/>
          <w:sz w:val="22"/>
          <w:szCs w:val="22"/>
        </w:rPr>
        <w:tab/>
      </w:r>
      <w:r w:rsidRPr="00535EA4">
        <w:rPr>
          <w:sz w:val="22"/>
          <w:szCs w:val="22"/>
        </w:rPr>
        <w:t>=</w:t>
      </w:r>
      <w:r w:rsidRPr="00535EA4">
        <w:rPr>
          <w:spacing w:val="8"/>
          <w:sz w:val="22"/>
          <w:szCs w:val="22"/>
        </w:rPr>
        <w:t xml:space="preserve"> </w:t>
      </w:r>
      <w:r w:rsidRPr="00535EA4">
        <w:rPr>
          <w:spacing w:val="7"/>
          <w:sz w:val="22"/>
          <w:szCs w:val="22"/>
        </w:rPr>
        <w:t>Coeficient</w:t>
      </w:r>
      <w:r w:rsidRPr="00535EA4">
        <w:rPr>
          <w:sz w:val="22"/>
          <w:szCs w:val="22"/>
        </w:rPr>
        <w:t>e</w:t>
      </w:r>
      <w:r w:rsidRPr="00535EA4">
        <w:rPr>
          <w:spacing w:val="8"/>
          <w:sz w:val="22"/>
          <w:szCs w:val="22"/>
        </w:rPr>
        <w:t xml:space="preserve"> </w:t>
      </w:r>
      <w:r w:rsidRPr="00535EA4">
        <w:rPr>
          <w:spacing w:val="7"/>
          <w:sz w:val="22"/>
          <w:szCs w:val="22"/>
        </w:rPr>
        <w:t>d</w:t>
      </w:r>
      <w:r w:rsidRPr="00535EA4">
        <w:rPr>
          <w:sz w:val="22"/>
          <w:szCs w:val="22"/>
        </w:rPr>
        <w:t>e</w:t>
      </w:r>
      <w:r w:rsidRPr="00535EA4">
        <w:rPr>
          <w:spacing w:val="8"/>
          <w:sz w:val="22"/>
          <w:szCs w:val="22"/>
        </w:rPr>
        <w:t xml:space="preserve"> </w:t>
      </w:r>
      <w:r w:rsidRPr="00535EA4">
        <w:rPr>
          <w:spacing w:val="7"/>
          <w:sz w:val="22"/>
          <w:szCs w:val="22"/>
        </w:rPr>
        <w:t>pérdida</w:t>
      </w:r>
      <w:r w:rsidRPr="00535EA4">
        <w:rPr>
          <w:sz w:val="22"/>
          <w:szCs w:val="22"/>
        </w:rPr>
        <w:t>s</w:t>
      </w:r>
      <w:r w:rsidRPr="00535EA4">
        <w:rPr>
          <w:spacing w:val="8"/>
          <w:sz w:val="22"/>
          <w:szCs w:val="22"/>
        </w:rPr>
        <w:t xml:space="preserve"> </w:t>
      </w:r>
      <w:r w:rsidRPr="00535EA4">
        <w:rPr>
          <w:spacing w:val="7"/>
          <w:sz w:val="22"/>
          <w:szCs w:val="22"/>
        </w:rPr>
        <w:t>par</w:t>
      </w:r>
      <w:r w:rsidRPr="00535EA4">
        <w:rPr>
          <w:sz w:val="22"/>
          <w:szCs w:val="22"/>
        </w:rPr>
        <w:t>a</w:t>
      </w:r>
      <w:r w:rsidRPr="00535EA4">
        <w:rPr>
          <w:spacing w:val="8"/>
          <w:sz w:val="22"/>
          <w:szCs w:val="22"/>
        </w:rPr>
        <w:t xml:space="preserve"> </w:t>
      </w:r>
      <w:r w:rsidRPr="00535EA4">
        <w:rPr>
          <w:spacing w:val="7"/>
          <w:sz w:val="22"/>
          <w:szCs w:val="22"/>
        </w:rPr>
        <w:t>punto</w:t>
      </w:r>
      <w:r w:rsidRPr="00535EA4">
        <w:rPr>
          <w:sz w:val="22"/>
          <w:szCs w:val="22"/>
        </w:rPr>
        <w:t>s</w:t>
      </w:r>
      <w:r w:rsidRPr="00535EA4">
        <w:rPr>
          <w:spacing w:val="8"/>
          <w:sz w:val="22"/>
          <w:szCs w:val="22"/>
        </w:rPr>
        <w:t xml:space="preserve"> </w:t>
      </w:r>
      <w:r w:rsidRPr="00535EA4">
        <w:rPr>
          <w:spacing w:val="7"/>
          <w:sz w:val="22"/>
          <w:szCs w:val="22"/>
        </w:rPr>
        <w:t>d</w:t>
      </w:r>
      <w:r w:rsidRPr="00535EA4">
        <w:rPr>
          <w:sz w:val="22"/>
          <w:szCs w:val="22"/>
        </w:rPr>
        <w:t>e</w:t>
      </w:r>
      <w:r w:rsidRPr="00535EA4">
        <w:rPr>
          <w:spacing w:val="8"/>
          <w:sz w:val="22"/>
          <w:szCs w:val="22"/>
        </w:rPr>
        <w:t xml:space="preserve"> </w:t>
      </w:r>
      <w:r w:rsidRPr="00535EA4">
        <w:rPr>
          <w:spacing w:val="7"/>
          <w:sz w:val="22"/>
          <w:szCs w:val="22"/>
        </w:rPr>
        <w:t>suministr</w:t>
      </w:r>
      <w:r w:rsidRPr="00535EA4">
        <w:rPr>
          <w:sz w:val="22"/>
          <w:szCs w:val="22"/>
        </w:rPr>
        <w:t>o</w:t>
      </w:r>
      <w:r w:rsidRPr="00535EA4">
        <w:rPr>
          <w:spacing w:val="7"/>
          <w:sz w:val="22"/>
          <w:szCs w:val="22"/>
        </w:rPr>
        <w:t xml:space="preserve"> de </w:t>
      </w:r>
      <w:r w:rsidRPr="00535EA4">
        <w:rPr>
          <w:sz w:val="22"/>
          <w:szCs w:val="22"/>
        </w:rPr>
        <w:t>consumidores</w:t>
      </w:r>
      <w:r w:rsidRPr="00535EA4">
        <w:rPr>
          <w:spacing w:val="-2"/>
          <w:sz w:val="22"/>
          <w:szCs w:val="22"/>
        </w:rPr>
        <w:t xml:space="preserve"> </w:t>
      </w:r>
      <w:r w:rsidRPr="00535EA4">
        <w:rPr>
          <w:sz w:val="22"/>
          <w:szCs w:val="22"/>
        </w:rPr>
        <w:t>con</w:t>
      </w:r>
      <w:r w:rsidRPr="00535EA4">
        <w:rPr>
          <w:spacing w:val="-1"/>
          <w:sz w:val="22"/>
          <w:szCs w:val="22"/>
        </w:rPr>
        <w:t xml:space="preserve"> </w:t>
      </w:r>
      <w:r w:rsidRPr="00535EA4">
        <w:rPr>
          <w:sz w:val="22"/>
          <w:szCs w:val="22"/>
        </w:rPr>
        <w:t>peaje</w:t>
      </w:r>
      <w:r w:rsidRPr="00535EA4">
        <w:rPr>
          <w:spacing w:val="-1"/>
          <w:sz w:val="22"/>
          <w:szCs w:val="22"/>
        </w:rPr>
        <w:t xml:space="preserve"> </w:t>
      </w:r>
      <w:r w:rsidRPr="00535EA4">
        <w:rPr>
          <w:sz w:val="22"/>
          <w:szCs w:val="22"/>
        </w:rPr>
        <w:t>de</w:t>
      </w:r>
      <w:r w:rsidRPr="00535EA4">
        <w:rPr>
          <w:spacing w:val="-1"/>
          <w:sz w:val="22"/>
          <w:szCs w:val="22"/>
        </w:rPr>
        <w:t xml:space="preserve"> </w:t>
      </w:r>
      <w:r w:rsidRPr="00535EA4">
        <w:rPr>
          <w:sz w:val="22"/>
          <w:szCs w:val="22"/>
        </w:rPr>
        <w:t>acceso</w:t>
      </w:r>
      <w:r w:rsidRPr="00535EA4">
        <w:rPr>
          <w:spacing w:val="-1"/>
          <w:sz w:val="22"/>
          <w:szCs w:val="22"/>
        </w:rPr>
        <w:t xml:space="preserve"> </w:t>
      </w:r>
      <w:proofErr w:type="spellStart"/>
      <w:r w:rsidRPr="00535EA4">
        <w:rPr>
          <w:sz w:val="22"/>
          <w:szCs w:val="22"/>
        </w:rPr>
        <w:t>pa</w:t>
      </w:r>
      <w:proofErr w:type="spellEnd"/>
      <w:r w:rsidRPr="00535EA4">
        <w:rPr>
          <w:spacing w:val="-1"/>
          <w:sz w:val="22"/>
          <w:szCs w:val="22"/>
        </w:rPr>
        <w:t xml:space="preserve"> </w:t>
      </w:r>
      <w:r w:rsidRPr="00535EA4">
        <w:rPr>
          <w:sz w:val="22"/>
          <w:szCs w:val="22"/>
        </w:rPr>
        <w:t>y</w:t>
      </w:r>
      <w:r w:rsidR="004A09AE">
        <w:rPr>
          <w:spacing w:val="-1"/>
          <w:sz w:val="22"/>
          <w:szCs w:val="22"/>
        </w:rPr>
        <w:t xml:space="preserve"> </w:t>
      </w:r>
      <w:r w:rsidRPr="00535EA4">
        <w:rPr>
          <w:sz w:val="22"/>
          <w:szCs w:val="22"/>
        </w:rPr>
        <w:t>nivel</w:t>
      </w:r>
      <w:r w:rsidRPr="00535EA4">
        <w:rPr>
          <w:spacing w:val="-1"/>
          <w:sz w:val="22"/>
          <w:szCs w:val="22"/>
        </w:rPr>
        <w:t xml:space="preserve"> </w:t>
      </w:r>
      <w:r w:rsidRPr="00535EA4">
        <w:rPr>
          <w:sz w:val="22"/>
          <w:szCs w:val="22"/>
        </w:rPr>
        <w:t>de</w:t>
      </w:r>
      <w:r w:rsidRPr="00535EA4">
        <w:rPr>
          <w:spacing w:val="-1"/>
          <w:sz w:val="22"/>
          <w:szCs w:val="22"/>
        </w:rPr>
        <w:t xml:space="preserve"> </w:t>
      </w:r>
      <w:r w:rsidRPr="00535EA4">
        <w:rPr>
          <w:sz w:val="22"/>
          <w:szCs w:val="22"/>
        </w:rPr>
        <w:t>tensión</w:t>
      </w:r>
      <w:r w:rsidRPr="00535EA4">
        <w:rPr>
          <w:spacing w:val="-2"/>
          <w:sz w:val="22"/>
          <w:szCs w:val="22"/>
        </w:rPr>
        <w:t xml:space="preserve"> </w:t>
      </w:r>
      <w:proofErr w:type="spellStart"/>
      <w:r w:rsidRPr="00535EA4">
        <w:rPr>
          <w:sz w:val="22"/>
          <w:szCs w:val="22"/>
        </w:rPr>
        <w:t>nt</w:t>
      </w:r>
      <w:proofErr w:type="spellEnd"/>
      <w:r w:rsidRPr="00535EA4">
        <w:rPr>
          <w:spacing w:val="-1"/>
          <w:sz w:val="22"/>
          <w:szCs w:val="22"/>
        </w:rPr>
        <w:t xml:space="preserve"> </w:t>
      </w:r>
      <w:r w:rsidRPr="00535EA4">
        <w:rPr>
          <w:sz w:val="22"/>
          <w:szCs w:val="22"/>
        </w:rPr>
        <w:t>en</w:t>
      </w:r>
      <w:r w:rsidRPr="00535EA4">
        <w:rPr>
          <w:spacing w:val="-1"/>
          <w:sz w:val="22"/>
          <w:szCs w:val="22"/>
        </w:rPr>
        <w:t xml:space="preserve"> </w:t>
      </w:r>
      <w:r w:rsidRPr="00535EA4">
        <w:rPr>
          <w:sz w:val="22"/>
          <w:szCs w:val="22"/>
        </w:rPr>
        <w:t>el</w:t>
      </w:r>
      <w:r w:rsidRPr="00535EA4">
        <w:rPr>
          <w:spacing w:val="-1"/>
          <w:sz w:val="22"/>
          <w:szCs w:val="22"/>
        </w:rPr>
        <w:t xml:space="preserve"> </w:t>
      </w:r>
      <w:r w:rsidRPr="00535EA4">
        <w:rPr>
          <w:sz w:val="22"/>
          <w:szCs w:val="22"/>
        </w:rPr>
        <w:t>periodo</w:t>
      </w:r>
      <w:r w:rsidRPr="00535EA4">
        <w:rPr>
          <w:spacing w:val="-1"/>
          <w:sz w:val="22"/>
          <w:szCs w:val="22"/>
        </w:rPr>
        <w:t xml:space="preserve"> </w:t>
      </w:r>
      <w:r w:rsidRPr="00535EA4">
        <w:rPr>
          <w:sz w:val="22"/>
          <w:szCs w:val="22"/>
        </w:rPr>
        <w:t>tarifario</w:t>
      </w:r>
      <w:r w:rsidRPr="00535EA4">
        <w:rPr>
          <w:spacing w:val="-1"/>
          <w:sz w:val="22"/>
          <w:szCs w:val="22"/>
        </w:rPr>
        <w:t xml:space="preserve"> </w:t>
      </w:r>
      <w:r w:rsidRPr="00535EA4">
        <w:rPr>
          <w:sz w:val="22"/>
          <w:szCs w:val="22"/>
        </w:rPr>
        <w:t>al que</w:t>
      </w:r>
      <w:r w:rsidRPr="00535EA4">
        <w:rPr>
          <w:spacing w:val="4"/>
          <w:sz w:val="22"/>
          <w:szCs w:val="22"/>
        </w:rPr>
        <w:t xml:space="preserve"> </w:t>
      </w:r>
      <w:r w:rsidRPr="00535EA4">
        <w:rPr>
          <w:sz w:val="22"/>
          <w:szCs w:val="22"/>
        </w:rPr>
        <w:t>corresponda</w:t>
      </w:r>
      <w:r w:rsidRPr="00535EA4">
        <w:rPr>
          <w:spacing w:val="5"/>
          <w:sz w:val="22"/>
          <w:szCs w:val="22"/>
        </w:rPr>
        <w:t xml:space="preserve"> </w:t>
      </w:r>
      <w:r w:rsidRPr="00535EA4">
        <w:rPr>
          <w:sz w:val="22"/>
          <w:szCs w:val="22"/>
        </w:rPr>
        <w:t>la</w:t>
      </w:r>
      <w:r w:rsidRPr="00535EA4">
        <w:rPr>
          <w:spacing w:val="4"/>
          <w:sz w:val="22"/>
          <w:szCs w:val="22"/>
        </w:rPr>
        <w:t xml:space="preserve"> </w:t>
      </w:r>
      <w:r w:rsidRPr="00535EA4">
        <w:rPr>
          <w:sz w:val="22"/>
          <w:szCs w:val="22"/>
        </w:rPr>
        <w:t>hora.</w:t>
      </w:r>
      <w:r w:rsidRPr="00535EA4">
        <w:rPr>
          <w:spacing w:val="5"/>
          <w:sz w:val="22"/>
          <w:szCs w:val="22"/>
        </w:rPr>
        <w:t xml:space="preserve"> </w:t>
      </w:r>
      <w:r w:rsidRPr="00535EA4">
        <w:rPr>
          <w:sz w:val="22"/>
          <w:szCs w:val="22"/>
        </w:rPr>
        <w:t>Estos</w:t>
      </w:r>
      <w:r w:rsidRPr="00535EA4">
        <w:rPr>
          <w:spacing w:val="5"/>
          <w:sz w:val="22"/>
          <w:szCs w:val="22"/>
        </w:rPr>
        <w:t xml:space="preserve"> </w:t>
      </w:r>
      <w:r w:rsidRPr="00535EA4">
        <w:rPr>
          <w:sz w:val="22"/>
          <w:szCs w:val="22"/>
        </w:rPr>
        <w:t>coeficientes</w:t>
      </w:r>
      <w:r w:rsidRPr="00535EA4">
        <w:rPr>
          <w:spacing w:val="5"/>
          <w:sz w:val="22"/>
          <w:szCs w:val="22"/>
        </w:rPr>
        <w:t xml:space="preserve"> </w:t>
      </w:r>
      <w:r w:rsidRPr="00535EA4">
        <w:rPr>
          <w:sz w:val="22"/>
          <w:szCs w:val="22"/>
        </w:rPr>
        <w:t>de</w:t>
      </w:r>
      <w:r w:rsidRPr="00535EA4">
        <w:rPr>
          <w:spacing w:val="4"/>
          <w:sz w:val="22"/>
          <w:szCs w:val="22"/>
        </w:rPr>
        <w:t xml:space="preserve"> </w:t>
      </w:r>
      <w:r w:rsidRPr="00535EA4">
        <w:rPr>
          <w:sz w:val="22"/>
          <w:szCs w:val="22"/>
        </w:rPr>
        <w:t>pérdidas</w:t>
      </w:r>
      <w:r w:rsidRPr="00535EA4">
        <w:rPr>
          <w:spacing w:val="6"/>
          <w:sz w:val="22"/>
          <w:szCs w:val="22"/>
        </w:rPr>
        <w:t xml:space="preserve"> </w:t>
      </w:r>
      <w:r w:rsidRPr="00535EA4">
        <w:rPr>
          <w:sz w:val="22"/>
          <w:szCs w:val="22"/>
        </w:rPr>
        <w:t>serán</w:t>
      </w:r>
      <w:r w:rsidRPr="00535EA4">
        <w:rPr>
          <w:spacing w:val="5"/>
          <w:sz w:val="22"/>
          <w:szCs w:val="22"/>
        </w:rPr>
        <w:t xml:space="preserve"> </w:t>
      </w:r>
      <w:r w:rsidRPr="00535EA4">
        <w:rPr>
          <w:sz w:val="22"/>
          <w:szCs w:val="22"/>
        </w:rPr>
        <w:t>los</w:t>
      </w:r>
      <w:r w:rsidRPr="00535EA4">
        <w:rPr>
          <w:spacing w:val="4"/>
          <w:sz w:val="22"/>
          <w:szCs w:val="22"/>
        </w:rPr>
        <w:t xml:space="preserve"> </w:t>
      </w:r>
      <w:r w:rsidRPr="00535EA4">
        <w:rPr>
          <w:sz w:val="22"/>
          <w:szCs w:val="22"/>
        </w:rPr>
        <w:t>establecidos</w:t>
      </w:r>
      <w:r w:rsidRPr="00535EA4">
        <w:rPr>
          <w:spacing w:val="6"/>
          <w:sz w:val="22"/>
          <w:szCs w:val="22"/>
        </w:rPr>
        <w:t xml:space="preserve"> </w:t>
      </w:r>
      <w:r w:rsidRPr="00535EA4">
        <w:rPr>
          <w:sz w:val="22"/>
          <w:szCs w:val="22"/>
        </w:rPr>
        <w:t xml:space="preserve">en </w:t>
      </w:r>
      <w:r w:rsidRPr="00535EA4">
        <w:rPr>
          <w:spacing w:val="5"/>
          <w:sz w:val="22"/>
          <w:szCs w:val="22"/>
        </w:rPr>
        <w:t>l</w:t>
      </w:r>
      <w:r w:rsidRPr="00535EA4">
        <w:rPr>
          <w:sz w:val="22"/>
          <w:szCs w:val="22"/>
        </w:rPr>
        <w:t>a</w:t>
      </w:r>
      <w:r w:rsidRPr="00535EA4">
        <w:rPr>
          <w:spacing w:val="47"/>
          <w:sz w:val="22"/>
          <w:szCs w:val="22"/>
        </w:rPr>
        <w:t xml:space="preserve"> </w:t>
      </w:r>
      <w:r w:rsidRPr="00535EA4">
        <w:rPr>
          <w:spacing w:val="5"/>
          <w:sz w:val="22"/>
          <w:szCs w:val="22"/>
        </w:rPr>
        <w:t>normativ</w:t>
      </w:r>
      <w:r w:rsidRPr="00535EA4">
        <w:rPr>
          <w:sz w:val="22"/>
          <w:szCs w:val="22"/>
        </w:rPr>
        <w:t>a</w:t>
      </w:r>
      <w:r w:rsidRPr="00535EA4">
        <w:rPr>
          <w:spacing w:val="48"/>
          <w:sz w:val="22"/>
          <w:szCs w:val="22"/>
        </w:rPr>
        <w:t xml:space="preserve"> </w:t>
      </w:r>
      <w:r w:rsidRPr="00535EA4">
        <w:rPr>
          <w:spacing w:val="5"/>
          <w:sz w:val="22"/>
          <w:szCs w:val="22"/>
        </w:rPr>
        <w:t>qu</w:t>
      </w:r>
      <w:r w:rsidRPr="00535EA4">
        <w:rPr>
          <w:sz w:val="22"/>
          <w:szCs w:val="22"/>
        </w:rPr>
        <w:t>e</w:t>
      </w:r>
      <w:r w:rsidRPr="00535EA4">
        <w:rPr>
          <w:spacing w:val="47"/>
          <w:sz w:val="22"/>
          <w:szCs w:val="22"/>
        </w:rPr>
        <w:t xml:space="preserve"> </w:t>
      </w:r>
      <w:r w:rsidRPr="00535EA4">
        <w:rPr>
          <w:spacing w:val="5"/>
          <w:sz w:val="22"/>
          <w:szCs w:val="22"/>
        </w:rPr>
        <w:t>correspond</w:t>
      </w:r>
      <w:r w:rsidRPr="00535EA4">
        <w:rPr>
          <w:sz w:val="22"/>
          <w:szCs w:val="22"/>
        </w:rPr>
        <w:t>a</w:t>
      </w:r>
      <w:r w:rsidRPr="00535EA4">
        <w:rPr>
          <w:spacing w:val="48"/>
          <w:sz w:val="22"/>
          <w:szCs w:val="22"/>
        </w:rPr>
        <w:t xml:space="preserve"> </w:t>
      </w:r>
      <w:r w:rsidRPr="00535EA4">
        <w:rPr>
          <w:spacing w:val="5"/>
          <w:sz w:val="22"/>
          <w:szCs w:val="22"/>
        </w:rPr>
        <w:t>par</w:t>
      </w:r>
      <w:r w:rsidRPr="00535EA4">
        <w:rPr>
          <w:sz w:val="22"/>
          <w:szCs w:val="22"/>
        </w:rPr>
        <w:t>a</w:t>
      </w:r>
      <w:r w:rsidRPr="00535EA4">
        <w:rPr>
          <w:spacing w:val="48"/>
          <w:sz w:val="22"/>
          <w:szCs w:val="22"/>
        </w:rPr>
        <w:t xml:space="preserve"> </w:t>
      </w:r>
      <w:r w:rsidRPr="00535EA4">
        <w:rPr>
          <w:spacing w:val="5"/>
          <w:sz w:val="22"/>
          <w:szCs w:val="22"/>
        </w:rPr>
        <w:t>traspasa</w:t>
      </w:r>
      <w:r w:rsidRPr="00535EA4">
        <w:rPr>
          <w:sz w:val="22"/>
          <w:szCs w:val="22"/>
        </w:rPr>
        <w:t>r</w:t>
      </w:r>
      <w:r w:rsidRPr="00535EA4">
        <w:rPr>
          <w:spacing w:val="47"/>
          <w:sz w:val="22"/>
          <w:szCs w:val="22"/>
        </w:rPr>
        <w:t xml:space="preserve"> </w:t>
      </w:r>
      <w:r w:rsidRPr="00535EA4">
        <w:rPr>
          <w:spacing w:val="5"/>
          <w:sz w:val="22"/>
          <w:szCs w:val="22"/>
        </w:rPr>
        <w:t>l</w:t>
      </w:r>
      <w:r w:rsidRPr="00535EA4">
        <w:rPr>
          <w:sz w:val="22"/>
          <w:szCs w:val="22"/>
        </w:rPr>
        <w:t>a</w:t>
      </w:r>
      <w:r w:rsidRPr="00535EA4">
        <w:rPr>
          <w:spacing w:val="48"/>
          <w:sz w:val="22"/>
          <w:szCs w:val="22"/>
        </w:rPr>
        <w:t xml:space="preserve"> </w:t>
      </w:r>
      <w:r w:rsidRPr="00535EA4">
        <w:rPr>
          <w:spacing w:val="5"/>
          <w:sz w:val="22"/>
          <w:szCs w:val="22"/>
        </w:rPr>
        <w:t>energí</w:t>
      </w:r>
      <w:r w:rsidRPr="00535EA4">
        <w:rPr>
          <w:sz w:val="22"/>
          <w:szCs w:val="22"/>
        </w:rPr>
        <w:t>a</w:t>
      </w:r>
      <w:r w:rsidRPr="00535EA4">
        <w:rPr>
          <w:spacing w:val="47"/>
          <w:sz w:val="22"/>
          <w:szCs w:val="22"/>
        </w:rPr>
        <w:t xml:space="preserve"> </w:t>
      </w:r>
      <w:r w:rsidRPr="00535EA4">
        <w:rPr>
          <w:spacing w:val="5"/>
          <w:sz w:val="22"/>
          <w:szCs w:val="22"/>
        </w:rPr>
        <w:t>suministrad</w:t>
      </w:r>
      <w:r w:rsidRPr="00535EA4">
        <w:rPr>
          <w:sz w:val="22"/>
          <w:szCs w:val="22"/>
        </w:rPr>
        <w:t>a</w:t>
      </w:r>
      <w:r w:rsidRPr="00535EA4">
        <w:rPr>
          <w:spacing w:val="48"/>
          <w:sz w:val="22"/>
          <w:szCs w:val="22"/>
        </w:rPr>
        <w:t xml:space="preserve"> </w:t>
      </w:r>
      <w:r w:rsidRPr="00535EA4">
        <w:rPr>
          <w:sz w:val="22"/>
          <w:szCs w:val="22"/>
        </w:rPr>
        <w:t>a</w:t>
      </w:r>
      <w:r w:rsidRPr="00535EA4">
        <w:rPr>
          <w:spacing w:val="48"/>
          <w:sz w:val="22"/>
          <w:szCs w:val="22"/>
        </w:rPr>
        <w:t xml:space="preserve"> </w:t>
      </w:r>
      <w:r w:rsidRPr="00535EA4">
        <w:rPr>
          <w:spacing w:val="5"/>
          <w:sz w:val="22"/>
          <w:szCs w:val="22"/>
        </w:rPr>
        <w:t xml:space="preserve">los </w:t>
      </w:r>
      <w:r w:rsidRPr="00535EA4">
        <w:rPr>
          <w:sz w:val="22"/>
          <w:szCs w:val="22"/>
        </w:rPr>
        <w:t>consumidores</w:t>
      </w:r>
      <w:r w:rsidRPr="00535EA4">
        <w:rPr>
          <w:spacing w:val="-1"/>
          <w:sz w:val="22"/>
          <w:szCs w:val="22"/>
        </w:rPr>
        <w:t xml:space="preserve"> </w:t>
      </w:r>
      <w:r w:rsidRPr="00535EA4">
        <w:rPr>
          <w:sz w:val="22"/>
          <w:szCs w:val="22"/>
        </w:rPr>
        <w:t>a</w:t>
      </w:r>
      <w:r w:rsidRPr="00535EA4">
        <w:rPr>
          <w:spacing w:val="-1"/>
          <w:sz w:val="22"/>
          <w:szCs w:val="22"/>
        </w:rPr>
        <w:t xml:space="preserve"> </w:t>
      </w:r>
      <w:r w:rsidRPr="00535EA4">
        <w:rPr>
          <w:sz w:val="22"/>
          <w:szCs w:val="22"/>
        </w:rPr>
        <w:t>energía</w:t>
      </w:r>
      <w:r w:rsidRPr="00535EA4">
        <w:rPr>
          <w:spacing w:val="-1"/>
          <w:sz w:val="22"/>
          <w:szCs w:val="22"/>
        </w:rPr>
        <w:t xml:space="preserve"> </w:t>
      </w:r>
      <w:r w:rsidRPr="00535EA4">
        <w:rPr>
          <w:sz w:val="22"/>
          <w:szCs w:val="22"/>
        </w:rPr>
        <w:t>suministrada</w:t>
      </w:r>
      <w:r w:rsidRPr="00535EA4">
        <w:rPr>
          <w:spacing w:val="-1"/>
          <w:sz w:val="22"/>
          <w:szCs w:val="22"/>
        </w:rPr>
        <w:t xml:space="preserve"> </w:t>
      </w:r>
      <w:r w:rsidRPr="00535EA4">
        <w:rPr>
          <w:sz w:val="22"/>
          <w:szCs w:val="22"/>
        </w:rPr>
        <w:t>en</w:t>
      </w:r>
      <w:r w:rsidRPr="00535EA4">
        <w:rPr>
          <w:spacing w:val="-1"/>
          <w:sz w:val="22"/>
          <w:szCs w:val="22"/>
        </w:rPr>
        <w:t xml:space="preserve"> </w:t>
      </w:r>
      <w:r w:rsidRPr="00535EA4">
        <w:rPr>
          <w:sz w:val="22"/>
          <w:szCs w:val="22"/>
        </w:rPr>
        <w:t>barras</w:t>
      </w:r>
      <w:r w:rsidRPr="00535EA4">
        <w:rPr>
          <w:spacing w:val="-1"/>
          <w:sz w:val="22"/>
          <w:szCs w:val="22"/>
        </w:rPr>
        <w:t xml:space="preserve"> </w:t>
      </w:r>
      <w:r w:rsidRPr="00535EA4">
        <w:rPr>
          <w:sz w:val="22"/>
          <w:szCs w:val="22"/>
        </w:rPr>
        <w:t>de</w:t>
      </w:r>
      <w:r w:rsidRPr="00535EA4">
        <w:rPr>
          <w:spacing w:val="-1"/>
          <w:sz w:val="22"/>
          <w:szCs w:val="22"/>
        </w:rPr>
        <w:t xml:space="preserve"> </w:t>
      </w:r>
      <w:r w:rsidRPr="00535EA4">
        <w:rPr>
          <w:sz w:val="22"/>
          <w:szCs w:val="22"/>
        </w:rPr>
        <w:t>central.</w:t>
      </w:r>
    </w:p>
    <w:p w14:paraId="133CCB9F" w14:textId="149489B6" w:rsidR="005451F4" w:rsidRPr="00280B58" w:rsidRDefault="005451F4" w:rsidP="00173A15">
      <w:pPr>
        <w:numPr>
          <w:ilvl w:val="0"/>
          <w:numId w:val="8"/>
        </w:numPr>
        <w:spacing w:after="0" w:line="300" w:lineRule="exact"/>
        <w:rPr>
          <w:sz w:val="22"/>
          <w:szCs w:val="22"/>
        </w:rPr>
      </w:pPr>
      <w:r w:rsidRPr="0C9AD51D">
        <w:rPr>
          <w:rFonts w:cs="Arial"/>
          <w:sz w:val="22"/>
          <w:szCs w:val="22"/>
        </w:rPr>
        <w:t xml:space="preserve">Sin cierre de medidas </w:t>
      </w:r>
      <w:r w:rsidR="00F10B09">
        <w:rPr>
          <w:rFonts w:cs="Arial"/>
          <w:sz w:val="22"/>
          <w:szCs w:val="22"/>
        </w:rPr>
        <w:t xml:space="preserve">de demanda </w:t>
      </w:r>
      <w:r w:rsidRPr="0C9AD51D">
        <w:rPr>
          <w:rFonts w:cs="Arial"/>
          <w:sz w:val="22"/>
          <w:szCs w:val="22"/>
        </w:rPr>
        <w:t>para el cálculo de pérdidas, la medida en barras de central de las unidades de comercializadores y de las unidades de consumidores directos,</w:t>
      </w:r>
      <w:r w:rsidRPr="0C9AD51D">
        <w:rPr>
          <w:rFonts w:eastAsia="Arial"/>
          <w:sz w:val="22"/>
          <w:szCs w:val="22"/>
        </w:rPr>
        <w:t xml:space="preserve"> </w:t>
      </w:r>
      <w:proofErr w:type="spellStart"/>
      <w:r w:rsidRPr="0C9AD51D">
        <w:rPr>
          <w:rFonts w:eastAsia="Arial"/>
          <w:sz w:val="22"/>
          <w:szCs w:val="22"/>
        </w:rPr>
        <w:t>MBCua</w:t>
      </w:r>
      <w:proofErr w:type="spellEnd"/>
      <w:r w:rsidRPr="0C9AD51D">
        <w:rPr>
          <w:rFonts w:eastAsia="Arial"/>
          <w:sz w:val="22"/>
          <w:szCs w:val="22"/>
        </w:rPr>
        <w:t>,</w:t>
      </w:r>
      <w:r w:rsidRPr="0C9AD51D">
        <w:rPr>
          <w:rFonts w:cs="Arial"/>
          <w:sz w:val="22"/>
          <w:szCs w:val="22"/>
        </w:rPr>
        <w:t xml:space="preserve"> se calculará con la fórmula siguiente</w:t>
      </w:r>
      <w:r w:rsidR="5BD1A2D3" w:rsidRPr="0C9AD51D">
        <w:rPr>
          <w:rFonts w:cs="Arial"/>
          <w:sz w:val="22"/>
          <w:szCs w:val="22"/>
        </w:rPr>
        <w:t>:</w:t>
      </w:r>
    </w:p>
    <w:p w14:paraId="6BCB0690" w14:textId="77777777" w:rsidR="00280B58" w:rsidRPr="005451F4" w:rsidRDefault="00280B58" w:rsidP="00280B58">
      <w:pPr>
        <w:spacing w:after="0" w:line="300" w:lineRule="exact"/>
        <w:ind w:left="536"/>
        <w:rPr>
          <w:sz w:val="22"/>
          <w:szCs w:val="22"/>
        </w:rPr>
      </w:pPr>
    </w:p>
    <w:p w14:paraId="18770154" w14:textId="4D7388CC" w:rsidR="005451F4" w:rsidRPr="00535EA4" w:rsidRDefault="005451F4" w:rsidP="002762C2">
      <w:pPr>
        <w:pStyle w:val="BodyText"/>
        <w:tabs>
          <w:tab w:val="left" w:pos="2268"/>
        </w:tabs>
        <w:ind w:left="2552" w:right="-30" w:hanging="1985"/>
        <w:rPr>
          <w:sz w:val="22"/>
          <w:szCs w:val="22"/>
        </w:rPr>
      </w:pPr>
      <w:proofErr w:type="spellStart"/>
      <w:r w:rsidRPr="00535EA4">
        <w:rPr>
          <w:rFonts w:eastAsia="Arial"/>
          <w:sz w:val="22"/>
          <w:szCs w:val="22"/>
        </w:rPr>
        <w:t>MBCua</w:t>
      </w:r>
      <w:proofErr w:type="spellEnd"/>
      <w:r w:rsidRPr="00535EA4">
        <w:rPr>
          <w:rFonts w:eastAsia="Arial"/>
          <w:sz w:val="22"/>
          <w:szCs w:val="22"/>
        </w:rPr>
        <w:t xml:space="preserve"> </w:t>
      </w:r>
      <w:r w:rsidR="004A09AE">
        <w:rPr>
          <w:rFonts w:eastAsia="Arial"/>
          <w:sz w:val="22"/>
          <w:szCs w:val="22"/>
        </w:rPr>
        <w:tab/>
      </w:r>
      <w:r w:rsidRPr="00535EA4">
        <w:rPr>
          <w:rFonts w:eastAsia="Arial"/>
          <w:sz w:val="22"/>
          <w:szCs w:val="22"/>
        </w:rPr>
        <w:t xml:space="preserve">= </w:t>
      </w:r>
      <w:r w:rsidR="004A09AE">
        <w:rPr>
          <w:rFonts w:eastAsia="Arial"/>
          <w:sz w:val="22"/>
          <w:szCs w:val="22"/>
        </w:rPr>
        <w:tab/>
      </w:r>
      <w:proofErr w:type="spellStart"/>
      <w:r w:rsidRPr="00535EA4">
        <w:rPr>
          <w:rFonts w:eastAsia="Arial"/>
          <w:sz w:val="22"/>
          <w:szCs w:val="22"/>
        </w:rPr>
        <w:t>PHL</w:t>
      </w:r>
      <w:r w:rsidRPr="0095172D">
        <w:rPr>
          <w:rFonts w:eastAsia="Arial"/>
          <w:sz w:val="22"/>
          <w:szCs w:val="22"/>
          <w:vertAlign w:val="subscript"/>
        </w:rPr>
        <w:t>ua</w:t>
      </w:r>
      <w:proofErr w:type="spellEnd"/>
      <w:r w:rsidRPr="0095172D">
        <w:rPr>
          <w:rFonts w:eastAsia="Arial"/>
          <w:sz w:val="22"/>
          <w:szCs w:val="22"/>
          <w:vertAlign w:val="subscript"/>
        </w:rPr>
        <w:t xml:space="preserve"> </w:t>
      </w:r>
      <w:r w:rsidRPr="00535EA4">
        <w:rPr>
          <w:rFonts w:eastAsia="Arial"/>
          <w:sz w:val="22"/>
          <w:szCs w:val="22"/>
        </w:rPr>
        <w:t xml:space="preserve">+ </w:t>
      </w:r>
      <w:proofErr w:type="spellStart"/>
      <w:r w:rsidRPr="00535EA4">
        <w:rPr>
          <w:rFonts w:eastAsia="Arial"/>
          <w:sz w:val="22"/>
          <w:szCs w:val="22"/>
        </w:rPr>
        <w:t>SALDOENE</w:t>
      </w:r>
      <w:r w:rsidRPr="0095172D">
        <w:rPr>
          <w:rFonts w:eastAsia="Arial"/>
          <w:sz w:val="22"/>
          <w:szCs w:val="22"/>
          <w:vertAlign w:val="subscript"/>
        </w:rPr>
        <w:t>ua</w:t>
      </w:r>
      <w:proofErr w:type="spellEnd"/>
      <w:r w:rsidRPr="00535EA4">
        <w:rPr>
          <w:rFonts w:eastAsia="Arial"/>
          <w:sz w:val="22"/>
          <w:szCs w:val="22"/>
        </w:rPr>
        <w:t xml:space="preserve"> + </w:t>
      </w:r>
      <w:proofErr w:type="spellStart"/>
      <w:r w:rsidRPr="00535EA4">
        <w:rPr>
          <w:rFonts w:eastAsia="Arial"/>
          <w:sz w:val="22"/>
          <w:szCs w:val="22"/>
        </w:rPr>
        <w:t>MBCliqpot</w:t>
      </w:r>
      <w:del w:id="918" w:author="LIQ" w:date="2021-03-17T12:14:00Z">
        <w:r w:rsidRPr="00535EA4" w:rsidDel="006B1071">
          <w:rPr>
            <w:rFonts w:eastAsia="Arial"/>
            <w:sz w:val="22"/>
            <w:szCs w:val="22"/>
          </w:rPr>
          <w:delText>,</w:delText>
        </w:r>
      </w:del>
      <w:r w:rsidRPr="0095172D">
        <w:rPr>
          <w:rFonts w:eastAsia="Arial"/>
          <w:sz w:val="22"/>
          <w:szCs w:val="22"/>
          <w:vertAlign w:val="subscript"/>
        </w:rPr>
        <w:t>ua</w:t>
      </w:r>
      <w:proofErr w:type="spellEnd"/>
    </w:p>
    <w:p w14:paraId="454C1C8F" w14:textId="14E77652" w:rsidR="00CB0AC2" w:rsidRPr="00535EA4" w:rsidRDefault="000356CC" w:rsidP="00045BB4">
      <w:pPr>
        <w:pStyle w:val="BodyText"/>
        <w:ind w:left="567" w:right="-30"/>
        <w:rPr>
          <w:sz w:val="22"/>
          <w:szCs w:val="22"/>
        </w:rPr>
      </w:pPr>
      <w:r>
        <w:rPr>
          <w:sz w:val="22"/>
          <w:szCs w:val="22"/>
        </w:rPr>
        <w:t>d</w:t>
      </w:r>
      <w:r w:rsidR="005451F4" w:rsidRPr="00535EA4">
        <w:rPr>
          <w:sz w:val="22"/>
          <w:szCs w:val="22"/>
        </w:rPr>
        <w:t>onde</w:t>
      </w:r>
      <w:r>
        <w:rPr>
          <w:sz w:val="22"/>
          <w:szCs w:val="22"/>
        </w:rPr>
        <w:t>:</w:t>
      </w:r>
    </w:p>
    <w:p w14:paraId="702D0A31" w14:textId="2179FCD4" w:rsidR="005451F4" w:rsidRDefault="005451F4" w:rsidP="00CE70C3">
      <w:pPr>
        <w:pStyle w:val="BodyText"/>
        <w:tabs>
          <w:tab w:val="left" w:pos="2268"/>
        </w:tabs>
        <w:ind w:left="2552" w:right="-30" w:hanging="1985"/>
        <w:rPr>
          <w:rFonts w:eastAsia="Arial"/>
          <w:sz w:val="22"/>
          <w:szCs w:val="22"/>
        </w:rPr>
      </w:pPr>
      <w:proofErr w:type="spellStart"/>
      <w:r w:rsidRPr="0C9AD51D">
        <w:rPr>
          <w:rFonts w:eastAsia="Arial"/>
          <w:sz w:val="22"/>
          <w:szCs w:val="22"/>
        </w:rPr>
        <w:t>SALDOENE</w:t>
      </w:r>
      <w:r w:rsidRPr="0095172D">
        <w:rPr>
          <w:rFonts w:eastAsia="Arial"/>
          <w:sz w:val="22"/>
          <w:szCs w:val="22"/>
          <w:vertAlign w:val="subscript"/>
        </w:rPr>
        <w:t>ua</w:t>
      </w:r>
      <w:proofErr w:type="spellEnd"/>
      <w:r w:rsidRPr="0C9AD51D">
        <w:rPr>
          <w:rFonts w:eastAsia="Arial"/>
          <w:sz w:val="22"/>
          <w:szCs w:val="22"/>
        </w:rPr>
        <w:t xml:space="preserve"> </w:t>
      </w:r>
      <w:r w:rsidR="004A09AE">
        <w:rPr>
          <w:rFonts w:eastAsia="Arial"/>
          <w:sz w:val="22"/>
          <w:szCs w:val="22"/>
        </w:rPr>
        <w:tab/>
      </w:r>
      <w:r w:rsidRPr="0C9AD51D">
        <w:rPr>
          <w:rFonts w:eastAsia="Arial"/>
          <w:sz w:val="22"/>
          <w:szCs w:val="22"/>
        </w:rPr>
        <w:t xml:space="preserve">= </w:t>
      </w:r>
      <w:r w:rsidR="004A09AE">
        <w:rPr>
          <w:rFonts w:eastAsia="Arial"/>
          <w:sz w:val="22"/>
          <w:szCs w:val="22"/>
        </w:rPr>
        <w:tab/>
      </w:r>
      <w:ins w:id="919" w:author="LIQ" w:date="2021-04-05T09:08:00Z">
        <w:r w:rsidR="001663EE">
          <w:rPr>
            <w:rFonts w:eastAsia="Arial"/>
            <w:sz w:val="22"/>
            <w:szCs w:val="22"/>
          </w:rPr>
          <w:t xml:space="preserve">- </w:t>
        </w:r>
      </w:ins>
      <w:r w:rsidRPr="0C9AD51D">
        <w:rPr>
          <w:rFonts w:eastAsia="Arial"/>
          <w:sz w:val="22"/>
          <w:szCs w:val="22"/>
        </w:rPr>
        <w:t xml:space="preserve">SALDOENE x </w:t>
      </w:r>
      <w:proofErr w:type="spellStart"/>
      <w:r w:rsidRPr="0C9AD51D">
        <w:rPr>
          <w:rFonts w:eastAsia="Arial"/>
          <w:sz w:val="22"/>
          <w:szCs w:val="22"/>
        </w:rPr>
        <w:t>PHL</w:t>
      </w:r>
      <w:r w:rsidRPr="0095172D">
        <w:rPr>
          <w:rFonts w:eastAsia="Arial"/>
          <w:sz w:val="22"/>
          <w:szCs w:val="22"/>
          <w:vertAlign w:val="subscript"/>
        </w:rPr>
        <w:t>ua</w:t>
      </w:r>
      <w:proofErr w:type="spellEnd"/>
      <w:r w:rsidRPr="0C9AD51D">
        <w:rPr>
          <w:rFonts w:eastAsia="Arial"/>
          <w:sz w:val="22"/>
          <w:szCs w:val="22"/>
        </w:rPr>
        <w:t xml:space="preserve"> / </w:t>
      </w:r>
      <w:proofErr w:type="spellStart"/>
      <w:r w:rsidRPr="0C9AD51D">
        <w:rPr>
          <w:rFonts w:eastAsia="Arial"/>
          <w:sz w:val="22"/>
          <w:szCs w:val="22"/>
        </w:rPr>
        <w:t>Ʃ</w:t>
      </w:r>
      <w:r w:rsidRPr="0095172D">
        <w:rPr>
          <w:rFonts w:eastAsia="Arial"/>
          <w:sz w:val="22"/>
          <w:szCs w:val="22"/>
          <w:vertAlign w:val="subscript"/>
        </w:rPr>
        <w:t>ua</w:t>
      </w:r>
      <w:proofErr w:type="spellEnd"/>
      <w:r w:rsidRPr="0C9AD51D">
        <w:rPr>
          <w:rFonts w:eastAsia="Arial"/>
          <w:sz w:val="22"/>
          <w:szCs w:val="22"/>
        </w:rPr>
        <w:t xml:space="preserve"> </w:t>
      </w:r>
      <w:proofErr w:type="spellStart"/>
      <w:r w:rsidRPr="0C9AD51D">
        <w:rPr>
          <w:rFonts w:eastAsia="Arial"/>
          <w:sz w:val="22"/>
          <w:szCs w:val="22"/>
        </w:rPr>
        <w:t>PHL</w:t>
      </w:r>
      <w:r w:rsidRPr="0095172D">
        <w:rPr>
          <w:rFonts w:eastAsia="Arial"/>
          <w:sz w:val="22"/>
          <w:szCs w:val="22"/>
          <w:vertAlign w:val="subscript"/>
        </w:rPr>
        <w:t>ua</w:t>
      </w:r>
      <w:proofErr w:type="spellEnd"/>
    </w:p>
    <w:p w14:paraId="13F06328" w14:textId="710B745F" w:rsidR="00CB0AC2" w:rsidRDefault="00CB0AC2" w:rsidP="00CE70C3">
      <w:pPr>
        <w:pStyle w:val="BodyText"/>
        <w:tabs>
          <w:tab w:val="left" w:pos="2268"/>
        </w:tabs>
        <w:ind w:left="2552" w:right="-30" w:hanging="1985"/>
        <w:rPr>
          <w:rFonts w:eastAsia="Arial"/>
          <w:sz w:val="22"/>
          <w:szCs w:val="22"/>
        </w:rPr>
      </w:pPr>
      <w:r w:rsidRPr="00535EA4">
        <w:rPr>
          <w:rFonts w:eastAsia="Arial"/>
          <w:sz w:val="22"/>
          <w:szCs w:val="22"/>
        </w:rPr>
        <w:t xml:space="preserve">SALDOENE </w:t>
      </w:r>
      <w:r w:rsidR="004A09AE">
        <w:rPr>
          <w:rFonts w:eastAsia="Arial"/>
          <w:sz w:val="22"/>
          <w:szCs w:val="22"/>
        </w:rPr>
        <w:tab/>
      </w:r>
      <w:r w:rsidRPr="00535EA4">
        <w:rPr>
          <w:rFonts w:eastAsia="Arial"/>
          <w:sz w:val="22"/>
          <w:szCs w:val="22"/>
        </w:rPr>
        <w:t>=</w:t>
      </w:r>
      <w:r w:rsidR="00453F42">
        <w:rPr>
          <w:rFonts w:eastAsia="Arial"/>
          <w:sz w:val="22"/>
          <w:szCs w:val="22"/>
        </w:rPr>
        <w:t xml:space="preserve">   </w:t>
      </w:r>
      <w:proofErr w:type="spellStart"/>
      <w:r w:rsidRPr="00535EA4">
        <w:rPr>
          <w:rFonts w:eastAsia="Arial"/>
          <w:sz w:val="22"/>
          <w:szCs w:val="22"/>
        </w:rPr>
        <w:t>MBCprod</w:t>
      </w:r>
      <w:proofErr w:type="spellEnd"/>
      <w:r w:rsidRPr="00535EA4">
        <w:rPr>
          <w:rFonts w:eastAsia="Arial"/>
          <w:sz w:val="22"/>
          <w:szCs w:val="22"/>
        </w:rPr>
        <w:t xml:space="preserve"> + </w:t>
      </w:r>
      <w:proofErr w:type="spellStart"/>
      <w:r w:rsidRPr="00535EA4">
        <w:rPr>
          <w:rFonts w:eastAsia="Arial"/>
          <w:sz w:val="22"/>
          <w:szCs w:val="22"/>
        </w:rPr>
        <w:t>MBCimex</w:t>
      </w:r>
      <w:proofErr w:type="spellEnd"/>
      <w:r w:rsidRPr="00535EA4">
        <w:rPr>
          <w:rFonts w:eastAsia="Arial"/>
          <w:sz w:val="22"/>
          <w:szCs w:val="22"/>
        </w:rPr>
        <w:t xml:space="preserve"> + </w:t>
      </w:r>
      <w:proofErr w:type="spellStart"/>
      <w:r w:rsidRPr="00535EA4">
        <w:rPr>
          <w:rFonts w:eastAsia="Arial"/>
          <w:sz w:val="22"/>
          <w:szCs w:val="22"/>
        </w:rPr>
        <w:t>MBCliqpot</w:t>
      </w:r>
      <w:proofErr w:type="spellEnd"/>
      <w:r w:rsidRPr="00535EA4">
        <w:rPr>
          <w:rFonts w:eastAsia="Arial"/>
          <w:sz w:val="22"/>
          <w:szCs w:val="22"/>
        </w:rPr>
        <w:t xml:space="preserve"> </w:t>
      </w:r>
      <w:del w:id="920" w:author="LIQ" w:date="2021-04-05T09:08:00Z">
        <w:r w:rsidRPr="00535EA4" w:rsidDel="001663EE">
          <w:rPr>
            <w:rFonts w:eastAsia="Arial"/>
            <w:sz w:val="22"/>
            <w:szCs w:val="22"/>
          </w:rPr>
          <w:delText xml:space="preserve">– </w:delText>
        </w:r>
      </w:del>
      <w:ins w:id="921" w:author="LIQ" w:date="2021-04-05T09:08:00Z">
        <w:r w:rsidR="001663EE">
          <w:rPr>
            <w:rFonts w:eastAsia="Arial"/>
            <w:sz w:val="22"/>
            <w:szCs w:val="22"/>
          </w:rPr>
          <w:t>+</w:t>
        </w:r>
        <w:r w:rsidR="001663EE" w:rsidRPr="00535EA4">
          <w:rPr>
            <w:rFonts w:eastAsia="Arial"/>
            <w:sz w:val="22"/>
            <w:szCs w:val="22"/>
          </w:rPr>
          <w:t xml:space="preserve"> </w:t>
        </w:r>
      </w:ins>
      <w:proofErr w:type="spellStart"/>
      <w:r w:rsidRPr="00535EA4">
        <w:rPr>
          <w:rFonts w:eastAsia="Arial"/>
          <w:sz w:val="22"/>
          <w:szCs w:val="22"/>
        </w:rPr>
        <w:t>PHLdemresto</w:t>
      </w:r>
      <w:proofErr w:type="spellEnd"/>
    </w:p>
    <w:p w14:paraId="36907EDE" w14:textId="2D662FA8" w:rsidR="000356CC" w:rsidRPr="00535EA4" w:rsidRDefault="000356CC" w:rsidP="002762C2">
      <w:pPr>
        <w:pStyle w:val="BodyText"/>
        <w:tabs>
          <w:tab w:val="left" w:pos="2835"/>
        </w:tabs>
        <w:ind w:left="2835" w:right="-30"/>
        <w:rPr>
          <w:sz w:val="22"/>
          <w:szCs w:val="22"/>
        </w:rPr>
      </w:pPr>
      <w:r>
        <w:rPr>
          <w:rFonts w:eastAsia="Arial"/>
          <w:sz w:val="22"/>
          <w:szCs w:val="22"/>
        </w:rPr>
        <w:t>donde:</w:t>
      </w:r>
    </w:p>
    <w:p w14:paraId="37C1C4C0" w14:textId="22EAE952" w:rsidR="00CB0AC2" w:rsidRPr="00535EA4" w:rsidRDefault="00CB0AC2" w:rsidP="002762C2">
      <w:pPr>
        <w:pStyle w:val="BodyText"/>
        <w:tabs>
          <w:tab w:val="left" w:pos="2268"/>
          <w:tab w:val="left" w:pos="4253"/>
        </w:tabs>
        <w:ind w:left="4537" w:right="-28" w:hanging="1702"/>
        <w:rPr>
          <w:sz w:val="22"/>
          <w:szCs w:val="22"/>
        </w:rPr>
      </w:pPr>
      <w:proofErr w:type="spellStart"/>
      <w:r w:rsidRPr="00535EA4">
        <w:rPr>
          <w:sz w:val="22"/>
          <w:szCs w:val="22"/>
        </w:rPr>
        <w:t>MBCprod</w:t>
      </w:r>
      <w:proofErr w:type="spellEnd"/>
      <w:r w:rsidRPr="00535EA4">
        <w:rPr>
          <w:sz w:val="22"/>
          <w:szCs w:val="22"/>
        </w:rPr>
        <w:t xml:space="preserve"> </w:t>
      </w:r>
      <w:r w:rsidR="00280B58">
        <w:rPr>
          <w:sz w:val="22"/>
          <w:szCs w:val="22"/>
        </w:rPr>
        <w:tab/>
      </w:r>
      <w:r w:rsidRPr="00535EA4">
        <w:rPr>
          <w:sz w:val="22"/>
          <w:szCs w:val="22"/>
        </w:rPr>
        <w:t xml:space="preserve">= </w:t>
      </w:r>
      <w:r w:rsidR="002762C2">
        <w:rPr>
          <w:sz w:val="22"/>
          <w:szCs w:val="22"/>
        </w:rPr>
        <w:tab/>
      </w:r>
      <w:r w:rsidRPr="00535EA4">
        <w:rPr>
          <w:sz w:val="22"/>
          <w:szCs w:val="22"/>
        </w:rPr>
        <w:t>Medida liquidada de todas las unidades de generación.</w:t>
      </w:r>
    </w:p>
    <w:p w14:paraId="1FA5C189" w14:textId="2A553BFC" w:rsidR="00CB0AC2" w:rsidRPr="00535EA4" w:rsidRDefault="00CB0AC2" w:rsidP="002762C2">
      <w:pPr>
        <w:pStyle w:val="BodyText"/>
        <w:tabs>
          <w:tab w:val="left" w:pos="2268"/>
          <w:tab w:val="left" w:pos="4253"/>
        </w:tabs>
        <w:ind w:left="4537" w:right="-28" w:hanging="1702"/>
        <w:rPr>
          <w:sz w:val="22"/>
          <w:szCs w:val="22"/>
        </w:rPr>
      </w:pPr>
      <w:proofErr w:type="spellStart"/>
      <w:r w:rsidRPr="00535EA4">
        <w:rPr>
          <w:sz w:val="22"/>
          <w:szCs w:val="22"/>
        </w:rPr>
        <w:t>MBCimex</w:t>
      </w:r>
      <w:proofErr w:type="spellEnd"/>
      <w:r w:rsidRPr="00535EA4">
        <w:rPr>
          <w:sz w:val="22"/>
          <w:szCs w:val="22"/>
        </w:rPr>
        <w:t xml:space="preserve"> </w:t>
      </w:r>
      <w:r w:rsidR="00B00B06">
        <w:rPr>
          <w:sz w:val="22"/>
          <w:szCs w:val="22"/>
        </w:rPr>
        <w:tab/>
      </w:r>
      <w:r w:rsidRPr="00535EA4">
        <w:rPr>
          <w:sz w:val="22"/>
          <w:szCs w:val="22"/>
        </w:rPr>
        <w:t xml:space="preserve">= </w:t>
      </w:r>
      <w:r w:rsidR="002762C2">
        <w:rPr>
          <w:sz w:val="22"/>
          <w:szCs w:val="22"/>
        </w:rPr>
        <w:tab/>
      </w:r>
      <w:r w:rsidRPr="00535EA4">
        <w:rPr>
          <w:sz w:val="22"/>
          <w:szCs w:val="22"/>
        </w:rPr>
        <w:t>Medida liquidada en barras de central de todas las unidades de importación y exportación.</w:t>
      </w:r>
    </w:p>
    <w:p w14:paraId="34FE58B2" w14:textId="1497D15A" w:rsidR="00CB0AC2" w:rsidRPr="00535EA4" w:rsidRDefault="00CB0AC2" w:rsidP="002762C2">
      <w:pPr>
        <w:pStyle w:val="BodyText"/>
        <w:tabs>
          <w:tab w:val="left" w:pos="2268"/>
          <w:tab w:val="left" w:pos="4253"/>
        </w:tabs>
        <w:ind w:left="4537" w:right="-28" w:hanging="1702"/>
        <w:rPr>
          <w:sz w:val="22"/>
          <w:szCs w:val="22"/>
        </w:rPr>
      </w:pPr>
      <w:proofErr w:type="spellStart"/>
      <w:r w:rsidRPr="00535EA4">
        <w:rPr>
          <w:sz w:val="22"/>
          <w:szCs w:val="22"/>
        </w:rPr>
        <w:t>MBCliqpot</w:t>
      </w:r>
      <w:proofErr w:type="spellEnd"/>
      <w:r w:rsidRPr="00535EA4">
        <w:rPr>
          <w:sz w:val="22"/>
          <w:szCs w:val="22"/>
        </w:rPr>
        <w:t xml:space="preserve"> </w:t>
      </w:r>
      <w:r w:rsidR="00280B58">
        <w:rPr>
          <w:sz w:val="22"/>
          <w:szCs w:val="22"/>
        </w:rPr>
        <w:tab/>
      </w:r>
      <w:r w:rsidRPr="00535EA4">
        <w:rPr>
          <w:sz w:val="22"/>
          <w:szCs w:val="22"/>
        </w:rPr>
        <w:t>=</w:t>
      </w:r>
      <w:r w:rsidR="002762C2">
        <w:rPr>
          <w:sz w:val="22"/>
          <w:szCs w:val="22"/>
        </w:rPr>
        <w:tab/>
      </w:r>
      <w:r w:rsidRPr="00535EA4">
        <w:rPr>
          <w:sz w:val="22"/>
          <w:szCs w:val="22"/>
        </w:rPr>
        <w:t>Medida liquidada en barras de central a unidades de adquisición para demanda con liquidación potestativa según el</w:t>
      </w:r>
      <w:r w:rsidR="000356CC">
        <w:rPr>
          <w:sz w:val="22"/>
          <w:szCs w:val="22"/>
        </w:rPr>
        <w:t xml:space="preserve"> </w:t>
      </w:r>
      <w:r w:rsidRPr="00535EA4">
        <w:rPr>
          <w:sz w:val="22"/>
          <w:szCs w:val="22"/>
        </w:rPr>
        <w:t>apartado 6.6 del PO 14.1.</w:t>
      </w:r>
    </w:p>
    <w:p w14:paraId="1C9D79C9" w14:textId="0C754EB1" w:rsidR="00CB0AC2" w:rsidRPr="00535EA4" w:rsidRDefault="00CB0AC2" w:rsidP="002762C2">
      <w:pPr>
        <w:pStyle w:val="BodyText"/>
        <w:tabs>
          <w:tab w:val="left" w:pos="2268"/>
          <w:tab w:val="left" w:pos="4253"/>
        </w:tabs>
        <w:ind w:left="4537" w:right="-28" w:hanging="1702"/>
        <w:rPr>
          <w:sz w:val="22"/>
          <w:szCs w:val="22"/>
        </w:rPr>
      </w:pPr>
      <w:proofErr w:type="spellStart"/>
      <w:r w:rsidRPr="00535EA4">
        <w:rPr>
          <w:sz w:val="22"/>
          <w:szCs w:val="22"/>
        </w:rPr>
        <w:t>PHLdemresto</w:t>
      </w:r>
      <w:proofErr w:type="spellEnd"/>
      <w:r w:rsidRPr="00535EA4">
        <w:rPr>
          <w:sz w:val="22"/>
          <w:szCs w:val="22"/>
        </w:rPr>
        <w:t xml:space="preserve"> </w:t>
      </w:r>
      <w:r w:rsidR="00B00B06">
        <w:rPr>
          <w:sz w:val="22"/>
          <w:szCs w:val="22"/>
        </w:rPr>
        <w:tab/>
      </w:r>
      <w:r w:rsidRPr="00535EA4">
        <w:rPr>
          <w:sz w:val="22"/>
          <w:szCs w:val="22"/>
        </w:rPr>
        <w:t xml:space="preserve">= </w:t>
      </w:r>
      <w:r w:rsidR="002762C2">
        <w:rPr>
          <w:sz w:val="22"/>
          <w:szCs w:val="22"/>
        </w:rPr>
        <w:tab/>
      </w:r>
      <w:ins w:id="922" w:author="LIQ" w:date="2021-03-17T12:06:00Z">
        <w:r w:rsidR="0099004B">
          <w:rPr>
            <w:sz w:val="22"/>
            <w:szCs w:val="22"/>
          </w:rPr>
          <w:t>Suma de la p</w:t>
        </w:r>
      </w:ins>
      <w:ins w:id="923" w:author="LIQ" w:date="2021-03-17T12:05:00Z">
        <w:r w:rsidR="002A2C6A">
          <w:rPr>
            <w:spacing w:val="1"/>
            <w:sz w:val="22"/>
            <w:szCs w:val="22"/>
          </w:rPr>
          <w:t>osición final POSFIN</w:t>
        </w:r>
        <w:r w:rsidR="002A2C6A">
          <w:rPr>
            <w:spacing w:val="1"/>
            <w:sz w:val="22"/>
            <w:szCs w:val="22"/>
            <w:vertAlign w:val="subscript"/>
          </w:rPr>
          <w:t xml:space="preserve"> </w:t>
        </w:r>
        <w:r w:rsidR="002A2C6A" w:rsidRPr="00693199">
          <w:rPr>
            <w:sz w:val="22"/>
            <w:szCs w:val="22"/>
          </w:rPr>
          <w:t>y ajuste del desvío</w:t>
        </w:r>
        <w:r w:rsidR="002A2C6A">
          <w:rPr>
            <w:spacing w:val="21"/>
            <w:sz w:val="22"/>
            <w:szCs w:val="22"/>
          </w:rPr>
          <w:t xml:space="preserve"> </w:t>
        </w:r>
        <w:r w:rsidR="002A2C6A" w:rsidRPr="00EF3DD0">
          <w:rPr>
            <w:sz w:val="22"/>
            <w:szCs w:val="22"/>
          </w:rPr>
          <w:t>AJUDSV</w:t>
        </w:r>
        <w:r w:rsidR="002A2C6A" w:rsidRPr="00535EA4">
          <w:rPr>
            <w:spacing w:val="1"/>
            <w:sz w:val="22"/>
            <w:szCs w:val="22"/>
          </w:rPr>
          <w:t xml:space="preserve"> </w:t>
        </w:r>
      </w:ins>
      <w:del w:id="924" w:author="LIQ" w:date="2021-03-17T12:05:00Z">
        <w:r w:rsidRPr="00535EA4" w:rsidDel="002A2C6A">
          <w:rPr>
            <w:sz w:val="22"/>
            <w:szCs w:val="22"/>
          </w:rPr>
          <w:delText xml:space="preserve">Programa horario de liquidación </w:delText>
        </w:r>
      </w:del>
      <w:r w:rsidRPr="00535EA4">
        <w:rPr>
          <w:sz w:val="22"/>
          <w:szCs w:val="22"/>
        </w:rPr>
        <w:t>de unidades de adquisición para demanda excluida la energía con liquidación potestativa.</w:t>
      </w:r>
    </w:p>
    <w:p w14:paraId="6055D4AE" w14:textId="77777777" w:rsidR="00CB0AC2" w:rsidRPr="00535EA4" w:rsidRDefault="00CB0AC2" w:rsidP="00CB0AC2">
      <w:pPr>
        <w:spacing w:line="170" w:lineRule="exact"/>
        <w:ind w:right="-30"/>
        <w:rPr>
          <w:rFonts w:cs="Arial"/>
          <w:sz w:val="22"/>
          <w:szCs w:val="22"/>
        </w:rPr>
      </w:pPr>
    </w:p>
    <w:p w14:paraId="6F945752" w14:textId="5077279C" w:rsidR="00CB0AC2" w:rsidRPr="00535EA4" w:rsidRDefault="00CB0AC2" w:rsidP="002762C2">
      <w:pPr>
        <w:pStyle w:val="BodyText"/>
        <w:tabs>
          <w:tab w:val="left" w:pos="2268"/>
        </w:tabs>
        <w:spacing w:line="250" w:lineRule="auto"/>
        <w:ind w:left="2835" w:right="-30" w:hanging="2268"/>
        <w:rPr>
          <w:sz w:val="22"/>
          <w:szCs w:val="22"/>
        </w:rPr>
      </w:pPr>
      <w:proofErr w:type="spellStart"/>
      <w:r w:rsidRPr="00535EA4">
        <w:rPr>
          <w:spacing w:val="1"/>
          <w:sz w:val="22"/>
          <w:szCs w:val="22"/>
        </w:rPr>
        <w:t>PHL</w:t>
      </w:r>
      <w:r w:rsidRPr="009621CD">
        <w:rPr>
          <w:spacing w:val="1"/>
          <w:sz w:val="22"/>
          <w:szCs w:val="22"/>
          <w:vertAlign w:val="subscript"/>
        </w:rPr>
        <w:t>u</w:t>
      </w:r>
      <w:r w:rsidRPr="009621CD">
        <w:rPr>
          <w:sz w:val="22"/>
          <w:szCs w:val="22"/>
          <w:vertAlign w:val="subscript"/>
        </w:rPr>
        <w:t>a</w:t>
      </w:r>
      <w:proofErr w:type="spellEnd"/>
      <w:r w:rsidRPr="00535EA4">
        <w:rPr>
          <w:spacing w:val="20"/>
          <w:sz w:val="22"/>
          <w:szCs w:val="22"/>
        </w:rPr>
        <w:t xml:space="preserve"> </w:t>
      </w:r>
      <w:r w:rsidR="00280B58">
        <w:rPr>
          <w:spacing w:val="20"/>
          <w:sz w:val="22"/>
          <w:szCs w:val="22"/>
        </w:rPr>
        <w:tab/>
      </w:r>
      <w:r w:rsidRPr="00535EA4">
        <w:rPr>
          <w:sz w:val="22"/>
          <w:szCs w:val="22"/>
        </w:rPr>
        <w:t>=</w:t>
      </w:r>
      <w:r w:rsidRPr="00535EA4">
        <w:rPr>
          <w:spacing w:val="21"/>
          <w:sz w:val="22"/>
          <w:szCs w:val="22"/>
        </w:rPr>
        <w:t xml:space="preserve"> </w:t>
      </w:r>
      <w:r w:rsidR="002762C2">
        <w:rPr>
          <w:spacing w:val="21"/>
          <w:sz w:val="22"/>
          <w:szCs w:val="22"/>
        </w:rPr>
        <w:tab/>
      </w:r>
      <w:del w:id="925" w:author="LIQ" w:date="2021-03-17T12:03:00Z">
        <w:r w:rsidRPr="00535EA4" w:rsidDel="00710875">
          <w:rPr>
            <w:spacing w:val="1"/>
            <w:sz w:val="22"/>
            <w:szCs w:val="22"/>
          </w:rPr>
          <w:delText>Program</w:delText>
        </w:r>
        <w:r w:rsidRPr="00535EA4" w:rsidDel="00710875">
          <w:rPr>
            <w:sz w:val="22"/>
            <w:szCs w:val="22"/>
          </w:rPr>
          <w:delText>a</w:delText>
        </w:r>
        <w:r w:rsidRPr="00535EA4" w:rsidDel="00710875">
          <w:rPr>
            <w:spacing w:val="21"/>
            <w:sz w:val="22"/>
            <w:szCs w:val="22"/>
          </w:rPr>
          <w:delText xml:space="preserve"> </w:delText>
        </w:r>
        <w:r w:rsidRPr="00535EA4" w:rsidDel="00710875">
          <w:rPr>
            <w:spacing w:val="1"/>
            <w:sz w:val="22"/>
            <w:szCs w:val="22"/>
          </w:rPr>
          <w:delText>horari</w:delText>
        </w:r>
        <w:r w:rsidRPr="00535EA4" w:rsidDel="00710875">
          <w:rPr>
            <w:sz w:val="22"/>
            <w:szCs w:val="22"/>
          </w:rPr>
          <w:delText>o</w:delText>
        </w:r>
        <w:r w:rsidRPr="00535EA4" w:rsidDel="00710875">
          <w:rPr>
            <w:spacing w:val="21"/>
            <w:sz w:val="22"/>
            <w:szCs w:val="22"/>
          </w:rPr>
          <w:delText xml:space="preserve"> </w:delText>
        </w:r>
        <w:r w:rsidRPr="00535EA4" w:rsidDel="00710875">
          <w:rPr>
            <w:spacing w:val="1"/>
            <w:sz w:val="22"/>
            <w:szCs w:val="22"/>
          </w:rPr>
          <w:delText>d</w:delText>
        </w:r>
        <w:r w:rsidRPr="00535EA4" w:rsidDel="00710875">
          <w:rPr>
            <w:sz w:val="22"/>
            <w:szCs w:val="22"/>
          </w:rPr>
          <w:delText>e</w:delText>
        </w:r>
        <w:r w:rsidRPr="00535EA4" w:rsidDel="00710875">
          <w:rPr>
            <w:spacing w:val="21"/>
            <w:sz w:val="22"/>
            <w:szCs w:val="22"/>
          </w:rPr>
          <w:delText xml:space="preserve"> </w:delText>
        </w:r>
        <w:r w:rsidRPr="00535EA4" w:rsidDel="00710875">
          <w:rPr>
            <w:spacing w:val="1"/>
            <w:sz w:val="22"/>
            <w:szCs w:val="22"/>
          </w:rPr>
          <w:delText>liquidació</w:delText>
        </w:r>
        <w:r w:rsidRPr="00535EA4" w:rsidDel="00710875">
          <w:rPr>
            <w:sz w:val="22"/>
            <w:szCs w:val="22"/>
          </w:rPr>
          <w:delText>n</w:delText>
        </w:r>
      </w:del>
      <w:ins w:id="926" w:author="LIQ" w:date="2021-03-17T12:03:00Z">
        <w:r w:rsidR="00014F97">
          <w:rPr>
            <w:sz w:val="22"/>
            <w:szCs w:val="22"/>
          </w:rPr>
          <w:t>Suma de la p</w:t>
        </w:r>
        <w:r w:rsidR="00710875">
          <w:rPr>
            <w:spacing w:val="1"/>
            <w:sz w:val="22"/>
            <w:szCs w:val="22"/>
          </w:rPr>
          <w:t>osición final</w:t>
        </w:r>
        <w:r w:rsidR="00014F97">
          <w:rPr>
            <w:spacing w:val="1"/>
            <w:sz w:val="22"/>
            <w:szCs w:val="22"/>
          </w:rPr>
          <w:t xml:space="preserve"> </w:t>
        </w:r>
        <w:proofErr w:type="spellStart"/>
        <w:r w:rsidR="00014F97">
          <w:rPr>
            <w:spacing w:val="1"/>
            <w:sz w:val="22"/>
            <w:szCs w:val="22"/>
          </w:rPr>
          <w:t>POSFIN</w:t>
        </w:r>
        <w:r w:rsidR="00014F97" w:rsidRPr="00014F97">
          <w:rPr>
            <w:spacing w:val="1"/>
            <w:sz w:val="22"/>
            <w:szCs w:val="22"/>
            <w:vertAlign w:val="subscript"/>
          </w:rPr>
          <w:t>ua</w:t>
        </w:r>
      </w:ins>
      <w:proofErr w:type="spellEnd"/>
      <w:ins w:id="927" w:author="LIQ" w:date="2021-03-17T12:04:00Z">
        <w:r w:rsidR="00693199">
          <w:rPr>
            <w:spacing w:val="1"/>
            <w:sz w:val="22"/>
            <w:szCs w:val="22"/>
            <w:vertAlign w:val="subscript"/>
          </w:rPr>
          <w:t xml:space="preserve"> </w:t>
        </w:r>
        <w:r w:rsidR="00693199" w:rsidRPr="00693199">
          <w:rPr>
            <w:sz w:val="22"/>
            <w:szCs w:val="22"/>
          </w:rPr>
          <w:t>y ajuste del desvío</w:t>
        </w:r>
        <w:r w:rsidR="00693199">
          <w:rPr>
            <w:spacing w:val="21"/>
            <w:sz w:val="22"/>
            <w:szCs w:val="22"/>
          </w:rPr>
          <w:t xml:space="preserve"> </w:t>
        </w:r>
        <w:proofErr w:type="spellStart"/>
        <w:r w:rsidR="00693199" w:rsidRPr="00EF3DD0">
          <w:rPr>
            <w:sz w:val="22"/>
            <w:szCs w:val="22"/>
          </w:rPr>
          <w:t>AJUDSV</w:t>
        </w:r>
        <w:r w:rsidR="00693199" w:rsidRPr="00EF3DD0">
          <w:rPr>
            <w:sz w:val="22"/>
            <w:szCs w:val="22"/>
            <w:vertAlign w:val="subscript"/>
          </w:rPr>
          <w:t>u</w:t>
        </w:r>
        <w:r w:rsidR="00DE2B06">
          <w:rPr>
            <w:sz w:val="22"/>
            <w:szCs w:val="22"/>
            <w:vertAlign w:val="subscript"/>
          </w:rPr>
          <w:t>a</w:t>
        </w:r>
        <w:proofErr w:type="spellEnd"/>
        <w:r w:rsidR="00693199" w:rsidRPr="00535EA4">
          <w:rPr>
            <w:spacing w:val="1"/>
            <w:sz w:val="22"/>
            <w:szCs w:val="22"/>
          </w:rPr>
          <w:t xml:space="preserve"> </w:t>
        </w:r>
      </w:ins>
      <w:r w:rsidRPr="00535EA4">
        <w:rPr>
          <w:spacing w:val="1"/>
          <w:sz w:val="22"/>
          <w:szCs w:val="22"/>
        </w:rPr>
        <w:t>d</w:t>
      </w:r>
      <w:r w:rsidRPr="00535EA4">
        <w:rPr>
          <w:sz w:val="22"/>
          <w:szCs w:val="22"/>
        </w:rPr>
        <w:t>e</w:t>
      </w:r>
      <w:r w:rsidRPr="00535EA4">
        <w:rPr>
          <w:spacing w:val="21"/>
          <w:sz w:val="22"/>
          <w:szCs w:val="22"/>
        </w:rPr>
        <w:t xml:space="preserve"> </w:t>
      </w:r>
      <w:r w:rsidRPr="00535EA4">
        <w:rPr>
          <w:spacing w:val="1"/>
          <w:sz w:val="22"/>
          <w:szCs w:val="22"/>
        </w:rPr>
        <w:t>l</w:t>
      </w:r>
      <w:r w:rsidRPr="00535EA4">
        <w:rPr>
          <w:sz w:val="22"/>
          <w:szCs w:val="22"/>
        </w:rPr>
        <w:t>a</w:t>
      </w:r>
      <w:r w:rsidRPr="00535EA4">
        <w:rPr>
          <w:spacing w:val="21"/>
          <w:sz w:val="22"/>
          <w:szCs w:val="22"/>
        </w:rPr>
        <w:t xml:space="preserve"> </w:t>
      </w:r>
      <w:r w:rsidRPr="00535EA4">
        <w:rPr>
          <w:spacing w:val="1"/>
          <w:sz w:val="22"/>
          <w:szCs w:val="22"/>
        </w:rPr>
        <w:t>unida</w:t>
      </w:r>
      <w:r w:rsidRPr="00535EA4">
        <w:rPr>
          <w:sz w:val="22"/>
          <w:szCs w:val="22"/>
        </w:rPr>
        <w:t>d</w:t>
      </w:r>
      <w:r w:rsidRPr="00535EA4">
        <w:rPr>
          <w:spacing w:val="21"/>
          <w:sz w:val="22"/>
          <w:szCs w:val="22"/>
        </w:rPr>
        <w:t xml:space="preserve"> </w:t>
      </w:r>
      <w:r w:rsidRPr="00535EA4">
        <w:rPr>
          <w:spacing w:val="1"/>
          <w:sz w:val="22"/>
          <w:szCs w:val="22"/>
        </w:rPr>
        <w:t>d</w:t>
      </w:r>
      <w:r w:rsidRPr="00535EA4">
        <w:rPr>
          <w:sz w:val="22"/>
          <w:szCs w:val="22"/>
        </w:rPr>
        <w:t>e</w:t>
      </w:r>
      <w:r w:rsidRPr="00535EA4">
        <w:rPr>
          <w:spacing w:val="21"/>
          <w:sz w:val="22"/>
          <w:szCs w:val="22"/>
        </w:rPr>
        <w:t xml:space="preserve"> </w:t>
      </w:r>
      <w:r w:rsidRPr="00535EA4">
        <w:rPr>
          <w:spacing w:val="1"/>
          <w:sz w:val="22"/>
          <w:szCs w:val="22"/>
        </w:rPr>
        <w:t>adquisició</w:t>
      </w:r>
      <w:r w:rsidRPr="00535EA4">
        <w:rPr>
          <w:sz w:val="22"/>
          <w:szCs w:val="22"/>
        </w:rPr>
        <w:t>n</w:t>
      </w:r>
      <w:r w:rsidRPr="00535EA4">
        <w:rPr>
          <w:spacing w:val="20"/>
          <w:sz w:val="22"/>
          <w:szCs w:val="22"/>
        </w:rPr>
        <w:t xml:space="preserve"> </w:t>
      </w:r>
      <w:r w:rsidRPr="00535EA4">
        <w:rPr>
          <w:spacing w:val="1"/>
          <w:sz w:val="22"/>
          <w:szCs w:val="22"/>
        </w:rPr>
        <w:t xml:space="preserve">para </w:t>
      </w:r>
      <w:r w:rsidRPr="00535EA4">
        <w:rPr>
          <w:sz w:val="22"/>
          <w:szCs w:val="22"/>
        </w:rPr>
        <w:t>demanda</w:t>
      </w:r>
      <w:r w:rsidRPr="00535EA4">
        <w:rPr>
          <w:spacing w:val="-5"/>
          <w:sz w:val="22"/>
          <w:szCs w:val="22"/>
        </w:rPr>
        <w:t xml:space="preserve"> </w:t>
      </w:r>
      <w:proofErr w:type="spellStart"/>
      <w:r w:rsidRPr="00535EA4">
        <w:rPr>
          <w:sz w:val="22"/>
          <w:szCs w:val="22"/>
        </w:rPr>
        <w:t>ua</w:t>
      </w:r>
      <w:proofErr w:type="spellEnd"/>
      <w:r w:rsidRPr="00535EA4">
        <w:rPr>
          <w:sz w:val="22"/>
          <w:szCs w:val="22"/>
        </w:rPr>
        <w:t>,</w:t>
      </w:r>
      <w:r w:rsidRPr="00535EA4">
        <w:rPr>
          <w:spacing w:val="-5"/>
          <w:sz w:val="22"/>
          <w:szCs w:val="22"/>
        </w:rPr>
        <w:t xml:space="preserve"> </w:t>
      </w:r>
      <w:r w:rsidRPr="00535EA4">
        <w:rPr>
          <w:sz w:val="22"/>
          <w:szCs w:val="22"/>
        </w:rPr>
        <w:t>excluida</w:t>
      </w:r>
      <w:r w:rsidRPr="00535EA4">
        <w:rPr>
          <w:spacing w:val="-5"/>
          <w:sz w:val="22"/>
          <w:szCs w:val="22"/>
        </w:rPr>
        <w:t xml:space="preserve"> </w:t>
      </w:r>
      <w:r w:rsidRPr="00535EA4">
        <w:rPr>
          <w:sz w:val="22"/>
          <w:szCs w:val="22"/>
        </w:rPr>
        <w:t>la</w:t>
      </w:r>
      <w:r w:rsidRPr="00535EA4">
        <w:rPr>
          <w:spacing w:val="-5"/>
          <w:sz w:val="22"/>
          <w:szCs w:val="22"/>
        </w:rPr>
        <w:t xml:space="preserve"> </w:t>
      </w:r>
      <w:r w:rsidRPr="00535EA4">
        <w:rPr>
          <w:sz w:val="22"/>
          <w:szCs w:val="22"/>
        </w:rPr>
        <w:t>cuota</w:t>
      </w:r>
      <w:r w:rsidRPr="00535EA4">
        <w:rPr>
          <w:spacing w:val="-5"/>
          <w:sz w:val="22"/>
          <w:szCs w:val="22"/>
        </w:rPr>
        <w:t xml:space="preserve"> </w:t>
      </w:r>
      <w:r w:rsidRPr="00535EA4">
        <w:rPr>
          <w:sz w:val="22"/>
          <w:szCs w:val="22"/>
        </w:rPr>
        <w:t>del</w:t>
      </w:r>
      <w:r w:rsidRPr="00535EA4">
        <w:rPr>
          <w:spacing w:val="-5"/>
          <w:sz w:val="22"/>
          <w:szCs w:val="22"/>
        </w:rPr>
        <w:t xml:space="preserve"> </w:t>
      </w:r>
      <w:r w:rsidRPr="00535EA4">
        <w:rPr>
          <w:sz w:val="22"/>
          <w:szCs w:val="22"/>
        </w:rPr>
        <w:t>programa</w:t>
      </w:r>
      <w:r w:rsidRPr="00535EA4">
        <w:rPr>
          <w:spacing w:val="-5"/>
          <w:sz w:val="22"/>
          <w:szCs w:val="22"/>
        </w:rPr>
        <w:t xml:space="preserve"> </w:t>
      </w:r>
      <w:r w:rsidRPr="00535EA4">
        <w:rPr>
          <w:sz w:val="22"/>
          <w:szCs w:val="22"/>
        </w:rPr>
        <w:t>correspondi</w:t>
      </w:r>
      <w:r w:rsidRPr="00535EA4">
        <w:rPr>
          <w:spacing w:val="-1"/>
          <w:sz w:val="22"/>
          <w:szCs w:val="22"/>
        </w:rPr>
        <w:t>e</w:t>
      </w:r>
      <w:r w:rsidRPr="00535EA4">
        <w:rPr>
          <w:sz w:val="22"/>
          <w:szCs w:val="22"/>
        </w:rPr>
        <w:t>nte</w:t>
      </w:r>
      <w:r w:rsidRPr="00535EA4">
        <w:rPr>
          <w:spacing w:val="-5"/>
          <w:sz w:val="22"/>
          <w:szCs w:val="22"/>
        </w:rPr>
        <w:t xml:space="preserve"> </w:t>
      </w:r>
      <w:r w:rsidRPr="00535EA4">
        <w:rPr>
          <w:sz w:val="22"/>
          <w:szCs w:val="22"/>
        </w:rPr>
        <w:t>al</w:t>
      </w:r>
      <w:r w:rsidRPr="00535EA4">
        <w:rPr>
          <w:spacing w:val="-5"/>
          <w:sz w:val="22"/>
          <w:szCs w:val="22"/>
        </w:rPr>
        <w:t xml:space="preserve"> </w:t>
      </w:r>
      <w:r w:rsidRPr="00535EA4">
        <w:rPr>
          <w:sz w:val="22"/>
          <w:szCs w:val="22"/>
        </w:rPr>
        <w:t>consumo</w:t>
      </w:r>
      <w:r w:rsidRPr="00535EA4">
        <w:rPr>
          <w:spacing w:val="-5"/>
          <w:sz w:val="22"/>
          <w:szCs w:val="22"/>
        </w:rPr>
        <w:t xml:space="preserve"> </w:t>
      </w:r>
      <w:r w:rsidRPr="00535EA4">
        <w:rPr>
          <w:sz w:val="22"/>
          <w:szCs w:val="22"/>
        </w:rPr>
        <w:t>en</w:t>
      </w:r>
      <w:r w:rsidRPr="00535EA4">
        <w:rPr>
          <w:spacing w:val="-5"/>
          <w:sz w:val="22"/>
          <w:szCs w:val="22"/>
        </w:rPr>
        <w:t xml:space="preserve"> </w:t>
      </w:r>
      <w:r w:rsidRPr="00535EA4">
        <w:rPr>
          <w:sz w:val="22"/>
          <w:szCs w:val="22"/>
        </w:rPr>
        <w:t xml:space="preserve">barras </w:t>
      </w:r>
      <w:r w:rsidRPr="00535EA4">
        <w:rPr>
          <w:spacing w:val="2"/>
          <w:sz w:val="22"/>
          <w:szCs w:val="22"/>
        </w:rPr>
        <w:t>d</w:t>
      </w:r>
      <w:r w:rsidRPr="00535EA4">
        <w:rPr>
          <w:sz w:val="22"/>
          <w:szCs w:val="22"/>
        </w:rPr>
        <w:t>e</w:t>
      </w:r>
      <w:r w:rsidRPr="00535EA4">
        <w:rPr>
          <w:spacing w:val="21"/>
          <w:sz w:val="22"/>
          <w:szCs w:val="22"/>
        </w:rPr>
        <w:t xml:space="preserve"> </w:t>
      </w:r>
      <w:r w:rsidRPr="00535EA4">
        <w:rPr>
          <w:spacing w:val="2"/>
          <w:sz w:val="22"/>
          <w:szCs w:val="22"/>
        </w:rPr>
        <w:t>cen</w:t>
      </w:r>
      <w:r w:rsidRPr="00535EA4">
        <w:rPr>
          <w:spacing w:val="1"/>
          <w:sz w:val="22"/>
          <w:szCs w:val="22"/>
        </w:rPr>
        <w:t>t</w:t>
      </w:r>
      <w:r w:rsidRPr="00535EA4">
        <w:rPr>
          <w:spacing w:val="2"/>
          <w:sz w:val="22"/>
          <w:szCs w:val="22"/>
        </w:rPr>
        <w:t>ra</w:t>
      </w:r>
      <w:r w:rsidRPr="00535EA4">
        <w:rPr>
          <w:sz w:val="22"/>
          <w:szCs w:val="22"/>
        </w:rPr>
        <w:t>l</w:t>
      </w:r>
      <w:r w:rsidRPr="00535EA4">
        <w:rPr>
          <w:spacing w:val="22"/>
          <w:sz w:val="22"/>
          <w:szCs w:val="22"/>
        </w:rPr>
        <w:t xml:space="preserve"> </w:t>
      </w:r>
      <w:r w:rsidRPr="00535EA4">
        <w:rPr>
          <w:spacing w:val="2"/>
          <w:sz w:val="22"/>
          <w:szCs w:val="22"/>
        </w:rPr>
        <w:t>d</w:t>
      </w:r>
      <w:r w:rsidRPr="00535EA4">
        <w:rPr>
          <w:sz w:val="22"/>
          <w:szCs w:val="22"/>
        </w:rPr>
        <w:t>e</w:t>
      </w:r>
      <w:r w:rsidRPr="00535EA4">
        <w:rPr>
          <w:spacing w:val="22"/>
          <w:sz w:val="22"/>
          <w:szCs w:val="22"/>
        </w:rPr>
        <w:t xml:space="preserve"> </w:t>
      </w:r>
      <w:r w:rsidRPr="00535EA4">
        <w:rPr>
          <w:spacing w:val="2"/>
          <w:sz w:val="22"/>
          <w:szCs w:val="22"/>
        </w:rPr>
        <w:t>lo</w:t>
      </w:r>
      <w:r w:rsidRPr="00535EA4">
        <w:rPr>
          <w:sz w:val="22"/>
          <w:szCs w:val="22"/>
        </w:rPr>
        <w:t>s</w:t>
      </w:r>
      <w:r w:rsidRPr="00535EA4">
        <w:rPr>
          <w:spacing w:val="22"/>
          <w:sz w:val="22"/>
          <w:szCs w:val="22"/>
        </w:rPr>
        <w:t xml:space="preserve"> </w:t>
      </w:r>
      <w:r w:rsidRPr="00535EA4">
        <w:rPr>
          <w:spacing w:val="2"/>
          <w:sz w:val="22"/>
          <w:szCs w:val="22"/>
        </w:rPr>
        <w:t>clien</w:t>
      </w:r>
      <w:r w:rsidRPr="00535EA4">
        <w:rPr>
          <w:spacing w:val="1"/>
          <w:sz w:val="22"/>
          <w:szCs w:val="22"/>
        </w:rPr>
        <w:t>t</w:t>
      </w:r>
      <w:r w:rsidRPr="00535EA4">
        <w:rPr>
          <w:spacing w:val="2"/>
          <w:sz w:val="22"/>
          <w:szCs w:val="22"/>
        </w:rPr>
        <w:t>e</w:t>
      </w:r>
      <w:r w:rsidRPr="00535EA4">
        <w:rPr>
          <w:sz w:val="22"/>
          <w:szCs w:val="22"/>
        </w:rPr>
        <w:t>s</w:t>
      </w:r>
      <w:r w:rsidRPr="00535EA4">
        <w:rPr>
          <w:spacing w:val="22"/>
          <w:sz w:val="22"/>
          <w:szCs w:val="22"/>
        </w:rPr>
        <w:t xml:space="preserve"> </w:t>
      </w:r>
      <w:r w:rsidRPr="00535EA4">
        <w:rPr>
          <w:spacing w:val="2"/>
          <w:sz w:val="22"/>
          <w:szCs w:val="22"/>
        </w:rPr>
        <w:t>d</w:t>
      </w:r>
      <w:r w:rsidRPr="00535EA4">
        <w:rPr>
          <w:sz w:val="22"/>
          <w:szCs w:val="22"/>
        </w:rPr>
        <w:t>e</w:t>
      </w:r>
      <w:r w:rsidRPr="00535EA4">
        <w:rPr>
          <w:spacing w:val="22"/>
          <w:sz w:val="22"/>
          <w:szCs w:val="22"/>
        </w:rPr>
        <w:t xml:space="preserve"> </w:t>
      </w:r>
      <w:r w:rsidRPr="00535EA4">
        <w:rPr>
          <w:spacing w:val="2"/>
          <w:sz w:val="22"/>
          <w:szCs w:val="22"/>
        </w:rPr>
        <w:t>tip</w:t>
      </w:r>
      <w:r w:rsidRPr="00535EA4">
        <w:rPr>
          <w:sz w:val="22"/>
          <w:szCs w:val="22"/>
        </w:rPr>
        <w:t>o</w:t>
      </w:r>
      <w:r w:rsidRPr="00535EA4">
        <w:rPr>
          <w:spacing w:val="22"/>
          <w:sz w:val="22"/>
          <w:szCs w:val="22"/>
        </w:rPr>
        <w:t xml:space="preserve"> </w:t>
      </w:r>
      <w:r w:rsidRPr="00535EA4">
        <w:rPr>
          <w:sz w:val="22"/>
          <w:szCs w:val="22"/>
        </w:rPr>
        <w:t>1</w:t>
      </w:r>
      <w:r w:rsidR="00EB51D6">
        <w:rPr>
          <w:sz w:val="22"/>
          <w:szCs w:val="22"/>
        </w:rPr>
        <w:t xml:space="preserve">, </w:t>
      </w:r>
      <w:r w:rsidR="1DE3D061" w:rsidRPr="00535EA4">
        <w:rPr>
          <w:sz w:val="22"/>
          <w:szCs w:val="22"/>
        </w:rPr>
        <w:t>2</w:t>
      </w:r>
      <w:r w:rsidR="00EB51D6">
        <w:rPr>
          <w:sz w:val="22"/>
          <w:szCs w:val="22"/>
        </w:rPr>
        <w:t xml:space="preserve"> y 3</w:t>
      </w:r>
      <w:r w:rsidRPr="00535EA4">
        <w:rPr>
          <w:spacing w:val="22"/>
          <w:sz w:val="22"/>
          <w:szCs w:val="22"/>
        </w:rPr>
        <w:t xml:space="preserve"> </w:t>
      </w:r>
      <w:r w:rsidRPr="00535EA4">
        <w:rPr>
          <w:spacing w:val="2"/>
          <w:sz w:val="22"/>
          <w:szCs w:val="22"/>
        </w:rPr>
        <w:t>d</w:t>
      </w:r>
      <w:r w:rsidRPr="00535EA4">
        <w:rPr>
          <w:sz w:val="22"/>
          <w:szCs w:val="22"/>
        </w:rPr>
        <w:t>e</w:t>
      </w:r>
      <w:r w:rsidRPr="00535EA4">
        <w:rPr>
          <w:spacing w:val="22"/>
          <w:sz w:val="22"/>
          <w:szCs w:val="22"/>
        </w:rPr>
        <w:t xml:space="preserve"> </w:t>
      </w:r>
      <w:r w:rsidRPr="00535EA4">
        <w:rPr>
          <w:spacing w:val="2"/>
          <w:sz w:val="22"/>
          <w:szCs w:val="22"/>
        </w:rPr>
        <w:t>l</w:t>
      </w:r>
      <w:r w:rsidRPr="00535EA4">
        <w:rPr>
          <w:sz w:val="22"/>
          <w:szCs w:val="22"/>
        </w:rPr>
        <w:t>a</w:t>
      </w:r>
      <w:r w:rsidRPr="00535EA4">
        <w:rPr>
          <w:spacing w:val="22"/>
          <w:sz w:val="22"/>
          <w:szCs w:val="22"/>
        </w:rPr>
        <w:t xml:space="preserve"> </w:t>
      </w:r>
      <w:r w:rsidRPr="00535EA4">
        <w:rPr>
          <w:spacing w:val="2"/>
          <w:sz w:val="22"/>
          <w:szCs w:val="22"/>
        </w:rPr>
        <w:t>unida</w:t>
      </w:r>
      <w:r w:rsidRPr="00535EA4">
        <w:rPr>
          <w:sz w:val="22"/>
          <w:szCs w:val="22"/>
        </w:rPr>
        <w:t>d</w:t>
      </w:r>
      <w:r w:rsidRPr="00535EA4">
        <w:rPr>
          <w:spacing w:val="22"/>
          <w:sz w:val="22"/>
          <w:szCs w:val="22"/>
        </w:rPr>
        <w:t xml:space="preserve"> </w:t>
      </w:r>
      <w:proofErr w:type="spellStart"/>
      <w:r w:rsidRPr="00535EA4">
        <w:rPr>
          <w:spacing w:val="2"/>
          <w:sz w:val="22"/>
          <w:szCs w:val="22"/>
        </w:rPr>
        <w:t>u</w:t>
      </w:r>
      <w:r w:rsidRPr="00535EA4">
        <w:rPr>
          <w:sz w:val="22"/>
          <w:szCs w:val="22"/>
        </w:rPr>
        <w:t>a</w:t>
      </w:r>
      <w:proofErr w:type="spellEnd"/>
      <w:r w:rsidRPr="00535EA4">
        <w:rPr>
          <w:spacing w:val="22"/>
          <w:sz w:val="22"/>
          <w:szCs w:val="22"/>
        </w:rPr>
        <w:t xml:space="preserve"> </w:t>
      </w:r>
      <w:r w:rsidRPr="00535EA4">
        <w:rPr>
          <w:sz w:val="22"/>
          <w:szCs w:val="22"/>
        </w:rPr>
        <w:t>a</w:t>
      </w:r>
      <w:r w:rsidRPr="00535EA4">
        <w:rPr>
          <w:spacing w:val="22"/>
          <w:sz w:val="22"/>
          <w:szCs w:val="22"/>
        </w:rPr>
        <w:t xml:space="preserve"> </w:t>
      </w:r>
      <w:r w:rsidRPr="00535EA4">
        <w:rPr>
          <w:spacing w:val="2"/>
          <w:sz w:val="22"/>
          <w:szCs w:val="22"/>
        </w:rPr>
        <w:t>lo</w:t>
      </w:r>
      <w:r w:rsidRPr="00535EA4">
        <w:rPr>
          <w:sz w:val="22"/>
          <w:szCs w:val="22"/>
        </w:rPr>
        <w:t>s</w:t>
      </w:r>
      <w:r w:rsidRPr="00535EA4">
        <w:rPr>
          <w:spacing w:val="22"/>
          <w:sz w:val="22"/>
          <w:szCs w:val="22"/>
        </w:rPr>
        <w:t xml:space="preserve"> </w:t>
      </w:r>
      <w:r w:rsidRPr="00535EA4">
        <w:rPr>
          <w:spacing w:val="2"/>
          <w:sz w:val="22"/>
          <w:szCs w:val="22"/>
        </w:rPr>
        <w:t>qu</w:t>
      </w:r>
      <w:r w:rsidRPr="00535EA4">
        <w:rPr>
          <w:sz w:val="22"/>
          <w:szCs w:val="22"/>
        </w:rPr>
        <w:t>e</w:t>
      </w:r>
      <w:r w:rsidRPr="00535EA4">
        <w:rPr>
          <w:spacing w:val="22"/>
          <w:sz w:val="22"/>
          <w:szCs w:val="22"/>
        </w:rPr>
        <w:t xml:space="preserve"> </w:t>
      </w:r>
      <w:r w:rsidRPr="00535EA4">
        <w:rPr>
          <w:spacing w:val="2"/>
          <w:sz w:val="22"/>
          <w:szCs w:val="22"/>
        </w:rPr>
        <w:t>s</w:t>
      </w:r>
      <w:r w:rsidRPr="00535EA4">
        <w:rPr>
          <w:sz w:val="22"/>
          <w:szCs w:val="22"/>
        </w:rPr>
        <w:t>e</w:t>
      </w:r>
      <w:r w:rsidRPr="00535EA4">
        <w:rPr>
          <w:spacing w:val="22"/>
          <w:sz w:val="22"/>
          <w:szCs w:val="22"/>
        </w:rPr>
        <w:t xml:space="preserve"> </w:t>
      </w:r>
      <w:r w:rsidRPr="00535EA4">
        <w:rPr>
          <w:spacing w:val="2"/>
          <w:sz w:val="22"/>
          <w:szCs w:val="22"/>
        </w:rPr>
        <w:t>h</w:t>
      </w:r>
      <w:r w:rsidRPr="00535EA4">
        <w:rPr>
          <w:sz w:val="22"/>
          <w:szCs w:val="22"/>
        </w:rPr>
        <w:t>a</w:t>
      </w:r>
      <w:r w:rsidRPr="00535EA4">
        <w:rPr>
          <w:spacing w:val="22"/>
          <w:sz w:val="22"/>
          <w:szCs w:val="22"/>
        </w:rPr>
        <w:t xml:space="preserve"> </w:t>
      </w:r>
      <w:r w:rsidRPr="00535EA4">
        <w:rPr>
          <w:spacing w:val="2"/>
          <w:sz w:val="22"/>
          <w:szCs w:val="22"/>
        </w:rPr>
        <w:t>aplicad</w:t>
      </w:r>
      <w:r w:rsidRPr="00535EA4">
        <w:rPr>
          <w:sz w:val="22"/>
          <w:szCs w:val="22"/>
        </w:rPr>
        <w:t>o</w:t>
      </w:r>
      <w:r w:rsidRPr="00535EA4">
        <w:rPr>
          <w:spacing w:val="22"/>
          <w:sz w:val="22"/>
          <w:szCs w:val="22"/>
        </w:rPr>
        <w:t xml:space="preserve"> </w:t>
      </w:r>
      <w:r w:rsidRPr="00535EA4">
        <w:rPr>
          <w:spacing w:val="2"/>
          <w:sz w:val="22"/>
          <w:szCs w:val="22"/>
        </w:rPr>
        <w:t xml:space="preserve">la </w:t>
      </w:r>
      <w:r w:rsidRPr="00535EA4">
        <w:rPr>
          <w:sz w:val="22"/>
          <w:szCs w:val="22"/>
        </w:rPr>
        <w:t>liquidación</w:t>
      </w:r>
      <w:r w:rsidRPr="00535EA4">
        <w:rPr>
          <w:spacing w:val="-2"/>
          <w:sz w:val="22"/>
          <w:szCs w:val="22"/>
        </w:rPr>
        <w:t xml:space="preserve"> </w:t>
      </w:r>
      <w:r w:rsidRPr="00535EA4">
        <w:rPr>
          <w:sz w:val="22"/>
          <w:szCs w:val="22"/>
        </w:rPr>
        <w:t>potestativa</w:t>
      </w:r>
      <w:r w:rsidRPr="00535EA4">
        <w:rPr>
          <w:spacing w:val="-1"/>
          <w:sz w:val="22"/>
          <w:szCs w:val="22"/>
        </w:rPr>
        <w:t xml:space="preserve"> </w:t>
      </w:r>
      <w:r w:rsidRPr="00535EA4">
        <w:rPr>
          <w:sz w:val="22"/>
          <w:szCs w:val="22"/>
        </w:rPr>
        <w:t>establecida</w:t>
      </w:r>
      <w:r w:rsidRPr="00535EA4">
        <w:rPr>
          <w:spacing w:val="-2"/>
          <w:sz w:val="22"/>
          <w:szCs w:val="22"/>
        </w:rPr>
        <w:t xml:space="preserve"> </w:t>
      </w:r>
      <w:r w:rsidRPr="00535EA4">
        <w:rPr>
          <w:sz w:val="22"/>
          <w:szCs w:val="22"/>
        </w:rPr>
        <w:t>en</w:t>
      </w:r>
      <w:r w:rsidRPr="00535EA4">
        <w:rPr>
          <w:spacing w:val="-1"/>
          <w:sz w:val="22"/>
          <w:szCs w:val="22"/>
        </w:rPr>
        <w:t xml:space="preserve"> </w:t>
      </w:r>
      <w:r w:rsidRPr="00535EA4">
        <w:rPr>
          <w:sz w:val="22"/>
          <w:szCs w:val="22"/>
        </w:rPr>
        <w:t>el</w:t>
      </w:r>
      <w:r w:rsidRPr="00535EA4">
        <w:rPr>
          <w:spacing w:val="-2"/>
          <w:sz w:val="22"/>
          <w:szCs w:val="22"/>
        </w:rPr>
        <w:t xml:space="preserve"> </w:t>
      </w:r>
      <w:r w:rsidRPr="00535EA4">
        <w:rPr>
          <w:sz w:val="22"/>
          <w:szCs w:val="22"/>
        </w:rPr>
        <w:t>PO 14.1.</w:t>
      </w:r>
    </w:p>
    <w:p w14:paraId="3D89CEFC" w14:textId="16C85B33" w:rsidR="00CB0AC2" w:rsidRPr="00535EA4" w:rsidRDefault="00CB0AC2" w:rsidP="005E0BFD">
      <w:pPr>
        <w:pStyle w:val="BodyText"/>
        <w:tabs>
          <w:tab w:val="left" w:pos="2268"/>
        </w:tabs>
        <w:spacing w:line="250" w:lineRule="auto"/>
        <w:ind w:left="2835" w:right="-30" w:hanging="2268"/>
      </w:pPr>
      <w:proofErr w:type="spellStart"/>
      <w:r w:rsidRPr="00535EA4">
        <w:rPr>
          <w:sz w:val="22"/>
          <w:szCs w:val="22"/>
        </w:rPr>
        <w:t>SALDOENE</w:t>
      </w:r>
      <w:r w:rsidRPr="009621CD">
        <w:rPr>
          <w:sz w:val="22"/>
          <w:szCs w:val="22"/>
          <w:vertAlign w:val="subscript"/>
        </w:rPr>
        <w:t>ua</w:t>
      </w:r>
      <w:proofErr w:type="spellEnd"/>
      <w:r w:rsidRPr="00535EA4">
        <w:rPr>
          <w:spacing w:val="13"/>
          <w:sz w:val="22"/>
          <w:szCs w:val="22"/>
        </w:rPr>
        <w:t xml:space="preserve"> </w:t>
      </w:r>
      <w:r w:rsidR="00B00B06">
        <w:rPr>
          <w:spacing w:val="13"/>
          <w:sz w:val="22"/>
          <w:szCs w:val="22"/>
        </w:rPr>
        <w:tab/>
      </w:r>
      <w:r w:rsidRPr="00535EA4">
        <w:rPr>
          <w:sz w:val="22"/>
          <w:szCs w:val="22"/>
        </w:rPr>
        <w:t>=</w:t>
      </w:r>
      <w:r w:rsidRPr="00535EA4">
        <w:rPr>
          <w:spacing w:val="3"/>
          <w:sz w:val="22"/>
          <w:szCs w:val="22"/>
        </w:rPr>
        <w:t xml:space="preserve"> </w:t>
      </w:r>
      <w:r w:rsidR="00B00B06">
        <w:rPr>
          <w:spacing w:val="3"/>
          <w:sz w:val="22"/>
          <w:szCs w:val="22"/>
        </w:rPr>
        <w:tab/>
      </w:r>
      <w:r w:rsidR="002762C2">
        <w:rPr>
          <w:spacing w:val="3"/>
          <w:sz w:val="22"/>
          <w:szCs w:val="22"/>
        </w:rPr>
        <w:tab/>
      </w:r>
      <w:r w:rsidRPr="00535EA4">
        <w:rPr>
          <w:sz w:val="22"/>
          <w:szCs w:val="22"/>
        </w:rPr>
        <w:t>Asignación</w:t>
      </w:r>
      <w:r w:rsidRPr="00535EA4">
        <w:rPr>
          <w:spacing w:val="14"/>
          <w:sz w:val="22"/>
          <w:szCs w:val="22"/>
        </w:rPr>
        <w:t xml:space="preserve"> </w:t>
      </w:r>
      <w:r w:rsidRPr="00535EA4">
        <w:rPr>
          <w:sz w:val="22"/>
          <w:szCs w:val="22"/>
        </w:rPr>
        <w:t>a</w:t>
      </w:r>
      <w:r w:rsidRPr="00535EA4">
        <w:rPr>
          <w:spacing w:val="14"/>
          <w:sz w:val="22"/>
          <w:szCs w:val="22"/>
        </w:rPr>
        <w:t xml:space="preserve"> </w:t>
      </w:r>
      <w:r w:rsidRPr="00535EA4">
        <w:rPr>
          <w:sz w:val="22"/>
          <w:szCs w:val="22"/>
        </w:rPr>
        <w:t>la</w:t>
      </w:r>
      <w:r w:rsidRPr="00535EA4">
        <w:rPr>
          <w:spacing w:val="14"/>
          <w:sz w:val="22"/>
          <w:szCs w:val="22"/>
        </w:rPr>
        <w:t xml:space="preserve"> </w:t>
      </w:r>
      <w:r w:rsidRPr="00535EA4">
        <w:rPr>
          <w:sz w:val="22"/>
          <w:szCs w:val="22"/>
        </w:rPr>
        <w:t>unidad</w:t>
      </w:r>
      <w:r w:rsidRPr="00535EA4">
        <w:rPr>
          <w:spacing w:val="14"/>
          <w:sz w:val="22"/>
          <w:szCs w:val="22"/>
        </w:rPr>
        <w:t xml:space="preserve"> </w:t>
      </w:r>
      <w:r w:rsidRPr="00535EA4">
        <w:rPr>
          <w:sz w:val="22"/>
          <w:szCs w:val="22"/>
        </w:rPr>
        <w:t>de</w:t>
      </w:r>
      <w:r w:rsidRPr="00535EA4">
        <w:rPr>
          <w:spacing w:val="14"/>
          <w:sz w:val="22"/>
          <w:szCs w:val="22"/>
        </w:rPr>
        <w:t xml:space="preserve"> </w:t>
      </w:r>
      <w:r w:rsidRPr="00535EA4">
        <w:rPr>
          <w:sz w:val="22"/>
          <w:szCs w:val="22"/>
        </w:rPr>
        <w:t>programación</w:t>
      </w:r>
      <w:r w:rsidRPr="00535EA4">
        <w:rPr>
          <w:spacing w:val="14"/>
          <w:sz w:val="22"/>
          <w:szCs w:val="22"/>
        </w:rPr>
        <w:t xml:space="preserve"> </w:t>
      </w:r>
      <w:r w:rsidRPr="00535EA4">
        <w:rPr>
          <w:sz w:val="22"/>
          <w:szCs w:val="22"/>
        </w:rPr>
        <w:t>de</w:t>
      </w:r>
      <w:r w:rsidRPr="00535EA4">
        <w:rPr>
          <w:spacing w:val="13"/>
          <w:sz w:val="22"/>
          <w:szCs w:val="22"/>
        </w:rPr>
        <w:t xml:space="preserve"> </w:t>
      </w:r>
      <w:r w:rsidRPr="00535EA4">
        <w:rPr>
          <w:sz w:val="22"/>
          <w:szCs w:val="22"/>
        </w:rPr>
        <w:t>adquisición</w:t>
      </w:r>
      <w:r w:rsidRPr="00535EA4">
        <w:rPr>
          <w:spacing w:val="14"/>
          <w:sz w:val="22"/>
          <w:szCs w:val="22"/>
        </w:rPr>
        <w:t xml:space="preserve"> </w:t>
      </w:r>
      <w:r w:rsidRPr="00535EA4">
        <w:rPr>
          <w:sz w:val="22"/>
          <w:szCs w:val="22"/>
        </w:rPr>
        <w:t xml:space="preserve">para </w:t>
      </w:r>
      <w:r w:rsidRPr="00535EA4">
        <w:rPr>
          <w:spacing w:val="4"/>
          <w:sz w:val="22"/>
          <w:szCs w:val="22"/>
        </w:rPr>
        <w:t>demand</w:t>
      </w:r>
      <w:r w:rsidRPr="00535EA4">
        <w:rPr>
          <w:sz w:val="22"/>
          <w:szCs w:val="22"/>
        </w:rPr>
        <w:t>a</w:t>
      </w:r>
      <w:r w:rsidRPr="00535EA4">
        <w:rPr>
          <w:spacing w:val="36"/>
          <w:sz w:val="22"/>
          <w:szCs w:val="22"/>
        </w:rPr>
        <w:t xml:space="preserve"> </w:t>
      </w:r>
      <w:proofErr w:type="spellStart"/>
      <w:r w:rsidRPr="00535EA4">
        <w:rPr>
          <w:spacing w:val="4"/>
          <w:sz w:val="22"/>
          <w:szCs w:val="22"/>
        </w:rPr>
        <w:t>u</w:t>
      </w:r>
      <w:r w:rsidRPr="00535EA4">
        <w:rPr>
          <w:sz w:val="22"/>
          <w:szCs w:val="22"/>
        </w:rPr>
        <w:t>a</w:t>
      </w:r>
      <w:proofErr w:type="spellEnd"/>
      <w:r w:rsidRPr="00535EA4">
        <w:rPr>
          <w:spacing w:val="37"/>
          <w:sz w:val="22"/>
          <w:szCs w:val="22"/>
        </w:rPr>
        <w:t xml:space="preserve"> </w:t>
      </w:r>
      <w:r w:rsidRPr="00535EA4">
        <w:rPr>
          <w:spacing w:val="4"/>
          <w:sz w:val="22"/>
          <w:szCs w:val="22"/>
        </w:rPr>
        <w:t>de</w:t>
      </w:r>
      <w:r w:rsidRPr="00535EA4">
        <w:rPr>
          <w:sz w:val="22"/>
          <w:szCs w:val="22"/>
        </w:rPr>
        <w:t>l</w:t>
      </w:r>
      <w:r w:rsidRPr="00535EA4">
        <w:rPr>
          <w:spacing w:val="36"/>
          <w:sz w:val="22"/>
          <w:szCs w:val="22"/>
        </w:rPr>
        <w:t xml:space="preserve"> </w:t>
      </w:r>
      <w:r w:rsidRPr="00535EA4">
        <w:rPr>
          <w:spacing w:val="4"/>
          <w:sz w:val="22"/>
          <w:szCs w:val="22"/>
        </w:rPr>
        <w:t>sald</w:t>
      </w:r>
      <w:r w:rsidRPr="00535EA4">
        <w:rPr>
          <w:sz w:val="22"/>
          <w:szCs w:val="22"/>
        </w:rPr>
        <w:t>o</w:t>
      </w:r>
      <w:r w:rsidRPr="00535EA4">
        <w:rPr>
          <w:spacing w:val="37"/>
          <w:sz w:val="22"/>
          <w:szCs w:val="22"/>
        </w:rPr>
        <w:t xml:space="preserve"> </w:t>
      </w:r>
      <w:r w:rsidRPr="00535EA4">
        <w:rPr>
          <w:spacing w:val="4"/>
          <w:sz w:val="22"/>
          <w:szCs w:val="22"/>
        </w:rPr>
        <w:t>d</w:t>
      </w:r>
      <w:r w:rsidRPr="00535EA4">
        <w:rPr>
          <w:sz w:val="22"/>
          <w:szCs w:val="22"/>
        </w:rPr>
        <w:t>e</w:t>
      </w:r>
      <w:r w:rsidRPr="00535EA4">
        <w:rPr>
          <w:spacing w:val="37"/>
          <w:sz w:val="22"/>
          <w:szCs w:val="22"/>
        </w:rPr>
        <w:t xml:space="preserve"> </w:t>
      </w:r>
      <w:r w:rsidRPr="00535EA4">
        <w:rPr>
          <w:spacing w:val="4"/>
          <w:sz w:val="22"/>
          <w:szCs w:val="22"/>
        </w:rPr>
        <w:t>energí</w:t>
      </w:r>
      <w:r w:rsidRPr="00535EA4">
        <w:rPr>
          <w:sz w:val="22"/>
          <w:szCs w:val="22"/>
        </w:rPr>
        <w:t>a</w:t>
      </w:r>
      <w:r w:rsidRPr="00535EA4">
        <w:rPr>
          <w:spacing w:val="36"/>
          <w:sz w:val="22"/>
          <w:szCs w:val="22"/>
        </w:rPr>
        <w:t xml:space="preserve"> </w:t>
      </w:r>
      <w:r w:rsidRPr="00535EA4">
        <w:rPr>
          <w:spacing w:val="4"/>
          <w:sz w:val="22"/>
          <w:szCs w:val="22"/>
        </w:rPr>
        <w:t>liquidad</w:t>
      </w:r>
      <w:r w:rsidRPr="00535EA4">
        <w:rPr>
          <w:sz w:val="22"/>
          <w:szCs w:val="22"/>
        </w:rPr>
        <w:t>a</w:t>
      </w:r>
      <w:r w:rsidRPr="00535EA4">
        <w:rPr>
          <w:spacing w:val="37"/>
          <w:sz w:val="22"/>
          <w:szCs w:val="22"/>
        </w:rPr>
        <w:t xml:space="preserve"> </w:t>
      </w:r>
      <w:r w:rsidRPr="00535EA4">
        <w:rPr>
          <w:spacing w:val="4"/>
          <w:sz w:val="22"/>
          <w:szCs w:val="22"/>
        </w:rPr>
        <w:t>d</w:t>
      </w:r>
      <w:r w:rsidRPr="00535EA4">
        <w:rPr>
          <w:sz w:val="22"/>
          <w:szCs w:val="22"/>
        </w:rPr>
        <w:t>e</w:t>
      </w:r>
      <w:r w:rsidRPr="00535EA4">
        <w:rPr>
          <w:spacing w:val="36"/>
          <w:sz w:val="22"/>
          <w:szCs w:val="22"/>
        </w:rPr>
        <w:t xml:space="preserve"> </w:t>
      </w:r>
      <w:r w:rsidRPr="00535EA4">
        <w:rPr>
          <w:spacing w:val="4"/>
          <w:sz w:val="22"/>
          <w:szCs w:val="22"/>
        </w:rPr>
        <w:t>lo</w:t>
      </w:r>
      <w:r w:rsidRPr="00535EA4">
        <w:rPr>
          <w:sz w:val="22"/>
          <w:szCs w:val="22"/>
        </w:rPr>
        <w:t>s</w:t>
      </w:r>
      <w:r w:rsidRPr="00535EA4">
        <w:rPr>
          <w:spacing w:val="37"/>
          <w:sz w:val="22"/>
          <w:szCs w:val="22"/>
        </w:rPr>
        <w:t xml:space="preserve"> </w:t>
      </w:r>
      <w:r w:rsidRPr="00535EA4">
        <w:rPr>
          <w:spacing w:val="4"/>
          <w:sz w:val="22"/>
          <w:szCs w:val="22"/>
        </w:rPr>
        <w:t>programa</w:t>
      </w:r>
      <w:r w:rsidRPr="00535EA4">
        <w:rPr>
          <w:sz w:val="22"/>
          <w:szCs w:val="22"/>
        </w:rPr>
        <w:t>s</w:t>
      </w:r>
      <w:r w:rsidRPr="00535EA4">
        <w:rPr>
          <w:spacing w:val="37"/>
          <w:sz w:val="22"/>
          <w:szCs w:val="22"/>
        </w:rPr>
        <w:t xml:space="preserve"> </w:t>
      </w:r>
      <w:r w:rsidRPr="00535EA4">
        <w:rPr>
          <w:sz w:val="22"/>
          <w:szCs w:val="22"/>
        </w:rPr>
        <w:t>y</w:t>
      </w:r>
      <w:r w:rsidRPr="00535EA4">
        <w:rPr>
          <w:spacing w:val="36"/>
          <w:sz w:val="22"/>
          <w:szCs w:val="22"/>
        </w:rPr>
        <w:t xml:space="preserve"> </w:t>
      </w:r>
      <w:r w:rsidRPr="00535EA4">
        <w:rPr>
          <w:spacing w:val="4"/>
          <w:sz w:val="22"/>
          <w:szCs w:val="22"/>
        </w:rPr>
        <w:t>la</w:t>
      </w:r>
      <w:r w:rsidRPr="00535EA4">
        <w:rPr>
          <w:sz w:val="22"/>
          <w:szCs w:val="22"/>
        </w:rPr>
        <w:t>s</w:t>
      </w:r>
      <w:r w:rsidRPr="00535EA4">
        <w:rPr>
          <w:spacing w:val="37"/>
          <w:sz w:val="22"/>
          <w:szCs w:val="22"/>
        </w:rPr>
        <w:t xml:space="preserve"> </w:t>
      </w:r>
      <w:r w:rsidRPr="00535EA4">
        <w:rPr>
          <w:spacing w:val="4"/>
          <w:sz w:val="22"/>
          <w:szCs w:val="22"/>
        </w:rPr>
        <w:t xml:space="preserve">medidas </w:t>
      </w:r>
      <w:r w:rsidRPr="00535EA4">
        <w:rPr>
          <w:sz w:val="22"/>
          <w:szCs w:val="22"/>
        </w:rPr>
        <w:t>disponibles</w:t>
      </w:r>
      <w:r w:rsidRPr="00535EA4">
        <w:rPr>
          <w:spacing w:val="-1"/>
          <w:sz w:val="22"/>
          <w:szCs w:val="22"/>
        </w:rPr>
        <w:t xml:space="preserve"> </w:t>
      </w:r>
      <w:r w:rsidRPr="00535EA4">
        <w:rPr>
          <w:sz w:val="22"/>
          <w:szCs w:val="22"/>
        </w:rPr>
        <w:t>en</w:t>
      </w:r>
      <w:r w:rsidRPr="00535EA4">
        <w:rPr>
          <w:spacing w:val="-1"/>
          <w:sz w:val="22"/>
          <w:szCs w:val="22"/>
        </w:rPr>
        <w:t xml:space="preserve"> </w:t>
      </w:r>
      <w:r w:rsidRPr="00535EA4">
        <w:rPr>
          <w:sz w:val="22"/>
          <w:szCs w:val="22"/>
        </w:rPr>
        <w:t>barras</w:t>
      </w:r>
      <w:r w:rsidRPr="00535EA4">
        <w:rPr>
          <w:spacing w:val="-1"/>
          <w:sz w:val="22"/>
          <w:szCs w:val="22"/>
        </w:rPr>
        <w:t xml:space="preserve"> </w:t>
      </w:r>
      <w:r w:rsidRPr="00535EA4">
        <w:rPr>
          <w:sz w:val="22"/>
          <w:szCs w:val="22"/>
        </w:rPr>
        <w:t>de</w:t>
      </w:r>
      <w:r w:rsidRPr="00535EA4">
        <w:rPr>
          <w:spacing w:val="-1"/>
          <w:sz w:val="22"/>
          <w:szCs w:val="22"/>
        </w:rPr>
        <w:t xml:space="preserve"> </w:t>
      </w:r>
      <w:r w:rsidRPr="00535EA4">
        <w:rPr>
          <w:sz w:val="22"/>
          <w:szCs w:val="22"/>
        </w:rPr>
        <w:t>central</w:t>
      </w:r>
      <w:r w:rsidRPr="00535EA4">
        <w:rPr>
          <w:spacing w:val="-1"/>
          <w:sz w:val="22"/>
          <w:szCs w:val="22"/>
        </w:rPr>
        <w:t xml:space="preserve"> </w:t>
      </w:r>
      <w:r w:rsidRPr="00535EA4">
        <w:rPr>
          <w:sz w:val="22"/>
          <w:szCs w:val="22"/>
        </w:rPr>
        <w:t>SALDOENE.</w:t>
      </w:r>
    </w:p>
    <w:p w14:paraId="3CE2337F" w14:textId="77777777" w:rsidR="00CB0AC2" w:rsidRPr="00535EA4" w:rsidRDefault="00CB0AC2" w:rsidP="00CB0AC2">
      <w:pPr>
        <w:spacing w:after="0" w:line="170" w:lineRule="exact"/>
        <w:ind w:right="-28"/>
        <w:rPr>
          <w:rFonts w:cs="Arial"/>
          <w:sz w:val="22"/>
          <w:szCs w:val="22"/>
        </w:rPr>
      </w:pPr>
    </w:p>
    <w:p w14:paraId="14EBFD40" w14:textId="743EB7D3" w:rsidR="00CB0AC2" w:rsidRPr="00535EA4" w:rsidRDefault="00CB0AC2" w:rsidP="002762C2">
      <w:pPr>
        <w:pStyle w:val="BodyText"/>
        <w:tabs>
          <w:tab w:val="left" w:pos="2268"/>
          <w:tab w:val="left" w:pos="2835"/>
        </w:tabs>
        <w:spacing w:line="250" w:lineRule="auto"/>
        <w:ind w:left="2835" w:right="-30" w:hanging="2268"/>
        <w:rPr>
          <w:sz w:val="22"/>
          <w:szCs w:val="22"/>
        </w:rPr>
      </w:pPr>
      <w:proofErr w:type="spellStart"/>
      <w:r w:rsidRPr="00535EA4">
        <w:rPr>
          <w:spacing w:val="-1"/>
          <w:sz w:val="22"/>
          <w:szCs w:val="22"/>
        </w:rPr>
        <w:t>MBCliqpot</w:t>
      </w:r>
      <w:del w:id="928" w:author="LIQ" w:date="2021-03-17T12:13:00Z">
        <w:r w:rsidRPr="00535EA4" w:rsidDel="003E3BB4">
          <w:rPr>
            <w:spacing w:val="-1"/>
            <w:sz w:val="22"/>
            <w:szCs w:val="22"/>
          </w:rPr>
          <w:delText>,</w:delText>
        </w:r>
      </w:del>
      <w:r w:rsidRPr="009621CD">
        <w:rPr>
          <w:spacing w:val="-1"/>
          <w:sz w:val="22"/>
          <w:szCs w:val="22"/>
          <w:vertAlign w:val="subscript"/>
        </w:rPr>
        <w:t>u</w:t>
      </w:r>
      <w:r w:rsidRPr="009621CD">
        <w:rPr>
          <w:sz w:val="22"/>
          <w:szCs w:val="22"/>
          <w:vertAlign w:val="subscript"/>
        </w:rPr>
        <w:t>a</w:t>
      </w:r>
      <w:proofErr w:type="spellEnd"/>
      <w:r w:rsidRPr="00535EA4">
        <w:rPr>
          <w:spacing w:val="-8"/>
          <w:sz w:val="22"/>
          <w:szCs w:val="22"/>
        </w:rPr>
        <w:t xml:space="preserve"> </w:t>
      </w:r>
      <w:r w:rsidR="00B00B06">
        <w:rPr>
          <w:spacing w:val="-8"/>
          <w:sz w:val="22"/>
          <w:szCs w:val="22"/>
        </w:rPr>
        <w:tab/>
      </w:r>
      <w:r w:rsidRPr="00535EA4">
        <w:rPr>
          <w:sz w:val="22"/>
          <w:szCs w:val="22"/>
        </w:rPr>
        <w:t>=</w:t>
      </w:r>
      <w:r w:rsidRPr="00535EA4">
        <w:rPr>
          <w:spacing w:val="-6"/>
          <w:sz w:val="22"/>
          <w:szCs w:val="22"/>
        </w:rPr>
        <w:t xml:space="preserve"> </w:t>
      </w:r>
      <w:r w:rsidR="002762C2">
        <w:rPr>
          <w:spacing w:val="-6"/>
          <w:sz w:val="22"/>
          <w:szCs w:val="22"/>
        </w:rPr>
        <w:tab/>
      </w:r>
      <w:r w:rsidRPr="00535EA4">
        <w:rPr>
          <w:spacing w:val="-1"/>
          <w:sz w:val="22"/>
          <w:szCs w:val="22"/>
        </w:rPr>
        <w:t>Medid</w:t>
      </w:r>
      <w:r w:rsidRPr="00535EA4">
        <w:rPr>
          <w:sz w:val="22"/>
          <w:szCs w:val="22"/>
        </w:rPr>
        <w:t>a</w:t>
      </w:r>
      <w:r w:rsidRPr="00535EA4">
        <w:rPr>
          <w:spacing w:val="-7"/>
          <w:sz w:val="22"/>
          <w:szCs w:val="22"/>
        </w:rPr>
        <w:t xml:space="preserve"> </w:t>
      </w:r>
      <w:r w:rsidRPr="00535EA4">
        <w:rPr>
          <w:spacing w:val="-1"/>
          <w:sz w:val="22"/>
          <w:szCs w:val="22"/>
        </w:rPr>
        <w:t>liquidad</w:t>
      </w:r>
      <w:r w:rsidRPr="00535EA4">
        <w:rPr>
          <w:sz w:val="22"/>
          <w:szCs w:val="22"/>
        </w:rPr>
        <w:t>a</w:t>
      </w:r>
      <w:r w:rsidRPr="00535EA4">
        <w:rPr>
          <w:spacing w:val="-7"/>
          <w:sz w:val="22"/>
          <w:szCs w:val="22"/>
        </w:rPr>
        <w:t xml:space="preserve"> </w:t>
      </w:r>
      <w:r w:rsidRPr="00535EA4">
        <w:rPr>
          <w:spacing w:val="-1"/>
          <w:sz w:val="22"/>
          <w:szCs w:val="22"/>
        </w:rPr>
        <w:t>e</w:t>
      </w:r>
      <w:r w:rsidRPr="00535EA4">
        <w:rPr>
          <w:sz w:val="22"/>
          <w:szCs w:val="22"/>
        </w:rPr>
        <w:t>n</w:t>
      </w:r>
      <w:r w:rsidRPr="00535EA4">
        <w:rPr>
          <w:spacing w:val="-7"/>
          <w:sz w:val="22"/>
          <w:szCs w:val="22"/>
        </w:rPr>
        <w:t xml:space="preserve"> </w:t>
      </w:r>
      <w:r w:rsidRPr="00535EA4">
        <w:rPr>
          <w:spacing w:val="-1"/>
          <w:sz w:val="22"/>
          <w:szCs w:val="22"/>
        </w:rPr>
        <w:t>barra</w:t>
      </w:r>
      <w:r w:rsidRPr="00535EA4">
        <w:rPr>
          <w:sz w:val="22"/>
          <w:szCs w:val="22"/>
        </w:rPr>
        <w:t>s</w:t>
      </w:r>
      <w:r w:rsidRPr="00535EA4">
        <w:rPr>
          <w:spacing w:val="-7"/>
          <w:sz w:val="22"/>
          <w:szCs w:val="22"/>
        </w:rPr>
        <w:t xml:space="preserve"> </w:t>
      </w:r>
      <w:r w:rsidRPr="00535EA4">
        <w:rPr>
          <w:spacing w:val="-1"/>
          <w:sz w:val="22"/>
          <w:szCs w:val="22"/>
        </w:rPr>
        <w:t>d</w:t>
      </w:r>
      <w:r w:rsidRPr="00535EA4">
        <w:rPr>
          <w:sz w:val="22"/>
          <w:szCs w:val="22"/>
        </w:rPr>
        <w:t>e</w:t>
      </w:r>
      <w:r w:rsidRPr="00535EA4">
        <w:rPr>
          <w:spacing w:val="-7"/>
          <w:sz w:val="22"/>
          <w:szCs w:val="22"/>
        </w:rPr>
        <w:t xml:space="preserve"> </w:t>
      </w:r>
      <w:r w:rsidRPr="00535EA4">
        <w:rPr>
          <w:spacing w:val="-1"/>
          <w:sz w:val="22"/>
          <w:szCs w:val="22"/>
        </w:rPr>
        <w:t>centra</w:t>
      </w:r>
      <w:r w:rsidRPr="00535EA4">
        <w:rPr>
          <w:sz w:val="22"/>
          <w:szCs w:val="22"/>
        </w:rPr>
        <w:t>l</w:t>
      </w:r>
      <w:r w:rsidRPr="00535EA4">
        <w:rPr>
          <w:spacing w:val="-7"/>
          <w:sz w:val="22"/>
          <w:szCs w:val="22"/>
        </w:rPr>
        <w:t xml:space="preserve"> </w:t>
      </w:r>
      <w:r w:rsidRPr="00535EA4">
        <w:rPr>
          <w:sz w:val="22"/>
          <w:szCs w:val="22"/>
        </w:rPr>
        <w:t>a</w:t>
      </w:r>
      <w:r w:rsidRPr="00535EA4">
        <w:rPr>
          <w:spacing w:val="-7"/>
          <w:sz w:val="22"/>
          <w:szCs w:val="22"/>
        </w:rPr>
        <w:t xml:space="preserve"> </w:t>
      </w:r>
      <w:r w:rsidRPr="00535EA4">
        <w:rPr>
          <w:spacing w:val="-1"/>
          <w:sz w:val="22"/>
          <w:szCs w:val="22"/>
        </w:rPr>
        <w:t>l</w:t>
      </w:r>
      <w:r w:rsidRPr="00535EA4">
        <w:rPr>
          <w:sz w:val="22"/>
          <w:szCs w:val="22"/>
        </w:rPr>
        <w:t>a</w:t>
      </w:r>
      <w:r w:rsidRPr="00535EA4">
        <w:rPr>
          <w:spacing w:val="-7"/>
          <w:sz w:val="22"/>
          <w:szCs w:val="22"/>
        </w:rPr>
        <w:t xml:space="preserve"> </w:t>
      </w:r>
      <w:r w:rsidRPr="00535EA4">
        <w:rPr>
          <w:spacing w:val="-1"/>
          <w:sz w:val="22"/>
          <w:szCs w:val="22"/>
        </w:rPr>
        <w:t>unida</w:t>
      </w:r>
      <w:r w:rsidRPr="00535EA4">
        <w:rPr>
          <w:sz w:val="22"/>
          <w:szCs w:val="22"/>
        </w:rPr>
        <w:t>d</w:t>
      </w:r>
      <w:r w:rsidRPr="00535EA4">
        <w:rPr>
          <w:spacing w:val="-8"/>
          <w:sz w:val="22"/>
          <w:szCs w:val="22"/>
        </w:rPr>
        <w:t xml:space="preserve"> </w:t>
      </w:r>
      <w:r w:rsidRPr="00535EA4">
        <w:rPr>
          <w:spacing w:val="-1"/>
          <w:sz w:val="22"/>
          <w:szCs w:val="22"/>
        </w:rPr>
        <w:t>d</w:t>
      </w:r>
      <w:r w:rsidRPr="00535EA4">
        <w:rPr>
          <w:sz w:val="22"/>
          <w:szCs w:val="22"/>
        </w:rPr>
        <w:t>e</w:t>
      </w:r>
      <w:r w:rsidRPr="00535EA4">
        <w:rPr>
          <w:spacing w:val="-7"/>
          <w:sz w:val="22"/>
          <w:szCs w:val="22"/>
        </w:rPr>
        <w:t xml:space="preserve"> </w:t>
      </w:r>
      <w:r w:rsidRPr="00535EA4">
        <w:rPr>
          <w:spacing w:val="-1"/>
          <w:sz w:val="22"/>
          <w:szCs w:val="22"/>
        </w:rPr>
        <w:t xml:space="preserve">adquisición </w:t>
      </w:r>
      <w:r w:rsidRPr="00535EA4">
        <w:rPr>
          <w:sz w:val="22"/>
          <w:szCs w:val="22"/>
        </w:rPr>
        <w:t>para</w:t>
      </w:r>
      <w:r w:rsidRPr="00535EA4">
        <w:rPr>
          <w:spacing w:val="-2"/>
          <w:sz w:val="22"/>
          <w:szCs w:val="22"/>
        </w:rPr>
        <w:t xml:space="preserve"> </w:t>
      </w:r>
      <w:r w:rsidRPr="00535EA4">
        <w:rPr>
          <w:sz w:val="22"/>
          <w:szCs w:val="22"/>
        </w:rPr>
        <w:t>demanda</w:t>
      </w:r>
      <w:r w:rsidRPr="00535EA4">
        <w:rPr>
          <w:spacing w:val="-1"/>
          <w:sz w:val="22"/>
          <w:szCs w:val="22"/>
        </w:rPr>
        <w:t xml:space="preserve"> </w:t>
      </w:r>
      <w:proofErr w:type="spellStart"/>
      <w:r w:rsidRPr="00535EA4">
        <w:rPr>
          <w:sz w:val="22"/>
          <w:szCs w:val="22"/>
        </w:rPr>
        <w:t>ua</w:t>
      </w:r>
      <w:proofErr w:type="spellEnd"/>
      <w:r w:rsidRPr="00535EA4">
        <w:rPr>
          <w:spacing w:val="-1"/>
          <w:sz w:val="22"/>
          <w:szCs w:val="22"/>
        </w:rPr>
        <w:t xml:space="preserve"> </w:t>
      </w:r>
      <w:r w:rsidRPr="00535EA4">
        <w:rPr>
          <w:sz w:val="22"/>
          <w:szCs w:val="22"/>
        </w:rPr>
        <w:t>con</w:t>
      </w:r>
      <w:r w:rsidRPr="00535EA4">
        <w:rPr>
          <w:spacing w:val="-2"/>
          <w:sz w:val="22"/>
          <w:szCs w:val="22"/>
        </w:rPr>
        <w:t xml:space="preserve"> </w:t>
      </w:r>
      <w:r w:rsidRPr="00535EA4">
        <w:rPr>
          <w:sz w:val="22"/>
          <w:szCs w:val="22"/>
        </w:rPr>
        <w:t>liquidación</w:t>
      </w:r>
      <w:r w:rsidRPr="00535EA4">
        <w:rPr>
          <w:spacing w:val="-1"/>
          <w:sz w:val="22"/>
          <w:szCs w:val="22"/>
        </w:rPr>
        <w:t xml:space="preserve"> </w:t>
      </w:r>
      <w:r w:rsidRPr="00535EA4">
        <w:rPr>
          <w:sz w:val="22"/>
          <w:szCs w:val="22"/>
        </w:rPr>
        <w:t>potestativa</w:t>
      </w:r>
      <w:r w:rsidRPr="00535EA4">
        <w:rPr>
          <w:spacing w:val="-1"/>
          <w:sz w:val="22"/>
          <w:szCs w:val="22"/>
        </w:rPr>
        <w:t xml:space="preserve"> </w:t>
      </w:r>
      <w:r w:rsidRPr="00535EA4">
        <w:rPr>
          <w:sz w:val="22"/>
          <w:szCs w:val="22"/>
        </w:rPr>
        <w:t>según</w:t>
      </w:r>
      <w:r w:rsidR="00EB0FEA">
        <w:rPr>
          <w:sz w:val="22"/>
          <w:szCs w:val="22"/>
        </w:rPr>
        <w:t xml:space="preserve"> </w:t>
      </w:r>
      <w:r w:rsidRPr="00535EA4">
        <w:rPr>
          <w:sz w:val="22"/>
          <w:szCs w:val="22"/>
        </w:rPr>
        <w:t>apartado</w:t>
      </w:r>
      <w:r w:rsidRPr="00535EA4">
        <w:rPr>
          <w:spacing w:val="-2"/>
          <w:sz w:val="22"/>
          <w:szCs w:val="22"/>
        </w:rPr>
        <w:t xml:space="preserve"> </w:t>
      </w:r>
      <w:r w:rsidRPr="00535EA4">
        <w:rPr>
          <w:sz w:val="22"/>
          <w:szCs w:val="22"/>
        </w:rPr>
        <w:t>6.6</w:t>
      </w:r>
      <w:r w:rsidRPr="00535EA4">
        <w:rPr>
          <w:spacing w:val="-1"/>
          <w:sz w:val="22"/>
          <w:szCs w:val="22"/>
        </w:rPr>
        <w:t xml:space="preserve"> </w:t>
      </w:r>
      <w:r w:rsidRPr="00535EA4">
        <w:rPr>
          <w:sz w:val="22"/>
          <w:szCs w:val="22"/>
        </w:rPr>
        <w:t>del</w:t>
      </w:r>
      <w:r w:rsidRPr="00535EA4">
        <w:rPr>
          <w:spacing w:val="-1"/>
          <w:sz w:val="22"/>
          <w:szCs w:val="22"/>
        </w:rPr>
        <w:t xml:space="preserve"> </w:t>
      </w:r>
      <w:r w:rsidRPr="00535EA4">
        <w:rPr>
          <w:sz w:val="22"/>
          <w:szCs w:val="22"/>
        </w:rPr>
        <w:t>PO 14.1.</w:t>
      </w:r>
    </w:p>
    <w:p w14:paraId="37EF6A34" w14:textId="251F228C" w:rsidR="00AE7634" w:rsidRPr="00535EA4" w:rsidRDefault="4EE53E97" w:rsidP="00AE7634">
      <w:pPr>
        <w:numPr>
          <w:ilvl w:val="0"/>
          <w:numId w:val="8"/>
        </w:numPr>
        <w:spacing w:after="0" w:line="300" w:lineRule="exact"/>
        <w:rPr>
          <w:rFonts w:cs="Arial"/>
          <w:sz w:val="22"/>
          <w:szCs w:val="22"/>
        </w:rPr>
      </w:pPr>
      <w:r w:rsidRPr="0DDC4F9F">
        <w:rPr>
          <w:rFonts w:cs="Arial"/>
          <w:sz w:val="22"/>
          <w:szCs w:val="22"/>
        </w:rPr>
        <w:t>La medida en barras de central de unidades de programación de importación será la energía asignada a la unidad en el programa de intercambio en la frontera internacional acordado por ambos operadores del sistema.</w:t>
      </w:r>
    </w:p>
    <w:p w14:paraId="76CA16EB" w14:textId="77777777" w:rsidR="00AE7634" w:rsidRPr="00535EA4" w:rsidRDefault="00AE7634" w:rsidP="00AE7634">
      <w:pPr>
        <w:spacing w:after="0" w:line="300" w:lineRule="exact"/>
        <w:ind w:left="0"/>
        <w:rPr>
          <w:rFonts w:cs="Arial"/>
          <w:sz w:val="22"/>
          <w:szCs w:val="22"/>
        </w:rPr>
      </w:pPr>
    </w:p>
    <w:p w14:paraId="41DE20E5" w14:textId="367D294E" w:rsidR="00AE7634" w:rsidRPr="00535EA4" w:rsidRDefault="4EE53E97" w:rsidP="00AE7634">
      <w:pPr>
        <w:numPr>
          <w:ilvl w:val="0"/>
          <w:numId w:val="8"/>
        </w:numPr>
        <w:spacing w:after="0" w:line="300" w:lineRule="exact"/>
        <w:rPr>
          <w:rFonts w:cs="Arial"/>
          <w:sz w:val="22"/>
          <w:szCs w:val="22"/>
        </w:rPr>
      </w:pPr>
      <w:r w:rsidRPr="0DDC4F9F">
        <w:rPr>
          <w:rFonts w:cs="Arial"/>
          <w:sz w:val="22"/>
          <w:szCs w:val="22"/>
        </w:rPr>
        <w:t>La medida en barras de central de unidades de programación de exportación será la energía asignada a la unidad en el programa de intercambio en la frontera internacional acordado por ambos operadores del sistema, más las pérdidas de transporte en el caso de exportaciones por fronteras con países con los que no se haya firmado acuerdo de reciprocidad, de acuerdo a la siguiente fórmula:</w:t>
      </w:r>
    </w:p>
    <w:p w14:paraId="01A0BDD9" w14:textId="77777777" w:rsidR="00AE7634" w:rsidRPr="00535EA4" w:rsidRDefault="00AE7634" w:rsidP="00AE7634">
      <w:pPr>
        <w:spacing w:after="0" w:line="300" w:lineRule="exact"/>
        <w:rPr>
          <w:rFonts w:cs="Arial"/>
          <w:sz w:val="22"/>
          <w:szCs w:val="22"/>
        </w:rPr>
      </w:pPr>
    </w:p>
    <w:p w14:paraId="0E9FDA58" w14:textId="77777777" w:rsidR="00AE7634" w:rsidRPr="00535EA4" w:rsidRDefault="00AE7634" w:rsidP="00B00B06">
      <w:pPr>
        <w:spacing w:after="0" w:line="300" w:lineRule="exact"/>
        <w:ind w:left="567"/>
        <w:rPr>
          <w:rFonts w:cs="Arial"/>
          <w:sz w:val="22"/>
          <w:szCs w:val="22"/>
        </w:rPr>
      </w:pPr>
      <w:proofErr w:type="spellStart"/>
      <w:r w:rsidRPr="00535EA4">
        <w:rPr>
          <w:rFonts w:cs="Arial"/>
          <w:sz w:val="22"/>
          <w:szCs w:val="22"/>
        </w:rPr>
        <w:t>MBC</w:t>
      </w:r>
      <w:r w:rsidRPr="00535EA4">
        <w:rPr>
          <w:rFonts w:cs="Arial"/>
          <w:sz w:val="22"/>
          <w:szCs w:val="22"/>
          <w:vertAlign w:val="subscript"/>
        </w:rPr>
        <w:t>uexp</w:t>
      </w:r>
      <w:proofErr w:type="spellEnd"/>
      <w:r w:rsidRPr="00535EA4">
        <w:rPr>
          <w:rFonts w:cs="Arial"/>
          <w:sz w:val="22"/>
          <w:szCs w:val="22"/>
        </w:rPr>
        <w:t xml:space="preserve">  = </w:t>
      </w:r>
      <w:proofErr w:type="spellStart"/>
      <w:r w:rsidRPr="00535EA4">
        <w:rPr>
          <w:rFonts w:cs="Arial"/>
          <w:sz w:val="22"/>
          <w:szCs w:val="22"/>
        </w:rPr>
        <w:t>PFI</w:t>
      </w:r>
      <w:r w:rsidRPr="00535EA4">
        <w:rPr>
          <w:rFonts w:cs="Arial"/>
          <w:sz w:val="22"/>
          <w:szCs w:val="22"/>
          <w:vertAlign w:val="subscript"/>
        </w:rPr>
        <w:t>uexp</w:t>
      </w:r>
      <w:proofErr w:type="spellEnd"/>
      <w:r w:rsidRPr="00535EA4">
        <w:rPr>
          <w:rFonts w:cs="Arial"/>
          <w:sz w:val="22"/>
          <w:szCs w:val="22"/>
        </w:rPr>
        <w:t xml:space="preserve"> × (1 + </w:t>
      </w:r>
      <w:proofErr w:type="spellStart"/>
      <w:r w:rsidRPr="00535EA4">
        <w:rPr>
          <w:rFonts w:cs="Arial"/>
          <w:sz w:val="22"/>
          <w:szCs w:val="22"/>
        </w:rPr>
        <w:t>CPER</w:t>
      </w:r>
      <w:r w:rsidRPr="00535EA4">
        <w:rPr>
          <w:rStyle w:val="EstilosubindicePARAPROCEDCar"/>
          <w:rFonts w:cs="Arial"/>
          <w:sz w:val="22"/>
          <w:szCs w:val="22"/>
        </w:rPr>
        <w:t>frint</w:t>
      </w:r>
      <w:proofErr w:type="spellEnd"/>
      <w:r w:rsidRPr="00535EA4">
        <w:rPr>
          <w:rFonts w:cs="Arial"/>
          <w:sz w:val="22"/>
          <w:szCs w:val="22"/>
        </w:rPr>
        <w:t>)</w:t>
      </w:r>
    </w:p>
    <w:p w14:paraId="25881167" w14:textId="77777777" w:rsidR="00AE7634" w:rsidRPr="00535EA4" w:rsidRDefault="00AE7634" w:rsidP="00AE7634">
      <w:pPr>
        <w:spacing w:after="0" w:line="300" w:lineRule="exact"/>
        <w:ind w:firstLine="360"/>
        <w:rPr>
          <w:rFonts w:cs="Arial"/>
          <w:sz w:val="22"/>
          <w:szCs w:val="22"/>
        </w:rPr>
      </w:pPr>
    </w:p>
    <w:p w14:paraId="70105A92" w14:textId="77777777" w:rsidR="00AE7634" w:rsidRPr="00535EA4" w:rsidRDefault="00AE7634" w:rsidP="00B00B06">
      <w:pPr>
        <w:spacing w:after="0" w:line="300" w:lineRule="exact"/>
        <w:ind w:left="567"/>
        <w:rPr>
          <w:rFonts w:cs="Arial"/>
          <w:sz w:val="22"/>
          <w:szCs w:val="22"/>
        </w:rPr>
      </w:pPr>
      <w:r w:rsidRPr="00535EA4">
        <w:rPr>
          <w:rFonts w:cs="Arial"/>
          <w:sz w:val="22"/>
          <w:szCs w:val="22"/>
        </w:rPr>
        <w:t>donde:</w:t>
      </w:r>
    </w:p>
    <w:p w14:paraId="3E6F736F" w14:textId="77777777" w:rsidR="00AE7634" w:rsidRPr="00535EA4" w:rsidRDefault="00AE7634" w:rsidP="00AE7634">
      <w:pPr>
        <w:spacing w:after="0" w:line="300" w:lineRule="exact"/>
        <w:ind w:firstLine="360"/>
        <w:rPr>
          <w:rFonts w:cs="Arial"/>
          <w:sz w:val="22"/>
          <w:szCs w:val="22"/>
        </w:rPr>
      </w:pPr>
    </w:p>
    <w:p w14:paraId="54AC4A35" w14:textId="6D23A481" w:rsidR="00AE7634" w:rsidRPr="00535EA4" w:rsidRDefault="00AE7634" w:rsidP="005E0BFD">
      <w:pPr>
        <w:numPr>
          <w:ilvl w:val="12"/>
          <w:numId w:val="0"/>
        </w:numPr>
        <w:tabs>
          <w:tab w:val="left" w:pos="2268"/>
        </w:tabs>
        <w:ind w:left="2835" w:hanging="2268"/>
        <w:rPr>
          <w:rFonts w:cs="Arial"/>
          <w:sz w:val="22"/>
          <w:szCs w:val="22"/>
        </w:rPr>
      </w:pPr>
      <w:proofErr w:type="spellStart"/>
      <w:r w:rsidRPr="00535EA4">
        <w:rPr>
          <w:rFonts w:cs="Arial"/>
          <w:sz w:val="22"/>
          <w:szCs w:val="22"/>
        </w:rPr>
        <w:t>MBC</w:t>
      </w:r>
      <w:r w:rsidRPr="00535EA4">
        <w:rPr>
          <w:rFonts w:cs="Arial"/>
          <w:sz w:val="22"/>
          <w:szCs w:val="22"/>
          <w:vertAlign w:val="subscript"/>
        </w:rPr>
        <w:t>uexp</w:t>
      </w:r>
      <w:proofErr w:type="spellEnd"/>
      <w:r w:rsidRPr="00535EA4">
        <w:rPr>
          <w:rFonts w:cs="Arial"/>
          <w:sz w:val="22"/>
          <w:szCs w:val="22"/>
          <w:vertAlign w:val="subscript"/>
        </w:rPr>
        <w:t xml:space="preserve"> </w:t>
      </w:r>
      <w:r w:rsidR="00B00B06">
        <w:rPr>
          <w:rFonts w:cs="Arial"/>
          <w:sz w:val="22"/>
          <w:szCs w:val="22"/>
          <w:vertAlign w:val="subscript"/>
        </w:rPr>
        <w:tab/>
      </w:r>
      <w:r w:rsidRPr="00535EA4">
        <w:rPr>
          <w:rFonts w:cs="Arial"/>
          <w:sz w:val="22"/>
          <w:szCs w:val="22"/>
        </w:rPr>
        <w:t>=</w:t>
      </w:r>
      <w:r w:rsidRPr="00535EA4">
        <w:rPr>
          <w:rFonts w:cs="Arial"/>
          <w:sz w:val="22"/>
          <w:szCs w:val="22"/>
        </w:rPr>
        <w:tab/>
        <w:t xml:space="preserve">Medida en barras de central de la unidad de programación de exportación </w:t>
      </w:r>
      <w:proofErr w:type="spellStart"/>
      <w:r w:rsidRPr="00535EA4">
        <w:rPr>
          <w:rFonts w:cs="Arial"/>
          <w:i/>
          <w:sz w:val="22"/>
          <w:szCs w:val="22"/>
        </w:rPr>
        <w:t>uexp</w:t>
      </w:r>
      <w:proofErr w:type="spellEnd"/>
      <w:r w:rsidRPr="00535EA4">
        <w:rPr>
          <w:rFonts w:cs="Arial"/>
          <w:i/>
          <w:sz w:val="22"/>
          <w:szCs w:val="22"/>
        </w:rPr>
        <w:t>.</w:t>
      </w:r>
    </w:p>
    <w:p w14:paraId="70A7A7C5" w14:textId="0B6ACB53" w:rsidR="00AE7634" w:rsidRPr="00535EA4" w:rsidRDefault="00AE7634" w:rsidP="005E0BFD">
      <w:pPr>
        <w:numPr>
          <w:ilvl w:val="12"/>
          <w:numId w:val="0"/>
        </w:numPr>
        <w:tabs>
          <w:tab w:val="left" w:pos="2268"/>
        </w:tabs>
        <w:ind w:left="2835" w:hanging="2268"/>
        <w:rPr>
          <w:rFonts w:cs="Arial"/>
          <w:sz w:val="22"/>
          <w:szCs w:val="22"/>
        </w:rPr>
      </w:pPr>
      <w:proofErr w:type="spellStart"/>
      <w:r w:rsidRPr="00535EA4">
        <w:rPr>
          <w:rFonts w:cs="Arial"/>
          <w:sz w:val="22"/>
          <w:szCs w:val="22"/>
        </w:rPr>
        <w:t>PFI</w:t>
      </w:r>
      <w:r w:rsidRPr="00535EA4">
        <w:rPr>
          <w:rFonts w:cs="Arial"/>
          <w:sz w:val="22"/>
          <w:szCs w:val="22"/>
          <w:vertAlign w:val="subscript"/>
        </w:rPr>
        <w:t>uexp</w:t>
      </w:r>
      <w:proofErr w:type="spellEnd"/>
      <w:r w:rsidRPr="00535EA4">
        <w:rPr>
          <w:rFonts w:cs="Arial"/>
          <w:sz w:val="22"/>
          <w:szCs w:val="22"/>
          <w:vertAlign w:val="subscript"/>
        </w:rPr>
        <w:t xml:space="preserve"> </w:t>
      </w:r>
      <w:r w:rsidRPr="00535EA4">
        <w:rPr>
          <w:rFonts w:cs="Arial"/>
          <w:sz w:val="22"/>
          <w:szCs w:val="22"/>
        </w:rPr>
        <w:t xml:space="preserve">   </w:t>
      </w:r>
      <w:r w:rsidR="00B00B06">
        <w:rPr>
          <w:rFonts w:cs="Arial"/>
          <w:sz w:val="22"/>
          <w:szCs w:val="22"/>
        </w:rPr>
        <w:tab/>
      </w:r>
      <w:r w:rsidRPr="00535EA4">
        <w:rPr>
          <w:rFonts w:cs="Arial"/>
          <w:sz w:val="22"/>
          <w:szCs w:val="22"/>
        </w:rPr>
        <w:t xml:space="preserve">= </w:t>
      </w:r>
      <w:r w:rsidRPr="00535EA4">
        <w:rPr>
          <w:rFonts w:cs="Arial"/>
          <w:sz w:val="22"/>
          <w:szCs w:val="22"/>
        </w:rPr>
        <w:tab/>
        <w:t xml:space="preserve">Energía asignada a la unidad de exportación </w:t>
      </w:r>
      <w:proofErr w:type="spellStart"/>
      <w:r w:rsidRPr="00535EA4">
        <w:rPr>
          <w:rFonts w:cs="Arial"/>
          <w:i/>
          <w:sz w:val="22"/>
          <w:szCs w:val="22"/>
        </w:rPr>
        <w:t>uexp</w:t>
      </w:r>
      <w:proofErr w:type="spellEnd"/>
      <w:r w:rsidRPr="00535EA4">
        <w:rPr>
          <w:rFonts w:cs="Arial"/>
          <w:sz w:val="22"/>
          <w:szCs w:val="22"/>
        </w:rPr>
        <w:t xml:space="preserve"> en el programa de intercambio en la frontera internacional acordado por ambos operadores del sistema.</w:t>
      </w:r>
    </w:p>
    <w:p w14:paraId="6ADC2C92" w14:textId="1B06D658" w:rsidR="00AE7634" w:rsidRPr="00535EA4" w:rsidRDefault="00AE7634" w:rsidP="005E0BFD">
      <w:pPr>
        <w:numPr>
          <w:ilvl w:val="12"/>
          <w:numId w:val="0"/>
        </w:numPr>
        <w:tabs>
          <w:tab w:val="left" w:pos="2268"/>
        </w:tabs>
        <w:ind w:left="2835" w:hanging="2268"/>
        <w:rPr>
          <w:rFonts w:cs="Arial"/>
          <w:sz w:val="22"/>
          <w:szCs w:val="22"/>
        </w:rPr>
      </w:pPr>
      <w:proofErr w:type="spellStart"/>
      <w:r w:rsidRPr="00535EA4">
        <w:rPr>
          <w:rFonts w:cs="Arial"/>
          <w:sz w:val="22"/>
          <w:szCs w:val="22"/>
        </w:rPr>
        <w:t>CPER</w:t>
      </w:r>
      <w:r w:rsidRPr="00535EA4">
        <w:rPr>
          <w:rStyle w:val="EstilosubindicePARAPROCEDCar"/>
          <w:rFonts w:cs="Arial"/>
          <w:sz w:val="22"/>
          <w:szCs w:val="22"/>
        </w:rPr>
        <w:t>frint</w:t>
      </w:r>
      <w:proofErr w:type="spellEnd"/>
      <w:r w:rsidRPr="00535EA4">
        <w:rPr>
          <w:rFonts w:cs="Arial"/>
          <w:sz w:val="22"/>
          <w:szCs w:val="22"/>
        </w:rPr>
        <w:t xml:space="preserve"> </w:t>
      </w:r>
      <w:r w:rsidR="00B00B06">
        <w:rPr>
          <w:rFonts w:cs="Arial"/>
          <w:sz w:val="22"/>
          <w:szCs w:val="22"/>
        </w:rPr>
        <w:tab/>
      </w:r>
      <w:r w:rsidRPr="00535EA4">
        <w:rPr>
          <w:rFonts w:cs="Arial"/>
          <w:sz w:val="22"/>
          <w:szCs w:val="22"/>
        </w:rPr>
        <w:t xml:space="preserve">= </w:t>
      </w:r>
      <w:r w:rsidRPr="00535EA4">
        <w:rPr>
          <w:rFonts w:cs="Arial"/>
          <w:sz w:val="22"/>
          <w:szCs w:val="22"/>
        </w:rPr>
        <w:tab/>
        <w:t xml:space="preserve">Coeficiente de pérdidas de la tarifa general de acceso de alta tensión para la frontera internacional </w:t>
      </w:r>
      <w:proofErr w:type="spellStart"/>
      <w:r w:rsidRPr="00535EA4">
        <w:rPr>
          <w:rFonts w:cs="Arial"/>
          <w:i/>
          <w:sz w:val="22"/>
          <w:szCs w:val="22"/>
        </w:rPr>
        <w:t>frint</w:t>
      </w:r>
      <w:proofErr w:type="spellEnd"/>
      <w:r w:rsidRPr="00535EA4">
        <w:rPr>
          <w:rFonts w:cs="Arial"/>
          <w:sz w:val="22"/>
          <w:szCs w:val="22"/>
        </w:rPr>
        <w:t>. El valor aplicable, en caso de que sean de aplicación las pérdidas, será el que corresponda al nivel de tensión “mayor de 145 kV” excepto en la interconexión con Andorra que será, en caso de que sean de aplicación, el que corresponda al nivel de tensión “mayor de 72,5 y no superior a 145 kV”. En las fronteras con los países con los que se haya firmado acuerdo de reciprocidad el valor será cero.</w:t>
      </w:r>
    </w:p>
    <w:p w14:paraId="3C5F4F86" w14:textId="77777777" w:rsidR="00CB0AC2" w:rsidRPr="00535EA4" w:rsidRDefault="00CB0AC2" w:rsidP="00CB0AC2">
      <w:pPr>
        <w:spacing w:after="0" w:line="300" w:lineRule="exact"/>
        <w:rPr>
          <w:rFonts w:cs="Arial"/>
          <w:sz w:val="22"/>
          <w:szCs w:val="22"/>
        </w:rPr>
      </w:pPr>
    </w:p>
    <w:p w14:paraId="2F7AA843" w14:textId="77777777" w:rsidR="00CB0AC2" w:rsidRPr="00535EA4" w:rsidRDefault="5128A69B" w:rsidP="0001267A">
      <w:pPr>
        <w:numPr>
          <w:ilvl w:val="0"/>
          <w:numId w:val="8"/>
        </w:numPr>
        <w:spacing w:after="0" w:line="300" w:lineRule="exact"/>
        <w:rPr>
          <w:rFonts w:cs="Arial"/>
          <w:sz w:val="22"/>
          <w:szCs w:val="22"/>
        </w:rPr>
      </w:pPr>
      <w:r w:rsidRPr="0DDC4F9F">
        <w:rPr>
          <w:rFonts w:cs="Arial"/>
          <w:sz w:val="22"/>
          <w:szCs w:val="22"/>
        </w:rPr>
        <w:t>La medida de las unidades de programación genéricas y unidades de programación porfolio es cero.</w:t>
      </w:r>
    </w:p>
    <w:p w14:paraId="0F95F15A" w14:textId="452FCB4D" w:rsidR="00AC3EDF" w:rsidRDefault="00AC3EDF">
      <w:pPr>
        <w:spacing w:after="0"/>
        <w:ind w:left="0"/>
        <w:jc w:val="left"/>
        <w:rPr>
          <w:rFonts w:asciiTheme="minorHAnsi" w:hAnsiTheme="minorHAnsi" w:cs="Arial"/>
          <w:b/>
          <w:bCs/>
          <w:sz w:val="22"/>
          <w:szCs w:val="22"/>
        </w:rPr>
      </w:pPr>
    </w:p>
    <w:sectPr w:rsidR="00AC3EDF" w:rsidSect="003310A4">
      <w:headerReference w:type="default" r:id="rId14"/>
      <w:footerReference w:type="default" r:id="rId15"/>
      <w:footerReference w:type="first" r:id="rId16"/>
      <w:type w:val="continuous"/>
      <w:pgSz w:w="11906" w:h="16838" w:code="9"/>
      <w:pgMar w:top="1588" w:right="1321" w:bottom="1418" w:left="1418" w:header="0"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629" w:author="Red Eléctrica" w:date="2021-03-25T08:48:00Z" w:initials="REE">
    <w:p w14:paraId="4AB94DC2" w14:textId="32EFF20C" w:rsidR="00DE1ED6" w:rsidRDefault="00DE1ED6">
      <w:pPr>
        <w:pStyle w:val="CommentText"/>
      </w:pPr>
      <w:r>
        <w:rPr>
          <w:rStyle w:val="CommentReference"/>
        </w:rPr>
        <w:annotationRef/>
      </w:r>
      <w:r>
        <w:t xml:space="preserve">Este apartado se encuentra actualmente modificado y en proceso de consulta pública en la propuesta de modificación del PO 14.4 </w:t>
      </w:r>
      <w:r w:rsidRPr="007C2DA2">
        <w:rPr>
          <w:bCs/>
        </w:rPr>
        <w:t xml:space="preserve">para </w:t>
      </w:r>
      <w:r>
        <w:rPr>
          <w:bCs/>
        </w:rPr>
        <w:t xml:space="preserve">su </w:t>
      </w:r>
      <w:r w:rsidRPr="007C2DA2">
        <w:rPr>
          <w:bCs/>
        </w:rPr>
        <w:t>adaptación a normas de liquidación de intercambios intencionados (CCFR) y no intencionados (CCU)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AB94DC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AB94DC2" w16cid:durableId="2406CCE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1A8726" w14:textId="77777777" w:rsidR="00A25E6E" w:rsidRDefault="00A25E6E">
      <w:r>
        <w:separator/>
      </w:r>
    </w:p>
  </w:endnote>
  <w:endnote w:type="continuationSeparator" w:id="0">
    <w:p w14:paraId="3EE36B09" w14:textId="77777777" w:rsidR="00A25E6E" w:rsidRDefault="00A25E6E">
      <w:r>
        <w:continuationSeparator/>
      </w:r>
    </w:p>
  </w:endnote>
  <w:endnote w:type="continuationNotice" w:id="1">
    <w:p w14:paraId="2753A298" w14:textId="77777777" w:rsidR="00A25E6E" w:rsidRDefault="00A25E6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arlow Semi Condensed">
    <w:altName w:val="Calibri"/>
    <w:charset w:val="00"/>
    <w:family w:val="auto"/>
    <w:pitch w:val="variable"/>
    <w:sig w:usb0="00000007" w:usb1="00000000" w:usb2="00000000" w:usb3="00000000" w:csb0="00000093" w:csb1="00000000"/>
  </w:font>
  <w:font w:name="LFNOJD+Arial">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8BCB01" w14:textId="0F9244A9" w:rsidR="00A1305D" w:rsidRPr="002069AE" w:rsidRDefault="00A1305D" w:rsidP="0095333F">
    <w:pPr>
      <w:pStyle w:val="Footer"/>
      <w:spacing w:after="0"/>
      <w:jc w:val="right"/>
      <w:rPr>
        <w:sz w:val="20"/>
        <w:szCs w:val="20"/>
      </w:rPr>
    </w:pPr>
    <w:r w:rsidRPr="002069AE">
      <w:rPr>
        <w:sz w:val="20"/>
        <w:szCs w:val="20"/>
      </w:rPr>
      <w:fldChar w:fldCharType="begin"/>
    </w:r>
    <w:r w:rsidRPr="002069AE">
      <w:rPr>
        <w:sz w:val="20"/>
        <w:szCs w:val="20"/>
      </w:rPr>
      <w:instrText xml:space="preserve"> PAGE   \* MERGEFORMAT </w:instrText>
    </w:r>
    <w:r w:rsidRPr="002069AE">
      <w:rPr>
        <w:sz w:val="20"/>
        <w:szCs w:val="20"/>
      </w:rPr>
      <w:fldChar w:fldCharType="separate"/>
    </w:r>
    <w:r>
      <w:rPr>
        <w:noProof/>
        <w:sz w:val="20"/>
        <w:szCs w:val="20"/>
      </w:rPr>
      <w:t>18</w:t>
    </w:r>
    <w:r w:rsidRPr="002069AE">
      <w:rPr>
        <w:sz w:val="20"/>
        <w:szCs w:val="20"/>
      </w:rPr>
      <w:fldChar w:fldCharType="end"/>
    </w:r>
  </w:p>
  <w:p w14:paraId="4DF7AAE5" w14:textId="77777777" w:rsidR="00A1305D" w:rsidRDefault="00A130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4F855" w14:textId="3E629F4F" w:rsidR="00A1305D" w:rsidRDefault="00A1305D">
    <w:pPr>
      <w:pStyle w:val="Footer"/>
      <w:jc w:val="center"/>
    </w:pPr>
    <w:r>
      <w:fldChar w:fldCharType="begin"/>
    </w:r>
    <w:r>
      <w:instrText xml:space="preserve"> PAGE   \* MERGEFORMAT </w:instrText>
    </w:r>
    <w:r>
      <w:fldChar w:fldCharType="separate"/>
    </w:r>
    <w:r>
      <w:rPr>
        <w:noProof/>
      </w:rPr>
      <w:t>1</w:t>
    </w:r>
    <w:r>
      <w:rPr>
        <w:noProof/>
      </w:rPr>
      <w:fldChar w:fldCharType="end"/>
    </w:r>
  </w:p>
  <w:p w14:paraId="7377B0AA" w14:textId="77777777" w:rsidR="00A1305D" w:rsidRDefault="00A130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554E8A" w14:textId="77777777" w:rsidR="00A25E6E" w:rsidRDefault="00A25E6E">
      <w:r>
        <w:separator/>
      </w:r>
    </w:p>
  </w:footnote>
  <w:footnote w:type="continuationSeparator" w:id="0">
    <w:p w14:paraId="7F5460AB" w14:textId="77777777" w:rsidR="00A25E6E" w:rsidRDefault="00A25E6E">
      <w:r>
        <w:continuationSeparator/>
      </w:r>
    </w:p>
  </w:footnote>
  <w:footnote w:type="continuationNotice" w:id="1">
    <w:p w14:paraId="14E76599" w14:textId="77777777" w:rsidR="00A25E6E" w:rsidRDefault="00A25E6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760814" w14:textId="77777777" w:rsidR="00A1305D" w:rsidRDefault="00A1305D" w:rsidP="00876C1D">
    <w:pPr>
      <w:pStyle w:val="Header"/>
      <w:tabs>
        <w:tab w:val="right" w:pos="9180"/>
      </w:tabs>
    </w:pPr>
    <w:r>
      <w:tab/>
    </w:r>
  </w:p>
  <w:p w14:paraId="4720B005" w14:textId="77777777" w:rsidR="00A1305D" w:rsidRPr="008D2E0A" w:rsidRDefault="00A1305D" w:rsidP="008D2E0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A4047"/>
    <w:multiLevelType w:val="hybridMultilevel"/>
    <w:tmpl w:val="10DC1CB0"/>
    <w:lvl w:ilvl="0" w:tplc="0E0AD50E">
      <w:start w:val="1"/>
      <w:numFmt w:val="lowerLetter"/>
      <w:lvlText w:val="%1."/>
      <w:lvlJc w:val="left"/>
      <w:pPr>
        <w:tabs>
          <w:tab w:val="num" w:pos="720"/>
        </w:tabs>
        <w:ind w:left="720" w:hanging="360"/>
      </w:pPr>
      <w:rPr>
        <w:rFonts w:hint="default"/>
        <w:sz w:val="22"/>
        <w:szCs w:val="22"/>
      </w:rPr>
    </w:lvl>
    <w:lvl w:ilvl="1" w:tplc="47503B0A">
      <w:start w:val="1"/>
      <w:numFmt w:val="lowerLetter"/>
      <w:lvlText w:val="%2."/>
      <w:lvlJc w:val="left"/>
      <w:pPr>
        <w:tabs>
          <w:tab w:val="num" w:pos="1440"/>
        </w:tabs>
        <w:ind w:left="1440" w:hanging="360"/>
      </w:pPr>
    </w:lvl>
    <w:lvl w:ilvl="2" w:tplc="59EC328C">
      <w:start w:val="1"/>
      <w:numFmt w:val="lowerRoman"/>
      <w:lvlText w:val="%3."/>
      <w:lvlJc w:val="right"/>
      <w:pPr>
        <w:tabs>
          <w:tab w:val="num" w:pos="2160"/>
        </w:tabs>
        <w:ind w:left="2160" w:hanging="180"/>
      </w:pPr>
    </w:lvl>
    <w:lvl w:ilvl="3" w:tplc="8196EBCE">
      <w:start w:val="1"/>
      <w:numFmt w:val="decimal"/>
      <w:lvlText w:val="%4."/>
      <w:lvlJc w:val="left"/>
      <w:pPr>
        <w:tabs>
          <w:tab w:val="num" w:pos="2880"/>
        </w:tabs>
        <w:ind w:left="2880" w:hanging="360"/>
      </w:pPr>
    </w:lvl>
    <w:lvl w:ilvl="4" w:tplc="C44E6940">
      <w:start w:val="1"/>
      <w:numFmt w:val="lowerLetter"/>
      <w:lvlText w:val="%5."/>
      <w:lvlJc w:val="left"/>
      <w:pPr>
        <w:tabs>
          <w:tab w:val="num" w:pos="3600"/>
        </w:tabs>
        <w:ind w:left="3600" w:hanging="360"/>
      </w:pPr>
    </w:lvl>
    <w:lvl w:ilvl="5" w:tplc="4AB22752" w:tentative="1">
      <w:start w:val="1"/>
      <w:numFmt w:val="lowerRoman"/>
      <w:lvlText w:val="%6."/>
      <w:lvlJc w:val="right"/>
      <w:pPr>
        <w:tabs>
          <w:tab w:val="num" w:pos="4320"/>
        </w:tabs>
        <w:ind w:left="4320" w:hanging="180"/>
      </w:pPr>
    </w:lvl>
    <w:lvl w:ilvl="6" w:tplc="F4F88BA2" w:tentative="1">
      <w:start w:val="1"/>
      <w:numFmt w:val="decimal"/>
      <w:lvlText w:val="%7."/>
      <w:lvlJc w:val="left"/>
      <w:pPr>
        <w:tabs>
          <w:tab w:val="num" w:pos="5040"/>
        </w:tabs>
        <w:ind w:left="5040" w:hanging="360"/>
      </w:pPr>
    </w:lvl>
    <w:lvl w:ilvl="7" w:tplc="266A2438" w:tentative="1">
      <w:start w:val="1"/>
      <w:numFmt w:val="lowerLetter"/>
      <w:lvlText w:val="%8."/>
      <w:lvlJc w:val="left"/>
      <w:pPr>
        <w:tabs>
          <w:tab w:val="num" w:pos="5760"/>
        </w:tabs>
        <w:ind w:left="5760" w:hanging="360"/>
      </w:pPr>
    </w:lvl>
    <w:lvl w:ilvl="8" w:tplc="F6BA0668">
      <w:numFmt w:val="none"/>
      <w:lvlText w:val=""/>
      <w:lvlJc w:val="left"/>
      <w:pPr>
        <w:tabs>
          <w:tab w:val="num" w:pos="360"/>
        </w:tabs>
      </w:pPr>
    </w:lvl>
  </w:abstractNum>
  <w:abstractNum w:abstractNumId="1" w15:restartNumberingAfterBreak="0">
    <w:nsid w:val="080843C5"/>
    <w:multiLevelType w:val="hybridMultilevel"/>
    <w:tmpl w:val="435EDFDE"/>
    <w:lvl w:ilvl="0" w:tplc="0C0A0017">
      <w:start w:val="1"/>
      <w:numFmt w:val="lowerLetter"/>
      <w:lvlText w:val="%1)"/>
      <w:lvlJc w:val="left"/>
      <w:pPr>
        <w:ind w:left="862" w:hanging="360"/>
      </w:p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2" w15:restartNumberingAfterBreak="0">
    <w:nsid w:val="0E021DA1"/>
    <w:multiLevelType w:val="hybridMultilevel"/>
    <w:tmpl w:val="E3EA354A"/>
    <w:lvl w:ilvl="0" w:tplc="80F0EEA6">
      <w:start w:val="1"/>
      <w:numFmt w:val="lowerLetter"/>
      <w:lvlText w:val="%1."/>
      <w:lvlJc w:val="left"/>
      <w:pPr>
        <w:tabs>
          <w:tab w:val="num" w:pos="720"/>
        </w:tabs>
        <w:ind w:left="720" w:hanging="360"/>
      </w:pPr>
      <w:rPr>
        <w:rFonts w:hint="default"/>
      </w:rPr>
    </w:lvl>
    <w:lvl w:ilvl="1" w:tplc="47503B0A">
      <w:start w:val="1"/>
      <w:numFmt w:val="lowerLetter"/>
      <w:lvlText w:val="%2."/>
      <w:lvlJc w:val="left"/>
      <w:pPr>
        <w:tabs>
          <w:tab w:val="num" w:pos="1440"/>
        </w:tabs>
        <w:ind w:left="1440" w:hanging="360"/>
      </w:pPr>
    </w:lvl>
    <w:lvl w:ilvl="2" w:tplc="59EC328C">
      <w:start w:val="1"/>
      <w:numFmt w:val="lowerRoman"/>
      <w:lvlText w:val="%3."/>
      <w:lvlJc w:val="right"/>
      <w:pPr>
        <w:tabs>
          <w:tab w:val="num" w:pos="2160"/>
        </w:tabs>
        <w:ind w:left="2160" w:hanging="180"/>
      </w:pPr>
    </w:lvl>
    <w:lvl w:ilvl="3" w:tplc="8196EBCE">
      <w:start w:val="1"/>
      <w:numFmt w:val="decimal"/>
      <w:lvlText w:val="%4."/>
      <w:lvlJc w:val="left"/>
      <w:pPr>
        <w:tabs>
          <w:tab w:val="num" w:pos="2880"/>
        </w:tabs>
        <w:ind w:left="2880" w:hanging="360"/>
      </w:pPr>
    </w:lvl>
    <w:lvl w:ilvl="4" w:tplc="C44E6940">
      <w:start w:val="1"/>
      <w:numFmt w:val="lowerLetter"/>
      <w:lvlText w:val="%5."/>
      <w:lvlJc w:val="left"/>
      <w:pPr>
        <w:tabs>
          <w:tab w:val="num" w:pos="3600"/>
        </w:tabs>
        <w:ind w:left="3600" w:hanging="360"/>
      </w:pPr>
    </w:lvl>
    <w:lvl w:ilvl="5" w:tplc="4AB22752" w:tentative="1">
      <w:start w:val="1"/>
      <w:numFmt w:val="lowerRoman"/>
      <w:lvlText w:val="%6."/>
      <w:lvlJc w:val="right"/>
      <w:pPr>
        <w:tabs>
          <w:tab w:val="num" w:pos="4320"/>
        </w:tabs>
        <w:ind w:left="4320" w:hanging="180"/>
      </w:pPr>
    </w:lvl>
    <w:lvl w:ilvl="6" w:tplc="F4F88BA2" w:tentative="1">
      <w:start w:val="1"/>
      <w:numFmt w:val="decimal"/>
      <w:lvlText w:val="%7."/>
      <w:lvlJc w:val="left"/>
      <w:pPr>
        <w:tabs>
          <w:tab w:val="num" w:pos="5040"/>
        </w:tabs>
        <w:ind w:left="5040" w:hanging="360"/>
      </w:pPr>
    </w:lvl>
    <w:lvl w:ilvl="7" w:tplc="266A2438" w:tentative="1">
      <w:start w:val="1"/>
      <w:numFmt w:val="lowerLetter"/>
      <w:lvlText w:val="%8."/>
      <w:lvlJc w:val="left"/>
      <w:pPr>
        <w:tabs>
          <w:tab w:val="num" w:pos="5760"/>
        </w:tabs>
        <w:ind w:left="5760" w:hanging="360"/>
      </w:pPr>
    </w:lvl>
    <w:lvl w:ilvl="8" w:tplc="F6BA0668">
      <w:numFmt w:val="none"/>
      <w:lvlText w:val=""/>
      <w:lvlJc w:val="left"/>
      <w:pPr>
        <w:tabs>
          <w:tab w:val="num" w:pos="360"/>
        </w:tabs>
      </w:pPr>
    </w:lvl>
  </w:abstractNum>
  <w:abstractNum w:abstractNumId="3" w15:restartNumberingAfterBreak="0">
    <w:nsid w:val="0EF46A14"/>
    <w:multiLevelType w:val="multilevel"/>
    <w:tmpl w:val="8F0C6B8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540"/>
        </w:tabs>
        <w:ind w:left="54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525649A"/>
    <w:multiLevelType w:val="multilevel"/>
    <w:tmpl w:val="33327168"/>
    <w:lvl w:ilvl="0">
      <w:start w:val="1"/>
      <w:numFmt w:val="decimal"/>
      <w:lvlText w:val="%1."/>
      <w:lvlJc w:val="left"/>
      <w:pPr>
        <w:tabs>
          <w:tab w:val="num" w:pos="473"/>
        </w:tabs>
        <w:ind w:left="113" w:firstLine="0"/>
      </w:pPr>
    </w:lvl>
    <w:lvl w:ilvl="1">
      <w:start w:val="1"/>
      <w:numFmt w:val="decimal"/>
      <w:lvlText w:val="%1.%2"/>
      <w:lvlJc w:val="left"/>
      <w:pPr>
        <w:tabs>
          <w:tab w:val="num" w:pos="833"/>
        </w:tabs>
        <w:ind w:left="113" w:firstLine="0"/>
      </w:pPr>
    </w:lvl>
    <w:lvl w:ilvl="2">
      <w:start w:val="1"/>
      <w:numFmt w:val="decimal"/>
      <w:suff w:val="space"/>
      <w:lvlText w:val="%1.%2.%3"/>
      <w:lvlJc w:val="left"/>
      <w:pPr>
        <w:ind w:left="597" w:hanging="57"/>
      </w:pPr>
    </w:lvl>
    <w:lvl w:ilvl="3">
      <w:start w:val="1"/>
      <w:numFmt w:val="decimal"/>
      <w:suff w:val="space"/>
      <w:lvlText w:val="%1.%2.%3.%4"/>
      <w:lvlJc w:val="left"/>
      <w:pPr>
        <w:ind w:left="113" w:firstLine="0"/>
      </w:pPr>
    </w:lvl>
    <w:lvl w:ilvl="4">
      <w:start w:val="1"/>
      <w:numFmt w:val="decimal"/>
      <w:lvlText w:val="%1.%2.%3.%4.%5"/>
      <w:lvlJc w:val="left"/>
      <w:pPr>
        <w:tabs>
          <w:tab w:val="num" w:pos="1553"/>
        </w:tabs>
        <w:ind w:left="340" w:hanging="227"/>
      </w:pPr>
    </w:lvl>
    <w:lvl w:ilvl="5">
      <w:start w:val="1"/>
      <w:numFmt w:val="decimal"/>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15825572"/>
    <w:multiLevelType w:val="hybridMultilevel"/>
    <w:tmpl w:val="6D363ED0"/>
    <w:lvl w:ilvl="0" w:tplc="BF409D1A">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15:restartNumberingAfterBreak="0">
    <w:nsid w:val="15AA602C"/>
    <w:multiLevelType w:val="hybridMultilevel"/>
    <w:tmpl w:val="9286C826"/>
    <w:lvl w:ilvl="0" w:tplc="1BD63EF2">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9741B7F"/>
    <w:multiLevelType w:val="hybridMultilevel"/>
    <w:tmpl w:val="1F008A38"/>
    <w:lvl w:ilvl="0" w:tplc="451EF398">
      <w:start w:val="1"/>
      <w:numFmt w:val="bullet"/>
      <w:lvlText w:val="-"/>
      <w:lvlJc w:val="left"/>
      <w:pPr>
        <w:tabs>
          <w:tab w:val="num" w:pos="2533"/>
        </w:tabs>
        <w:ind w:left="2533" w:hanging="360"/>
      </w:pPr>
      <w:rPr>
        <w:rFonts w:ascii="Courier New" w:hAnsi="Courier New" w:hint="default"/>
      </w:rPr>
    </w:lvl>
    <w:lvl w:ilvl="1" w:tplc="0C0A0003">
      <w:start w:val="1"/>
      <w:numFmt w:val="bullet"/>
      <w:lvlText w:val="o"/>
      <w:lvlJc w:val="left"/>
      <w:pPr>
        <w:tabs>
          <w:tab w:val="num" w:pos="2891"/>
        </w:tabs>
        <w:ind w:left="2891" w:hanging="360"/>
      </w:pPr>
      <w:rPr>
        <w:rFonts w:ascii="Courier New" w:hAnsi="Courier New" w:cs="Courier New" w:hint="default"/>
      </w:rPr>
    </w:lvl>
    <w:lvl w:ilvl="2" w:tplc="0C0A0005" w:tentative="1">
      <w:start w:val="1"/>
      <w:numFmt w:val="bullet"/>
      <w:lvlText w:val=""/>
      <w:lvlJc w:val="left"/>
      <w:pPr>
        <w:tabs>
          <w:tab w:val="num" w:pos="3611"/>
        </w:tabs>
        <w:ind w:left="3611" w:hanging="360"/>
      </w:pPr>
      <w:rPr>
        <w:rFonts w:ascii="Wingdings" w:hAnsi="Wingdings" w:hint="default"/>
      </w:rPr>
    </w:lvl>
    <w:lvl w:ilvl="3" w:tplc="0C0A0001" w:tentative="1">
      <w:start w:val="1"/>
      <w:numFmt w:val="bullet"/>
      <w:lvlText w:val=""/>
      <w:lvlJc w:val="left"/>
      <w:pPr>
        <w:tabs>
          <w:tab w:val="num" w:pos="4331"/>
        </w:tabs>
        <w:ind w:left="4331" w:hanging="360"/>
      </w:pPr>
      <w:rPr>
        <w:rFonts w:ascii="Symbol" w:hAnsi="Symbol" w:hint="default"/>
      </w:rPr>
    </w:lvl>
    <w:lvl w:ilvl="4" w:tplc="0C0A0003" w:tentative="1">
      <w:start w:val="1"/>
      <w:numFmt w:val="bullet"/>
      <w:lvlText w:val="o"/>
      <w:lvlJc w:val="left"/>
      <w:pPr>
        <w:tabs>
          <w:tab w:val="num" w:pos="5051"/>
        </w:tabs>
        <w:ind w:left="5051" w:hanging="360"/>
      </w:pPr>
      <w:rPr>
        <w:rFonts w:ascii="Courier New" w:hAnsi="Courier New" w:cs="Courier New" w:hint="default"/>
      </w:rPr>
    </w:lvl>
    <w:lvl w:ilvl="5" w:tplc="0C0A0005" w:tentative="1">
      <w:start w:val="1"/>
      <w:numFmt w:val="bullet"/>
      <w:lvlText w:val=""/>
      <w:lvlJc w:val="left"/>
      <w:pPr>
        <w:tabs>
          <w:tab w:val="num" w:pos="5771"/>
        </w:tabs>
        <w:ind w:left="5771" w:hanging="360"/>
      </w:pPr>
      <w:rPr>
        <w:rFonts w:ascii="Wingdings" w:hAnsi="Wingdings" w:hint="default"/>
      </w:rPr>
    </w:lvl>
    <w:lvl w:ilvl="6" w:tplc="0C0A0001" w:tentative="1">
      <w:start w:val="1"/>
      <w:numFmt w:val="bullet"/>
      <w:lvlText w:val=""/>
      <w:lvlJc w:val="left"/>
      <w:pPr>
        <w:tabs>
          <w:tab w:val="num" w:pos="6491"/>
        </w:tabs>
        <w:ind w:left="6491" w:hanging="360"/>
      </w:pPr>
      <w:rPr>
        <w:rFonts w:ascii="Symbol" w:hAnsi="Symbol" w:hint="default"/>
      </w:rPr>
    </w:lvl>
    <w:lvl w:ilvl="7" w:tplc="0C0A0003" w:tentative="1">
      <w:start w:val="1"/>
      <w:numFmt w:val="bullet"/>
      <w:lvlText w:val="o"/>
      <w:lvlJc w:val="left"/>
      <w:pPr>
        <w:tabs>
          <w:tab w:val="num" w:pos="7211"/>
        </w:tabs>
        <w:ind w:left="7211" w:hanging="360"/>
      </w:pPr>
      <w:rPr>
        <w:rFonts w:ascii="Courier New" w:hAnsi="Courier New" w:cs="Courier New" w:hint="default"/>
      </w:rPr>
    </w:lvl>
    <w:lvl w:ilvl="8" w:tplc="0C0A0005" w:tentative="1">
      <w:start w:val="1"/>
      <w:numFmt w:val="bullet"/>
      <w:lvlText w:val=""/>
      <w:lvlJc w:val="left"/>
      <w:pPr>
        <w:tabs>
          <w:tab w:val="num" w:pos="7931"/>
        </w:tabs>
        <w:ind w:left="7931" w:hanging="360"/>
      </w:pPr>
      <w:rPr>
        <w:rFonts w:ascii="Wingdings" w:hAnsi="Wingdings" w:hint="default"/>
      </w:rPr>
    </w:lvl>
  </w:abstractNum>
  <w:abstractNum w:abstractNumId="8" w15:restartNumberingAfterBreak="0">
    <w:nsid w:val="1A655177"/>
    <w:multiLevelType w:val="hybridMultilevel"/>
    <w:tmpl w:val="03AEA706"/>
    <w:lvl w:ilvl="0" w:tplc="BF409D1A">
      <w:start w:val="1"/>
      <w:numFmt w:val="lowerLetter"/>
      <w:lvlText w:val="%1."/>
      <w:lvlJc w:val="left"/>
      <w:pPr>
        <w:tabs>
          <w:tab w:val="num" w:pos="536"/>
        </w:tabs>
        <w:ind w:left="536" w:hanging="360"/>
      </w:pPr>
      <w:rPr>
        <w:rFonts w:hint="default"/>
      </w:rPr>
    </w:lvl>
    <w:lvl w:ilvl="1" w:tplc="0C0A0019" w:tentative="1">
      <w:start w:val="1"/>
      <w:numFmt w:val="lowerLetter"/>
      <w:lvlText w:val="%2."/>
      <w:lvlJc w:val="left"/>
      <w:pPr>
        <w:tabs>
          <w:tab w:val="num" w:pos="1256"/>
        </w:tabs>
        <w:ind w:left="1256" w:hanging="360"/>
      </w:pPr>
    </w:lvl>
    <w:lvl w:ilvl="2" w:tplc="0C0A001B" w:tentative="1">
      <w:start w:val="1"/>
      <w:numFmt w:val="lowerRoman"/>
      <w:lvlText w:val="%3."/>
      <w:lvlJc w:val="right"/>
      <w:pPr>
        <w:tabs>
          <w:tab w:val="num" w:pos="1976"/>
        </w:tabs>
        <w:ind w:left="1976" w:hanging="180"/>
      </w:pPr>
    </w:lvl>
    <w:lvl w:ilvl="3" w:tplc="0C0A000F" w:tentative="1">
      <w:start w:val="1"/>
      <w:numFmt w:val="decimal"/>
      <w:lvlText w:val="%4."/>
      <w:lvlJc w:val="left"/>
      <w:pPr>
        <w:tabs>
          <w:tab w:val="num" w:pos="2696"/>
        </w:tabs>
        <w:ind w:left="2696" w:hanging="360"/>
      </w:pPr>
    </w:lvl>
    <w:lvl w:ilvl="4" w:tplc="0C0A0019" w:tentative="1">
      <w:start w:val="1"/>
      <w:numFmt w:val="lowerLetter"/>
      <w:lvlText w:val="%5."/>
      <w:lvlJc w:val="left"/>
      <w:pPr>
        <w:tabs>
          <w:tab w:val="num" w:pos="3416"/>
        </w:tabs>
        <w:ind w:left="3416" w:hanging="360"/>
      </w:pPr>
    </w:lvl>
    <w:lvl w:ilvl="5" w:tplc="0C0A001B" w:tentative="1">
      <w:start w:val="1"/>
      <w:numFmt w:val="lowerRoman"/>
      <w:lvlText w:val="%6."/>
      <w:lvlJc w:val="right"/>
      <w:pPr>
        <w:tabs>
          <w:tab w:val="num" w:pos="4136"/>
        </w:tabs>
        <w:ind w:left="4136" w:hanging="180"/>
      </w:pPr>
    </w:lvl>
    <w:lvl w:ilvl="6" w:tplc="0C0A000F" w:tentative="1">
      <w:start w:val="1"/>
      <w:numFmt w:val="decimal"/>
      <w:lvlText w:val="%7."/>
      <w:lvlJc w:val="left"/>
      <w:pPr>
        <w:tabs>
          <w:tab w:val="num" w:pos="4856"/>
        </w:tabs>
        <w:ind w:left="4856" w:hanging="360"/>
      </w:pPr>
    </w:lvl>
    <w:lvl w:ilvl="7" w:tplc="0C0A0019" w:tentative="1">
      <w:start w:val="1"/>
      <w:numFmt w:val="lowerLetter"/>
      <w:lvlText w:val="%8."/>
      <w:lvlJc w:val="left"/>
      <w:pPr>
        <w:tabs>
          <w:tab w:val="num" w:pos="5576"/>
        </w:tabs>
        <w:ind w:left="5576" w:hanging="360"/>
      </w:pPr>
    </w:lvl>
    <w:lvl w:ilvl="8" w:tplc="0C0A001B" w:tentative="1">
      <w:start w:val="1"/>
      <w:numFmt w:val="lowerRoman"/>
      <w:lvlText w:val="%9."/>
      <w:lvlJc w:val="right"/>
      <w:pPr>
        <w:tabs>
          <w:tab w:val="num" w:pos="6296"/>
        </w:tabs>
        <w:ind w:left="6296" w:hanging="180"/>
      </w:pPr>
    </w:lvl>
  </w:abstractNum>
  <w:abstractNum w:abstractNumId="9" w15:restartNumberingAfterBreak="0">
    <w:nsid w:val="1BCA5840"/>
    <w:multiLevelType w:val="hybridMultilevel"/>
    <w:tmpl w:val="15606062"/>
    <w:lvl w:ilvl="0" w:tplc="FFFFFFFF">
      <w:start w:val="1"/>
      <w:numFmt w:val="lowerLetter"/>
      <w:lvlText w:val="(%1)"/>
      <w:lvlJc w:val="left"/>
      <w:pPr>
        <w:ind w:left="536" w:hanging="360"/>
      </w:pPr>
    </w:lvl>
    <w:lvl w:ilvl="1" w:tplc="0C0A0019" w:tentative="1">
      <w:start w:val="1"/>
      <w:numFmt w:val="lowerLetter"/>
      <w:lvlText w:val="%2."/>
      <w:lvlJc w:val="left"/>
      <w:pPr>
        <w:ind w:left="1256" w:hanging="360"/>
      </w:pPr>
    </w:lvl>
    <w:lvl w:ilvl="2" w:tplc="0C0A001B" w:tentative="1">
      <w:start w:val="1"/>
      <w:numFmt w:val="lowerRoman"/>
      <w:lvlText w:val="%3."/>
      <w:lvlJc w:val="right"/>
      <w:pPr>
        <w:ind w:left="1976" w:hanging="180"/>
      </w:pPr>
    </w:lvl>
    <w:lvl w:ilvl="3" w:tplc="0C0A000F" w:tentative="1">
      <w:start w:val="1"/>
      <w:numFmt w:val="decimal"/>
      <w:lvlText w:val="%4."/>
      <w:lvlJc w:val="left"/>
      <w:pPr>
        <w:ind w:left="2696" w:hanging="360"/>
      </w:pPr>
    </w:lvl>
    <w:lvl w:ilvl="4" w:tplc="0C0A0019" w:tentative="1">
      <w:start w:val="1"/>
      <w:numFmt w:val="lowerLetter"/>
      <w:lvlText w:val="%5."/>
      <w:lvlJc w:val="left"/>
      <w:pPr>
        <w:ind w:left="3416" w:hanging="360"/>
      </w:pPr>
    </w:lvl>
    <w:lvl w:ilvl="5" w:tplc="0C0A001B" w:tentative="1">
      <w:start w:val="1"/>
      <w:numFmt w:val="lowerRoman"/>
      <w:lvlText w:val="%6."/>
      <w:lvlJc w:val="right"/>
      <w:pPr>
        <w:ind w:left="4136" w:hanging="180"/>
      </w:pPr>
    </w:lvl>
    <w:lvl w:ilvl="6" w:tplc="0C0A000F" w:tentative="1">
      <w:start w:val="1"/>
      <w:numFmt w:val="decimal"/>
      <w:lvlText w:val="%7."/>
      <w:lvlJc w:val="left"/>
      <w:pPr>
        <w:ind w:left="4856" w:hanging="360"/>
      </w:pPr>
    </w:lvl>
    <w:lvl w:ilvl="7" w:tplc="0C0A0019" w:tentative="1">
      <w:start w:val="1"/>
      <w:numFmt w:val="lowerLetter"/>
      <w:lvlText w:val="%8."/>
      <w:lvlJc w:val="left"/>
      <w:pPr>
        <w:ind w:left="5576" w:hanging="360"/>
      </w:pPr>
    </w:lvl>
    <w:lvl w:ilvl="8" w:tplc="0C0A001B" w:tentative="1">
      <w:start w:val="1"/>
      <w:numFmt w:val="lowerRoman"/>
      <w:lvlText w:val="%9."/>
      <w:lvlJc w:val="right"/>
      <w:pPr>
        <w:ind w:left="6296" w:hanging="180"/>
      </w:pPr>
    </w:lvl>
  </w:abstractNum>
  <w:abstractNum w:abstractNumId="10" w15:restartNumberingAfterBreak="0">
    <w:nsid w:val="1CCE5276"/>
    <w:multiLevelType w:val="hybridMultilevel"/>
    <w:tmpl w:val="A216AB1E"/>
    <w:lvl w:ilvl="0" w:tplc="52A62FF4">
      <w:start w:val="1"/>
      <w:numFmt w:val="lowerLetter"/>
      <w:lvlText w:val="(%1)"/>
      <w:lvlJc w:val="left"/>
      <w:pPr>
        <w:ind w:left="536" w:hanging="360"/>
      </w:pPr>
      <w:rPr>
        <w:rFonts w:hint="default"/>
      </w:rPr>
    </w:lvl>
    <w:lvl w:ilvl="1" w:tplc="0C0A0003" w:tentative="1">
      <w:start w:val="1"/>
      <w:numFmt w:val="bullet"/>
      <w:lvlText w:val="o"/>
      <w:lvlJc w:val="left"/>
      <w:pPr>
        <w:ind w:left="1256" w:hanging="360"/>
      </w:pPr>
      <w:rPr>
        <w:rFonts w:ascii="Courier New" w:hAnsi="Courier New" w:cs="Courier New" w:hint="default"/>
      </w:rPr>
    </w:lvl>
    <w:lvl w:ilvl="2" w:tplc="0C0A0005" w:tentative="1">
      <w:start w:val="1"/>
      <w:numFmt w:val="bullet"/>
      <w:lvlText w:val=""/>
      <w:lvlJc w:val="left"/>
      <w:pPr>
        <w:ind w:left="1976" w:hanging="360"/>
      </w:pPr>
      <w:rPr>
        <w:rFonts w:ascii="Wingdings" w:hAnsi="Wingdings" w:hint="default"/>
      </w:rPr>
    </w:lvl>
    <w:lvl w:ilvl="3" w:tplc="0C0A0001" w:tentative="1">
      <w:start w:val="1"/>
      <w:numFmt w:val="bullet"/>
      <w:lvlText w:val=""/>
      <w:lvlJc w:val="left"/>
      <w:pPr>
        <w:ind w:left="2696" w:hanging="360"/>
      </w:pPr>
      <w:rPr>
        <w:rFonts w:ascii="Symbol" w:hAnsi="Symbol" w:hint="default"/>
      </w:rPr>
    </w:lvl>
    <w:lvl w:ilvl="4" w:tplc="0C0A0003" w:tentative="1">
      <w:start w:val="1"/>
      <w:numFmt w:val="bullet"/>
      <w:lvlText w:val="o"/>
      <w:lvlJc w:val="left"/>
      <w:pPr>
        <w:ind w:left="3416" w:hanging="360"/>
      </w:pPr>
      <w:rPr>
        <w:rFonts w:ascii="Courier New" w:hAnsi="Courier New" w:cs="Courier New" w:hint="default"/>
      </w:rPr>
    </w:lvl>
    <w:lvl w:ilvl="5" w:tplc="0C0A0005" w:tentative="1">
      <w:start w:val="1"/>
      <w:numFmt w:val="bullet"/>
      <w:lvlText w:val=""/>
      <w:lvlJc w:val="left"/>
      <w:pPr>
        <w:ind w:left="4136" w:hanging="360"/>
      </w:pPr>
      <w:rPr>
        <w:rFonts w:ascii="Wingdings" w:hAnsi="Wingdings" w:hint="default"/>
      </w:rPr>
    </w:lvl>
    <w:lvl w:ilvl="6" w:tplc="0C0A0001" w:tentative="1">
      <w:start w:val="1"/>
      <w:numFmt w:val="bullet"/>
      <w:lvlText w:val=""/>
      <w:lvlJc w:val="left"/>
      <w:pPr>
        <w:ind w:left="4856" w:hanging="360"/>
      </w:pPr>
      <w:rPr>
        <w:rFonts w:ascii="Symbol" w:hAnsi="Symbol" w:hint="default"/>
      </w:rPr>
    </w:lvl>
    <w:lvl w:ilvl="7" w:tplc="0C0A0003" w:tentative="1">
      <w:start w:val="1"/>
      <w:numFmt w:val="bullet"/>
      <w:lvlText w:val="o"/>
      <w:lvlJc w:val="left"/>
      <w:pPr>
        <w:ind w:left="5576" w:hanging="360"/>
      </w:pPr>
      <w:rPr>
        <w:rFonts w:ascii="Courier New" w:hAnsi="Courier New" w:cs="Courier New" w:hint="default"/>
      </w:rPr>
    </w:lvl>
    <w:lvl w:ilvl="8" w:tplc="0C0A0005" w:tentative="1">
      <w:start w:val="1"/>
      <w:numFmt w:val="bullet"/>
      <w:lvlText w:val=""/>
      <w:lvlJc w:val="left"/>
      <w:pPr>
        <w:ind w:left="6296" w:hanging="360"/>
      </w:pPr>
      <w:rPr>
        <w:rFonts w:ascii="Wingdings" w:hAnsi="Wingdings" w:hint="default"/>
      </w:rPr>
    </w:lvl>
  </w:abstractNum>
  <w:abstractNum w:abstractNumId="11" w15:restartNumberingAfterBreak="0">
    <w:nsid w:val="252546F0"/>
    <w:multiLevelType w:val="hybridMultilevel"/>
    <w:tmpl w:val="E5E8A2E0"/>
    <w:lvl w:ilvl="0" w:tplc="DCA666D2">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25EE621C"/>
    <w:multiLevelType w:val="hybridMultilevel"/>
    <w:tmpl w:val="1A5460EA"/>
    <w:lvl w:ilvl="0" w:tplc="FFFFFFFF">
      <w:numFmt w:val="bullet"/>
      <w:lvlText w:val="-"/>
      <w:lvlJc w:val="left"/>
      <w:pPr>
        <w:ind w:left="862" w:hanging="360"/>
      </w:pPr>
      <w:rPr>
        <w:rFonts w:ascii="Arial" w:hAnsi="Aria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3" w15:restartNumberingAfterBreak="0">
    <w:nsid w:val="26C47904"/>
    <w:multiLevelType w:val="multilevel"/>
    <w:tmpl w:val="D4B8475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CCD7ABD"/>
    <w:multiLevelType w:val="hybridMultilevel"/>
    <w:tmpl w:val="0B4EFAE8"/>
    <w:lvl w:ilvl="0" w:tplc="52A62FF4">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F440665"/>
    <w:multiLevelType w:val="hybridMultilevel"/>
    <w:tmpl w:val="E404EAEE"/>
    <w:lvl w:ilvl="0" w:tplc="0C0A000F">
      <w:start w:val="1"/>
      <w:numFmt w:val="decimal"/>
      <w:lvlText w:val="%1."/>
      <w:lvlJc w:val="left"/>
      <w:pPr>
        <w:ind w:left="896" w:hanging="360"/>
      </w:pPr>
    </w:lvl>
    <w:lvl w:ilvl="1" w:tplc="0C0A0019" w:tentative="1">
      <w:start w:val="1"/>
      <w:numFmt w:val="lowerLetter"/>
      <w:lvlText w:val="%2."/>
      <w:lvlJc w:val="left"/>
      <w:pPr>
        <w:ind w:left="1616" w:hanging="360"/>
      </w:pPr>
    </w:lvl>
    <w:lvl w:ilvl="2" w:tplc="0C0A001B" w:tentative="1">
      <w:start w:val="1"/>
      <w:numFmt w:val="lowerRoman"/>
      <w:lvlText w:val="%3."/>
      <w:lvlJc w:val="right"/>
      <w:pPr>
        <w:ind w:left="2336" w:hanging="180"/>
      </w:pPr>
    </w:lvl>
    <w:lvl w:ilvl="3" w:tplc="0C0A000F" w:tentative="1">
      <w:start w:val="1"/>
      <w:numFmt w:val="decimal"/>
      <w:lvlText w:val="%4."/>
      <w:lvlJc w:val="left"/>
      <w:pPr>
        <w:ind w:left="3056" w:hanging="360"/>
      </w:pPr>
    </w:lvl>
    <w:lvl w:ilvl="4" w:tplc="0C0A0019" w:tentative="1">
      <w:start w:val="1"/>
      <w:numFmt w:val="lowerLetter"/>
      <w:lvlText w:val="%5."/>
      <w:lvlJc w:val="left"/>
      <w:pPr>
        <w:ind w:left="3776" w:hanging="360"/>
      </w:pPr>
    </w:lvl>
    <w:lvl w:ilvl="5" w:tplc="0C0A001B" w:tentative="1">
      <w:start w:val="1"/>
      <w:numFmt w:val="lowerRoman"/>
      <w:lvlText w:val="%6."/>
      <w:lvlJc w:val="right"/>
      <w:pPr>
        <w:ind w:left="4496" w:hanging="180"/>
      </w:pPr>
    </w:lvl>
    <w:lvl w:ilvl="6" w:tplc="0C0A000F" w:tentative="1">
      <w:start w:val="1"/>
      <w:numFmt w:val="decimal"/>
      <w:lvlText w:val="%7."/>
      <w:lvlJc w:val="left"/>
      <w:pPr>
        <w:ind w:left="5216" w:hanging="360"/>
      </w:pPr>
    </w:lvl>
    <w:lvl w:ilvl="7" w:tplc="0C0A0019" w:tentative="1">
      <w:start w:val="1"/>
      <w:numFmt w:val="lowerLetter"/>
      <w:lvlText w:val="%8."/>
      <w:lvlJc w:val="left"/>
      <w:pPr>
        <w:ind w:left="5936" w:hanging="360"/>
      </w:pPr>
    </w:lvl>
    <w:lvl w:ilvl="8" w:tplc="0C0A001B" w:tentative="1">
      <w:start w:val="1"/>
      <w:numFmt w:val="lowerRoman"/>
      <w:lvlText w:val="%9."/>
      <w:lvlJc w:val="right"/>
      <w:pPr>
        <w:ind w:left="6656" w:hanging="180"/>
      </w:pPr>
    </w:lvl>
  </w:abstractNum>
  <w:abstractNum w:abstractNumId="16" w15:restartNumberingAfterBreak="0">
    <w:nsid w:val="30625D19"/>
    <w:multiLevelType w:val="hybridMultilevel"/>
    <w:tmpl w:val="E51273B8"/>
    <w:lvl w:ilvl="0" w:tplc="D8E6904A">
      <w:start w:val="1"/>
      <w:numFmt w:val="decimal"/>
      <w:pStyle w:val="normalnumerado"/>
      <w:lvlText w:val="%1."/>
      <w:lvlJc w:val="left"/>
      <w:pPr>
        <w:tabs>
          <w:tab w:val="num" w:pos="881"/>
        </w:tabs>
        <w:ind w:left="881" w:hanging="705"/>
      </w:pPr>
      <w:rPr>
        <w:rFonts w:hint="default"/>
      </w:rPr>
    </w:lvl>
    <w:lvl w:ilvl="1" w:tplc="FE2EC5CE" w:tentative="1">
      <w:start w:val="1"/>
      <w:numFmt w:val="lowerLetter"/>
      <w:lvlText w:val="%2."/>
      <w:lvlJc w:val="left"/>
      <w:pPr>
        <w:tabs>
          <w:tab w:val="num" w:pos="1503"/>
        </w:tabs>
        <w:ind w:left="1503" w:hanging="360"/>
      </w:pPr>
    </w:lvl>
    <w:lvl w:ilvl="2" w:tplc="2AE62D7C" w:tentative="1">
      <w:start w:val="1"/>
      <w:numFmt w:val="lowerRoman"/>
      <w:lvlText w:val="%3."/>
      <w:lvlJc w:val="right"/>
      <w:pPr>
        <w:tabs>
          <w:tab w:val="num" w:pos="2223"/>
        </w:tabs>
        <w:ind w:left="2223" w:hanging="180"/>
      </w:pPr>
    </w:lvl>
    <w:lvl w:ilvl="3" w:tplc="4B184DDC" w:tentative="1">
      <w:start w:val="1"/>
      <w:numFmt w:val="decimal"/>
      <w:lvlText w:val="%4."/>
      <w:lvlJc w:val="left"/>
      <w:pPr>
        <w:tabs>
          <w:tab w:val="num" w:pos="2943"/>
        </w:tabs>
        <w:ind w:left="2943" w:hanging="360"/>
      </w:pPr>
    </w:lvl>
    <w:lvl w:ilvl="4" w:tplc="672097DA" w:tentative="1">
      <w:start w:val="1"/>
      <w:numFmt w:val="lowerLetter"/>
      <w:lvlText w:val="%5."/>
      <w:lvlJc w:val="left"/>
      <w:pPr>
        <w:tabs>
          <w:tab w:val="num" w:pos="3663"/>
        </w:tabs>
        <w:ind w:left="3663" w:hanging="360"/>
      </w:pPr>
    </w:lvl>
    <w:lvl w:ilvl="5" w:tplc="23F276FC" w:tentative="1">
      <w:start w:val="1"/>
      <w:numFmt w:val="lowerRoman"/>
      <w:lvlText w:val="%6."/>
      <w:lvlJc w:val="right"/>
      <w:pPr>
        <w:tabs>
          <w:tab w:val="num" w:pos="4383"/>
        </w:tabs>
        <w:ind w:left="4383" w:hanging="180"/>
      </w:pPr>
    </w:lvl>
    <w:lvl w:ilvl="6" w:tplc="FEB05670" w:tentative="1">
      <w:start w:val="1"/>
      <w:numFmt w:val="decimal"/>
      <w:lvlText w:val="%7."/>
      <w:lvlJc w:val="left"/>
      <w:pPr>
        <w:tabs>
          <w:tab w:val="num" w:pos="5103"/>
        </w:tabs>
        <w:ind w:left="5103" w:hanging="360"/>
      </w:pPr>
    </w:lvl>
    <w:lvl w:ilvl="7" w:tplc="8E2A766C" w:tentative="1">
      <w:start w:val="1"/>
      <w:numFmt w:val="lowerLetter"/>
      <w:lvlText w:val="%8."/>
      <w:lvlJc w:val="left"/>
      <w:pPr>
        <w:tabs>
          <w:tab w:val="num" w:pos="5823"/>
        </w:tabs>
        <w:ind w:left="5823" w:hanging="360"/>
      </w:pPr>
    </w:lvl>
    <w:lvl w:ilvl="8" w:tplc="9098A0D8" w:tentative="1">
      <w:start w:val="1"/>
      <w:numFmt w:val="lowerRoman"/>
      <w:lvlText w:val="%9."/>
      <w:lvlJc w:val="right"/>
      <w:pPr>
        <w:tabs>
          <w:tab w:val="num" w:pos="6543"/>
        </w:tabs>
        <w:ind w:left="6543" w:hanging="180"/>
      </w:pPr>
    </w:lvl>
  </w:abstractNum>
  <w:abstractNum w:abstractNumId="17" w15:restartNumberingAfterBreak="0">
    <w:nsid w:val="315A0401"/>
    <w:multiLevelType w:val="multilevel"/>
    <w:tmpl w:val="B1ACB320"/>
    <w:lvl w:ilvl="0">
      <w:start w:val="1"/>
      <w:numFmt w:val="decimal"/>
      <w:lvlText w:val="%1."/>
      <w:lvlJc w:val="left"/>
      <w:pPr>
        <w:tabs>
          <w:tab w:val="num" w:pos="833"/>
        </w:tabs>
        <w:ind w:left="113" w:firstLine="0"/>
      </w:pPr>
      <w:rPr>
        <w:rFonts w:hint="default"/>
      </w:rPr>
    </w:lvl>
    <w:lvl w:ilvl="1">
      <w:start w:val="1"/>
      <w:numFmt w:val="decimal"/>
      <w:lvlRestart w:val="0"/>
      <w:lvlText w:val="%1.%2."/>
      <w:lvlJc w:val="left"/>
      <w:pPr>
        <w:tabs>
          <w:tab w:val="num" w:pos="294"/>
        </w:tabs>
        <w:ind w:left="1014" w:hanging="720"/>
      </w:pPr>
      <w:rPr>
        <w:rFonts w:hint="default"/>
      </w:rPr>
    </w:lvl>
    <w:lvl w:ilvl="2">
      <w:start w:val="1"/>
      <w:numFmt w:val="decimal"/>
      <w:lvlText w:val="%1.%2.%3."/>
      <w:lvlJc w:val="left"/>
      <w:pPr>
        <w:tabs>
          <w:tab w:val="num" w:pos="1516"/>
        </w:tabs>
        <w:ind w:left="1516" w:hanging="504"/>
      </w:pPr>
      <w:rPr>
        <w:rFonts w:hint="default"/>
      </w:rPr>
    </w:lvl>
    <w:lvl w:ilvl="3">
      <w:start w:val="1"/>
      <w:numFmt w:val="decimal"/>
      <w:lvlText w:val="%1.%2.%3.%4."/>
      <w:lvlJc w:val="left"/>
      <w:pPr>
        <w:tabs>
          <w:tab w:val="num" w:pos="2020"/>
        </w:tabs>
        <w:ind w:left="2020" w:hanging="648"/>
      </w:pPr>
      <w:rPr>
        <w:rFonts w:hint="default"/>
      </w:rPr>
    </w:lvl>
    <w:lvl w:ilvl="4">
      <w:start w:val="1"/>
      <w:numFmt w:val="decimal"/>
      <w:lvlText w:val="%1.%2.%3.%4.%5."/>
      <w:lvlJc w:val="left"/>
      <w:pPr>
        <w:tabs>
          <w:tab w:val="num" w:pos="2524"/>
        </w:tabs>
        <w:ind w:left="2524" w:hanging="792"/>
      </w:pPr>
      <w:rPr>
        <w:rFonts w:hint="default"/>
      </w:rPr>
    </w:lvl>
    <w:lvl w:ilvl="5">
      <w:start w:val="1"/>
      <w:numFmt w:val="decimal"/>
      <w:lvlText w:val="%1.%2.%3.%4.%5.%6."/>
      <w:lvlJc w:val="left"/>
      <w:pPr>
        <w:tabs>
          <w:tab w:val="num" w:pos="3028"/>
        </w:tabs>
        <w:ind w:left="3028" w:hanging="936"/>
      </w:pPr>
      <w:rPr>
        <w:rFonts w:hint="default"/>
      </w:rPr>
    </w:lvl>
    <w:lvl w:ilvl="6">
      <w:start w:val="1"/>
      <w:numFmt w:val="decimal"/>
      <w:lvlText w:val="%1.%2.%3.%4.%5.%6.%7."/>
      <w:lvlJc w:val="left"/>
      <w:pPr>
        <w:tabs>
          <w:tab w:val="num" w:pos="3532"/>
        </w:tabs>
        <w:ind w:left="3532" w:hanging="1080"/>
      </w:pPr>
      <w:rPr>
        <w:rFonts w:hint="default"/>
      </w:rPr>
    </w:lvl>
    <w:lvl w:ilvl="7">
      <w:start w:val="1"/>
      <w:numFmt w:val="decimal"/>
      <w:lvlText w:val="%1.%2.%3.%4.%5.%6.%7.%8."/>
      <w:lvlJc w:val="left"/>
      <w:pPr>
        <w:tabs>
          <w:tab w:val="num" w:pos="4036"/>
        </w:tabs>
        <w:ind w:left="4036" w:hanging="1224"/>
      </w:pPr>
      <w:rPr>
        <w:rFonts w:hint="default"/>
      </w:rPr>
    </w:lvl>
    <w:lvl w:ilvl="8">
      <w:start w:val="1"/>
      <w:numFmt w:val="decimal"/>
      <w:lvlText w:val="%1.%2.%3.%4.%5.%6.%7.%8.%9."/>
      <w:lvlJc w:val="left"/>
      <w:pPr>
        <w:tabs>
          <w:tab w:val="num" w:pos="4612"/>
        </w:tabs>
        <w:ind w:left="4612" w:hanging="1440"/>
      </w:pPr>
      <w:rPr>
        <w:rFonts w:hint="default"/>
      </w:rPr>
    </w:lvl>
  </w:abstractNum>
  <w:abstractNum w:abstractNumId="18" w15:restartNumberingAfterBreak="0">
    <w:nsid w:val="32FF1CFD"/>
    <w:multiLevelType w:val="hybridMultilevel"/>
    <w:tmpl w:val="AE98A88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4C64506"/>
    <w:multiLevelType w:val="multilevel"/>
    <w:tmpl w:val="98E28BC8"/>
    <w:lvl w:ilvl="0">
      <w:start w:val="1"/>
      <w:numFmt w:val="decimal"/>
      <w:lvlText w:val="%1"/>
      <w:lvlJc w:val="left"/>
      <w:pPr>
        <w:tabs>
          <w:tab w:val="num" w:pos="502"/>
        </w:tabs>
        <w:ind w:left="502" w:hanging="360"/>
      </w:pPr>
      <w:rPr>
        <w:rFonts w:hint="default"/>
        <w:b/>
      </w:rPr>
    </w:lvl>
    <w:lvl w:ilvl="1">
      <w:start w:val="1"/>
      <w:numFmt w:val="decimal"/>
      <w:pStyle w:val="Heading2"/>
      <w:lvlText w:val="%1.%2"/>
      <w:lvlJc w:val="left"/>
      <w:pPr>
        <w:tabs>
          <w:tab w:val="num" w:pos="7241"/>
        </w:tabs>
        <w:ind w:left="7241" w:hanging="720"/>
      </w:pPr>
      <w:rPr>
        <w:rFonts w:cs="Times New Roman" w:hint="default"/>
        <w:i w:val="0"/>
        <w:iCs w:val="0"/>
        <w:caps w:val="0"/>
        <w:smallCaps w:val="0"/>
        <w:strike w:val="0"/>
        <w:dstrike w:val="0"/>
        <w:outline w:val="0"/>
        <w:shadow w:val="0"/>
        <w:emboss w:val="0"/>
        <w:imprint w:val="0"/>
        <w:noProof w:val="0"/>
        <w:vanish w:val="0"/>
        <w:color w:val="000000" w:themeColor="text1"/>
        <w:spacing w:val="0"/>
        <w:kern w:val="0"/>
        <w:position w:val="0"/>
        <w:sz w:val="22"/>
        <w:szCs w:val="22"/>
        <w:u w:val="none"/>
        <w:effect w:val="none"/>
        <w:vertAlign w:val="baseline"/>
        <w:em w:val="none"/>
        <w:lang w:val="es-ES_tradnl"/>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308"/>
        </w:tabs>
        <w:ind w:left="1308" w:hanging="720"/>
      </w:pPr>
      <w:rPr>
        <w:rFonts w:hint="default"/>
        <w:i w:val="0"/>
      </w:rPr>
    </w:lvl>
    <w:lvl w:ilvl="3">
      <w:start w:val="1"/>
      <w:numFmt w:val="decimal"/>
      <w:lvlText w:val="%1.%2.%3.%4"/>
      <w:lvlJc w:val="left"/>
      <w:pPr>
        <w:tabs>
          <w:tab w:val="num" w:pos="2498"/>
        </w:tabs>
        <w:ind w:left="2498" w:hanging="1080"/>
      </w:pPr>
      <w:rPr>
        <w:rFonts w:hint="default"/>
      </w:rPr>
    </w:lvl>
    <w:lvl w:ilvl="4">
      <w:start w:val="1"/>
      <w:numFmt w:val="decimal"/>
      <w:lvlText w:val="%1.%2.%3.%4.%5"/>
      <w:lvlJc w:val="left"/>
      <w:pPr>
        <w:tabs>
          <w:tab w:val="num" w:pos="2256"/>
        </w:tabs>
        <w:ind w:left="2256" w:hanging="1080"/>
      </w:pPr>
      <w:rPr>
        <w:rFonts w:hint="default"/>
      </w:rPr>
    </w:lvl>
    <w:lvl w:ilvl="5">
      <w:start w:val="1"/>
      <w:numFmt w:val="decimal"/>
      <w:lvlText w:val="%1.%2.%3.%4.%5.%6"/>
      <w:lvlJc w:val="left"/>
      <w:pPr>
        <w:tabs>
          <w:tab w:val="num" w:pos="2910"/>
        </w:tabs>
        <w:ind w:left="2910" w:hanging="1440"/>
      </w:pPr>
      <w:rPr>
        <w:rFonts w:hint="default"/>
      </w:rPr>
    </w:lvl>
    <w:lvl w:ilvl="6">
      <w:start w:val="1"/>
      <w:numFmt w:val="decimal"/>
      <w:lvlText w:val="%1.%2.%3.%4.%5.%6.%7"/>
      <w:lvlJc w:val="left"/>
      <w:pPr>
        <w:tabs>
          <w:tab w:val="num" w:pos="3564"/>
        </w:tabs>
        <w:ind w:left="3564" w:hanging="1800"/>
      </w:pPr>
      <w:rPr>
        <w:rFonts w:hint="default"/>
      </w:rPr>
    </w:lvl>
    <w:lvl w:ilvl="7">
      <w:start w:val="1"/>
      <w:numFmt w:val="decimal"/>
      <w:lvlText w:val="%1.%2.%3.%4.%5.%6.%7.%8"/>
      <w:lvlJc w:val="left"/>
      <w:pPr>
        <w:tabs>
          <w:tab w:val="num" w:pos="3858"/>
        </w:tabs>
        <w:ind w:left="3858" w:hanging="1800"/>
      </w:pPr>
      <w:rPr>
        <w:rFonts w:hint="default"/>
      </w:rPr>
    </w:lvl>
    <w:lvl w:ilvl="8">
      <w:start w:val="1"/>
      <w:numFmt w:val="decimal"/>
      <w:lvlText w:val="%1.%2.%3.%4.%5.%6.%7.%8.%9"/>
      <w:lvlJc w:val="left"/>
      <w:pPr>
        <w:tabs>
          <w:tab w:val="num" w:pos="4512"/>
        </w:tabs>
        <w:ind w:left="4512" w:hanging="2160"/>
      </w:pPr>
      <w:rPr>
        <w:rFonts w:hint="default"/>
      </w:rPr>
    </w:lvl>
  </w:abstractNum>
  <w:abstractNum w:abstractNumId="20" w15:restartNumberingAfterBreak="0">
    <w:nsid w:val="37E75A6E"/>
    <w:multiLevelType w:val="hybridMultilevel"/>
    <w:tmpl w:val="7F38F944"/>
    <w:lvl w:ilvl="0" w:tplc="B38ED85A">
      <w:numFmt w:val="bullet"/>
      <w:lvlText w:val="-"/>
      <w:lvlJc w:val="left"/>
      <w:pPr>
        <w:ind w:left="720" w:hanging="360"/>
      </w:pPr>
      <w:rPr>
        <w:rFonts w:ascii="Arial" w:eastAsia="Times New Roman" w:hAnsi="Arial" w:cs="Arial" w:hint="default"/>
        <w:color w:val="000000" w:themeColor="text1"/>
        <w:u w:val="none"/>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8E2056D"/>
    <w:multiLevelType w:val="multilevel"/>
    <w:tmpl w:val="C3E4A2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956601C"/>
    <w:multiLevelType w:val="hybridMultilevel"/>
    <w:tmpl w:val="22E8834A"/>
    <w:lvl w:ilvl="0" w:tplc="FFFFFFFF">
      <w:numFmt w:val="bullet"/>
      <w:lvlText w:val="-"/>
      <w:lvlJc w:val="left"/>
      <w:pPr>
        <w:ind w:left="502" w:hanging="360"/>
      </w:pPr>
      <w:rPr>
        <w:rFonts w:ascii="Arial" w:hAnsi="Aria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3" w15:restartNumberingAfterBreak="0">
    <w:nsid w:val="4002455F"/>
    <w:multiLevelType w:val="hybridMultilevel"/>
    <w:tmpl w:val="3D36D026"/>
    <w:lvl w:ilvl="0" w:tplc="99304304">
      <w:start w:val="1"/>
      <w:numFmt w:val="decimal"/>
      <w:pStyle w:val="EstiloBEGOAntes0pto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93D66C0"/>
    <w:multiLevelType w:val="hybridMultilevel"/>
    <w:tmpl w:val="8A30EBFA"/>
    <w:lvl w:ilvl="0" w:tplc="BF409D1A">
      <w:start w:val="1"/>
      <w:numFmt w:val="lowerLetter"/>
      <w:lvlText w:val="%1."/>
      <w:lvlJc w:val="left"/>
      <w:pPr>
        <w:tabs>
          <w:tab w:val="num" w:pos="536"/>
        </w:tabs>
        <w:ind w:left="536" w:hanging="360"/>
      </w:pPr>
      <w:rPr>
        <w:rFonts w:hint="default"/>
      </w:rPr>
    </w:lvl>
    <w:lvl w:ilvl="1" w:tplc="0C0A0019" w:tentative="1">
      <w:start w:val="1"/>
      <w:numFmt w:val="lowerLetter"/>
      <w:lvlText w:val="%2."/>
      <w:lvlJc w:val="left"/>
      <w:pPr>
        <w:tabs>
          <w:tab w:val="num" w:pos="1256"/>
        </w:tabs>
        <w:ind w:left="1256" w:hanging="360"/>
      </w:pPr>
    </w:lvl>
    <w:lvl w:ilvl="2" w:tplc="0C0A001B" w:tentative="1">
      <w:start w:val="1"/>
      <w:numFmt w:val="lowerRoman"/>
      <w:lvlText w:val="%3."/>
      <w:lvlJc w:val="right"/>
      <w:pPr>
        <w:tabs>
          <w:tab w:val="num" w:pos="1976"/>
        </w:tabs>
        <w:ind w:left="1976" w:hanging="180"/>
      </w:pPr>
    </w:lvl>
    <w:lvl w:ilvl="3" w:tplc="0C0A000F" w:tentative="1">
      <w:start w:val="1"/>
      <w:numFmt w:val="decimal"/>
      <w:lvlText w:val="%4."/>
      <w:lvlJc w:val="left"/>
      <w:pPr>
        <w:tabs>
          <w:tab w:val="num" w:pos="2696"/>
        </w:tabs>
        <w:ind w:left="2696" w:hanging="360"/>
      </w:pPr>
    </w:lvl>
    <w:lvl w:ilvl="4" w:tplc="0C0A0019" w:tentative="1">
      <w:start w:val="1"/>
      <w:numFmt w:val="lowerLetter"/>
      <w:lvlText w:val="%5."/>
      <w:lvlJc w:val="left"/>
      <w:pPr>
        <w:tabs>
          <w:tab w:val="num" w:pos="3416"/>
        </w:tabs>
        <w:ind w:left="3416" w:hanging="360"/>
      </w:pPr>
    </w:lvl>
    <w:lvl w:ilvl="5" w:tplc="0C0A001B" w:tentative="1">
      <w:start w:val="1"/>
      <w:numFmt w:val="lowerRoman"/>
      <w:lvlText w:val="%6."/>
      <w:lvlJc w:val="right"/>
      <w:pPr>
        <w:tabs>
          <w:tab w:val="num" w:pos="4136"/>
        </w:tabs>
        <w:ind w:left="4136" w:hanging="180"/>
      </w:pPr>
    </w:lvl>
    <w:lvl w:ilvl="6" w:tplc="0C0A000F" w:tentative="1">
      <w:start w:val="1"/>
      <w:numFmt w:val="decimal"/>
      <w:lvlText w:val="%7."/>
      <w:lvlJc w:val="left"/>
      <w:pPr>
        <w:tabs>
          <w:tab w:val="num" w:pos="4856"/>
        </w:tabs>
        <w:ind w:left="4856" w:hanging="360"/>
      </w:pPr>
    </w:lvl>
    <w:lvl w:ilvl="7" w:tplc="0C0A0019" w:tentative="1">
      <w:start w:val="1"/>
      <w:numFmt w:val="lowerLetter"/>
      <w:lvlText w:val="%8."/>
      <w:lvlJc w:val="left"/>
      <w:pPr>
        <w:tabs>
          <w:tab w:val="num" w:pos="5576"/>
        </w:tabs>
        <w:ind w:left="5576" w:hanging="360"/>
      </w:pPr>
    </w:lvl>
    <w:lvl w:ilvl="8" w:tplc="0C0A001B" w:tentative="1">
      <w:start w:val="1"/>
      <w:numFmt w:val="lowerRoman"/>
      <w:lvlText w:val="%9."/>
      <w:lvlJc w:val="right"/>
      <w:pPr>
        <w:tabs>
          <w:tab w:val="num" w:pos="6296"/>
        </w:tabs>
        <w:ind w:left="6296" w:hanging="180"/>
      </w:pPr>
    </w:lvl>
  </w:abstractNum>
  <w:abstractNum w:abstractNumId="25" w15:restartNumberingAfterBreak="0">
    <w:nsid w:val="5B3E21C9"/>
    <w:multiLevelType w:val="hybridMultilevel"/>
    <w:tmpl w:val="AC0EFEFC"/>
    <w:lvl w:ilvl="0" w:tplc="C278F84C">
      <w:start w:val="1"/>
      <w:numFmt w:val="bullet"/>
      <w:lvlText w:val="−"/>
      <w:lvlJc w:val="left"/>
      <w:pPr>
        <w:ind w:left="862" w:hanging="360"/>
      </w:pPr>
      <w:rPr>
        <w:rFonts w:ascii="Calibri" w:hAnsi="Calibri"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26" w15:restartNumberingAfterBreak="0">
    <w:nsid w:val="5F883A1E"/>
    <w:multiLevelType w:val="hybridMultilevel"/>
    <w:tmpl w:val="E404EAEE"/>
    <w:lvl w:ilvl="0" w:tplc="0C0A000F">
      <w:start w:val="1"/>
      <w:numFmt w:val="decimal"/>
      <w:lvlText w:val="%1."/>
      <w:lvlJc w:val="left"/>
      <w:pPr>
        <w:ind w:left="896" w:hanging="360"/>
      </w:pPr>
    </w:lvl>
    <w:lvl w:ilvl="1" w:tplc="0C0A0019" w:tentative="1">
      <w:start w:val="1"/>
      <w:numFmt w:val="lowerLetter"/>
      <w:lvlText w:val="%2."/>
      <w:lvlJc w:val="left"/>
      <w:pPr>
        <w:ind w:left="1616" w:hanging="360"/>
      </w:pPr>
    </w:lvl>
    <w:lvl w:ilvl="2" w:tplc="0C0A001B" w:tentative="1">
      <w:start w:val="1"/>
      <w:numFmt w:val="lowerRoman"/>
      <w:lvlText w:val="%3."/>
      <w:lvlJc w:val="right"/>
      <w:pPr>
        <w:ind w:left="2336" w:hanging="180"/>
      </w:pPr>
    </w:lvl>
    <w:lvl w:ilvl="3" w:tplc="0C0A000F" w:tentative="1">
      <w:start w:val="1"/>
      <w:numFmt w:val="decimal"/>
      <w:lvlText w:val="%4."/>
      <w:lvlJc w:val="left"/>
      <w:pPr>
        <w:ind w:left="3056" w:hanging="360"/>
      </w:pPr>
    </w:lvl>
    <w:lvl w:ilvl="4" w:tplc="0C0A0019" w:tentative="1">
      <w:start w:val="1"/>
      <w:numFmt w:val="lowerLetter"/>
      <w:lvlText w:val="%5."/>
      <w:lvlJc w:val="left"/>
      <w:pPr>
        <w:ind w:left="3776" w:hanging="360"/>
      </w:pPr>
    </w:lvl>
    <w:lvl w:ilvl="5" w:tplc="0C0A001B" w:tentative="1">
      <w:start w:val="1"/>
      <w:numFmt w:val="lowerRoman"/>
      <w:lvlText w:val="%6."/>
      <w:lvlJc w:val="right"/>
      <w:pPr>
        <w:ind w:left="4496" w:hanging="180"/>
      </w:pPr>
    </w:lvl>
    <w:lvl w:ilvl="6" w:tplc="0C0A000F" w:tentative="1">
      <w:start w:val="1"/>
      <w:numFmt w:val="decimal"/>
      <w:lvlText w:val="%7."/>
      <w:lvlJc w:val="left"/>
      <w:pPr>
        <w:ind w:left="5216" w:hanging="360"/>
      </w:pPr>
    </w:lvl>
    <w:lvl w:ilvl="7" w:tplc="0C0A0019" w:tentative="1">
      <w:start w:val="1"/>
      <w:numFmt w:val="lowerLetter"/>
      <w:lvlText w:val="%8."/>
      <w:lvlJc w:val="left"/>
      <w:pPr>
        <w:ind w:left="5936" w:hanging="360"/>
      </w:pPr>
    </w:lvl>
    <w:lvl w:ilvl="8" w:tplc="0C0A001B" w:tentative="1">
      <w:start w:val="1"/>
      <w:numFmt w:val="lowerRoman"/>
      <w:lvlText w:val="%9."/>
      <w:lvlJc w:val="right"/>
      <w:pPr>
        <w:ind w:left="6656" w:hanging="180"/>
      </w:pPr>
    </w:lvl>
  </w:abstractNum>
  <w:abstractNum w:abstractNumId="27" w15:restartNumberingAfterBreak="0">
    <w:nsid w:val="60EF02DC"/>
    <w:multiLevelType w:val="hybridMultilevel"/>
    <w:tmpl w:val="A83446E6"/>
    <w:lvl w:ilvl="0" w:tplc="2B96A37C">
      <w:start w:val="1"/>
      <w:numFmt w:val="bullet"/>
      <w:lvlText w:val=""/>
      <w:lvlJc w:val="left"/>
      <w:pPr>
        <w:tabs>
          <w:tab w:val="num" w:pos="2160"/>
        </w:tabs>
        <w:ind w:left="2160" w:hanging="360"/>
      </w:pPr>
      <w:rPr>
        <w:rFonts w:ascii="Wingdings" w:hAnsi="Wingdings" w:hint="default"/>
      </w:rPr>
    </w:lvl>
    <w:lvl w:ilvl="1" w:tplc="0C0A0019">
      <w:start w:val="1"/>
      <w:numFmt w:val="bullet"/>
      <w:pStyle w:val="normalbullet3"/>
      <w:lvlText w:val=""/>
      <w:lvlJc w:val="left"/>
      <w:pPr>
        <w:tabs>
          <w:tab w:val="num" w:pos="1403"/>
        </w:tabs>
        <w:ind w:left="1403" w:hanging="147"/>
      </w:pPr>
      <w:rPr>
        <w:rFonts w:ascii="Symbol" w:hAnsi="Symbol" w:hint="default"/>
      </w:rPr>
    </w:lvl>
    <w:lvl w:ilvl="2" w:tplc="0C0A001B" w:tentative="1">
      <w:start w:val="1"/>
      <w:numFmt w:val="bullet"/>
      <w:lvlText w:val=""/>
      <w:lvlJc w:val="left"/>
      <w:pPr>
        <w:tabs>
          <w:tab w:val="num" w:pos="2336"/>
        </w:tabs>
        <w:ind w:left="2336" w:hanging="360"/>
      </w:pPr>
      <w:rPr>
        <w:rFonts w:ascii="Wingdings" w:hAnsi="Wingdings" w:hint="default"/>
      </w:rPr>
    </w:lvl>
    <w:lvl w:ilvl="3" w:tplc="0C0A000F" w:tentative="1">
      <w:start w:val="1"/>
      <w:numFmt w:val="bullet"/>
      <w:lvlText w:val=""/>
      <w:lvlJc w:val="left"/>
      <w:pPr>
        <w:tabs>
          <w:tab w:val="num" w:pos="3056"/>
        </w:tabs>
        <w:ind w:left="3056" w:hanging="360"/>
      </w:pPr>
      <w:rPr>
        <w:rFonts w:ascii="Symbol" w:hAnsi="Symbol" w:hint="default"/>
      </w:rPr>
    </w:lvl>
    <w:lvl w:ilvl="4" w:tplc="0C0A0019" w:tentative="1">
      <w:start w:val="1"/>
      <w:numFmt w:val="bullet"/>
      <w:lvlText w:val="o"/>
      <w:lvlJc w:val="left"/>
      <w:pPr>
        <w:tabs>
          <w:tab w:val="num" w:pos="3776"/>
        </w:tabs>
        <w:ind w:left="3776" w:hanging="360"/>
      </w:pPr>
      <w:rPr>
        <w:rFonts w:ascii="Courier New" w:hAnsi="Courier New" w:cs="Courier New" w:hint="default"/>
      </w:rPr>
    </w:lvl>
    <w:lvl w:ilvl="5" w:tplc="0C0A001B" w:tentative="1">
      <w:start w:val="1"/>
      <w:numFmt w:val="bullet"/>
      <w:lvlText w:val=""/>
      <w:lvlJc w:val="left"/>
      <w:pPr>
        <w:tabs>
          <w:tab w:val="num" w:pos="4496"/>
        </w:tabs>
        <w:ind w:left="4496" w:hanging="360"/>
      </w:pPr>
      <w:rPr>
        <w:rFonts w:ascii="Wingdings" w:hAnsi="Wingdings" w:hint="default"/>
      </w:rPr>
    </w:lvl>
    <w:lvl w:ilvl="6" w:tplc="0C0A000F" w:tentative="1">
      <w:start w:val="1"/>
      <w:numFmt w:val="bullet"/>
      <w:lvlText w:val=""/>
      <w:lvlJc w:val="left"/>
      <w:pPr>
        <w:tabs>
          <w:tab w:val="num" w:pos="5216"/>
        </w:tabs>
        <w:ind w:left="5216" w:hanging="360"/>
      </w:pPr>
      <w:rPr>
        <w:rFonts w:ascii="Symbol" w:hAnsi="Symbol" w:hint="default"/>
      </w:rPr>
    </w:lvl>
    <w:lvl w:ilvl="7" w:tplc="0C0A0019" w:tentative="1">
      <w:start w:val="1"/>
      <w:numFmt w:val="bullet"/>
      <w:lvlText w:val="o"/>
      <w:lvlJc w:val="left"/>
      <w:pPr>
        <w:tabs>
          <w:tab w:val="num" w:pos="5936"/>
        </w:tabs>
        <w:ind w:left="5936" w:hanging="360"/>
      </w:pPr>
      <w:rPr>
        <w:rFonts w:ascii="Courier New" w:hAnsi="Courier New" w:cs="Courier New" w:hint="default"/>
      </w:rPr>
    </w:lvl>
    <w:lvl w:ilvl="8" w:tplc="0C0A001B" w:tentative="1">
      <w:start w:val="1"/>
      <w:numFmt w:val="bullet"/>
      <w:lvlText w:val=""/>
      <w:lvlJc w:val="left"/>
      <w:pPr>
        <w:tabs>
          <w:tab w:val="num" w:pos="6656"/>
        </w:tabs>
        <w:ind w:left="6656" w:hanging="360"/>
      </w:pPr>
      <w:rPr>
        <w:rFonts w:ascii="Wingdings" w:hAnsi="Wingdings" w:hint="default"/>
      </w:rPr>
    </w:lvl>
  </w:abstractNum>
  <w:abstractNum w:abstractNumId="28" w15:restartNumberingAfterBreak="0">
    <w:nsid w:val="6D8848A2"/>
    <w:multiLevelType w:val="multilevel"/>
    <w:tmpl w:val="0C0A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186642D"/>
    <w:multiLevelType w:val="multilevel"/>
    <w:tmpl w:val="AEB4CB1A"/>
    <w:lvl w:ilvl="0">
      <w:start w:val="1"/>
      <w:numFmt w:val="lowerLetter"/>
      <w:lvlText w:val="%1."/>
      <w:lvlJc w:val="left"/>
      <w:pPr>
        <w:tabs>
          <w:tab w:val="num" w:pos="540"/>
        </w:tabs>
        <w:ind w:left="540" w:hanging="360"/>
      </w:pPr>
      <w:rPr>
        <w:rFonts w:hint="default"/>
      </w:rPr>
    </w:lvl>
    <w:lvl w:ilvl="1">
      <w:start w:val="1"/>
      <w:numFmt w:val="decimal"/>
      <w:lvlText w:val="%1.%2."/>
      <w:lvlJc w:val="left"/>
      <w:pPr>
        <w:tabs>
          <w:tab w:val="num" w:pos="968"/>
        </w:tabs>
        <w:ind w:left="968" w:hanging="432"/>
      </w:pPr>
      <w:rPr>
        <w:rFonts w:hint="default"/>
      </w:rPr>
    </w:lvl>
    <w:lvl w:ilvl="2">
      <w:start w:val="1"/>
      <w:numFmt w:val="decimal"/>
      <w:lvlText w:val="%1.%2.%3."/>
      <w:lvlJc w:val="left"/>
      <w:pPr>
        <w:tabs>
          <w:tab w:val="num" w:pos="1400"/>
        </w:tabs>
        <w:ind w:left="1400" w:hanging="504"/>
      </w:pPr>
      <w:rPr>
        <w:rFonts w:hint="default"/>
      </w:rPr>
    </w:lvl>
    <w:lvl w:ilvl="3">
      <w:start w:val="1"/>
      <w:numFmt w:val="decimal"/>
      <w:lvlText w:val="%1.%2.%3.%4."/>
      <w:lvlJc w:val="left"/>
      <w:pPr>
        <w:tabs>
          <w:tab w:val="num" w:pos="1976"/>
        </w:tabs>
        <w:ind w:left="1904" w:hanging="648"/>
      </w:pPr>
      <w:rPr>
        <w:rFonts w:hint="default"/>
      </w:rPr>
    </w:lvl>
    <w:lvl w:ilvl="4">
      <w:start w:val="1"/>
      <w:numFmt w:val="decimal"/>
      <w:lvlText w:val="%1.%2.%3.%4.%5."/>
      <w:lvlJc w:val="left"/>
      <w:pPr>
        <w:tabs>
          <w:tab w:val="num" w:pos="2696"/>
        </w:tabs>
        <w:ind w:left="2408" w:hanging="792"/>
      </w:pPr>
      <w:rPr>
        <w:rFonts w:hint="default"/>
      </w:rPr>
    </w:lvl>
    <w:lvl w:ilvl="5">
      <w:start w:val="1"/>
      <w:numFmt w:val="decimal"/>
      <w:lvlText w:val="%1.%2.%3.%4.%5.%6."/>
      <w:lvlJc w:val="left"/>
      <w:pPr>
        <w:tabs>
          <w:tab w:val="num" w:pos="3056"/>
        </w:tabs>
        <w:ind w:left="2912" w:hanging="936"/>
      </w:pPr>
      <w:rPr>
        <w:rFonts w:hint="default"/>
      </w:rPr>
    </w:lvl>
    <w:lvl w:ilvl="6">
      <w:start w:val="1"/>
      <w:numFmt w:val="decimal"/>
      <w:lvlText w:val="%1.%2.%3.%4.%5.%6.%7."/>
      <w:lvlJc w:val="left"/>
      <w:pPr>
        <w:tabs>
          <w:tab w:val="num" w:pos="3776"/>
        </w:tabs>
        <w:ind w:left="3416" w:hanging="1080"/>
      </w:pPr>
      <w:rPr>
        <w:rFonts w:hint="default"/>
      </w:rPr>
    </w:lvl>
    <w:lvl w:ilvl="7">
      <w:start w:val="1"/>
      <w:numFmt w:val="decimal"/>
      <w:lvlText w:val="%1.%2.%3.%4.%5.%6.%7.%8."/>
      <w:lvlJc w:val="left"/>
      <w:pPr>
        <w:tabs>
          <w:tab w:val="num" w:pos="4136"/>
        </w:tabs>
        <w:ind w:left="3920" w:hanging="1224"/>
      </w:pPr>
      <w:rPr>
        <w:rFonts w:hint="default"/>
      </w:rPr>
    </w:lvl>
    <w:lvl w:ilvl="8">
      <w:start w:val="1"/>
      <w:numFmt w:val="decimal"/>
      <w:lvlText w:val="%1.%2.%3.%4.%5.%6.%7.%8.%9."/>
      <w:lvlJc w:val="left"/>
      <w:pPr>
        <w:tabs>
          <w:tab w:val="num" w:pos="4856"/>
        </w:tabs>
        <w:ind w:left="4496" w:hanging="1440"/>
      </w:pPr>
      <w:rPr>
        <w:rFonts w:hint="default"/>
      </w:rPr>
    </w:lvl>
  </w:abstractNum>
  <w:abstractNum w:abstractNumId="30" w15:restartNumberingAfterBreak="0">
    <w:nsid w:val="74650971"/>
    <w:multiLevelType w:val="hybridMultilevel"/>
    <w:tmpl w:val="D92E6FBC"/>
    <w:lvl w:ilvl="0" w:tplc="9DF42CDA">
      <w:start w:val="1"/>
      <w:numFmt w:val="decimal"/>
      <w:lvlText w:val="%1."/>
      <w:lvlJc w:val="left"/>
      <w:pPr>
        <w:ind w:left="862" w:hanging="360"/>
      </w:pPr>
    </w:lvl>
    <w:lvl w:ilvl="1" w:tplc="E5989478">
      <w:start w:val="1"/>
      <w:numFmt w:val="lowerLetter"/>
      <w:pStyle w:val="Heading1"/>
      <w:lvlText w:val="%2."/>
      <w:lvlJc w:val="left"/>
      <w:pPr>
        <w:ind w:left="1582" w:hanging="360"/>
      </w:pPr>
    </w:lvl>
    <w:lvl w:ilvl="2" w:tplc="0C0A001B">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31" w15:restartNumberingAfterBreak="0">
    <w:nsid w:val="746F1E8C"/>
    <w:multiLevelType w:val="hybridMultilevel"/>
    <w:tmpl w:val="293A0D36"/>
    <w:lvl w:ilvl="0" w:tplc="0C0A0017">
      <w:start w:val="1"/>
      <w:numFmt w:val="decimal"/>
      <w:pStyle w:val="Capitulo"/>
      <w:lvlText w:val="%1."/>
      <w:lvlJc w:val="left"/>
      <w:pPr>
        <w:tabs>
          <w:tab w:val="num" w:pos="1068"/>
        </w:tabs>
        <w:ind w:left="1068" w:hanging="360"/>
      </w:pPr>
      <w:rPr>
        <w:rFonts w:hint="default"/>
      </w:rPr>
    </w:lvl>
    <w:lvl w:ilvl="1" w:tplc="0C0A0019">
      <w:start w:val="1"/>
      <w:numFmt w:val="bullet"/>
      <w:pStyle w:val="textobullet"/>
      <w:lvlText w:val=""/>
      <w:lvlJc w:val="left"/>
      <w:pPr>
        <w:tabs>
          <w:tab w:val="num" w:pos="1084"/>
        </w:tabs>
        <w:ind w:left="1084" w:hanging="360"/>
      </w:pPr>
      <w:rPr>
        <w:rFonts w:ascii="Symbol" w:hAnsi="Symbol" w:hint="default"/>
        <w:sz w:val="18"/>
        <w:szCs w:val="18"/>
      </w:rPr>
    </w:lvl>
    <w:lvl w:ilvl="2" w:tplc="0C0A001B">
      <w:start w:val="1"/>
      <w:numFmt w:val="lowerLetter"/>
      <w:lvlText w:val="%3)"/>
      <w:lvlJc w:val="left"/>
      <w:pPr>
        <w:tabs>
          <w:tab w:val="num" w:pos="1984"/>
        </w:tabs>
        <w:ind w:left="1984" w:hanging="360"/>
      </w:pPr>
      <w:rPr>
        <w:rFonts w:hint="default"/>
      </w:rPr>
    </w:lvl>
    <w:lvl w:ilvl="3" w:tplc="0C0A000F" w:tentative="1">
      <w:start w:val="1"/>
      <w:numFmt w:val="decimal"/>
      <w:lvlText w:val="%4."/>
      <w:lvlJc w:val="left"/>
      <w:pPr>
        <w:tabs>
          <w:tab w:val="num" w:pos="2524"/>
        </w:tabs>
        <w:ind w:left="2524" w:hanging="360"/>
      </w:pPr>
    </w:lvl>
    <w:lvl w:ilvl="4" w:tplc="0C0A0019" w:tentative="1">
      <w:start w:val="1"/>
      <w:numFmt w:val="lowerLetter"/>
      <w:lvlText w:val="%5."/>
      <w:lvlJc w:val="left"/>
      <w:pPr>
        <w:tabs>
          <w:tab w:val="num" w:pos="3244"/>
        </w:tabs>
        <w:ind w:left="3244" w:hanging="360"/>
      </w:pPr>
    </w:lvl>
    <w:lvl w:ilvl="5" w:tplc="0C0A001B" w:tentative="1">
      <w:start w:val="1"/>
      <w:numFmt w:val="lowerRoman"/>
      <w:lvlText w:val="%6."/>
      <w:lvlJc w:val="right"/>
      <w:pPr>
        <w:tabs>
          <w:tab w:val="num" w:pos="3964"/>
        </w:tabs>
        <w:ind w:left="3964" w:hanging="180"/>
      </w:pPr>
    </w:lvl>
    <w:lvl w:ilvl="6" w:tplc="0C0A000F" w:tentative="1">
      <w:start w:val="1"/>
      <w:numFmt w:val="decimal"/>
      <w:lvlText w:val="%7."/>
      <w:lvlJc w:val="left"/>
      <w:pPr>
        <w:tabs>
          <w:tab w:val="num" w:pos="4684"/>
        </w:tabs>
        <w:ind w:left="4684" w:hanging="360"/>
      </w:pPr>
    </w:lvl>
    <w:lvl w:ilvl="7" w:tplc="0C0A0019" w:tentative="1">
      <w:start w:val="1"/>
      <w:numFmt w:val="lowerLetter"/>
      <w:lvlText w:val="%8."/>
      <w:lvlJc w:val="left"/>
      <w:pPr>
        <w:tabs>
          <w:tab w:val="num" w:pos="5404"/>
        </w:tabs>
        <w:ind w:left="5404" w:hanging="360"/>
      </w:pPr>
    </w:lvl>
    <w:lvl w:ilvl="8" w:tplc="0C0A001B" w:tentative="1">
      <w:start w:val="1"/>
      <w:numFmt w:val="lowerRoman"/>
      <w:lvlText w:val="%9."/>
      <w:lvlJc w:val="right"/>
      <w:pPr>
        <w:tabs>
          <w:tab w:val="num" w:pos="6124"/>
        </w:tabs>
        <w:ind w:left="6124" w:hanging="180"/>
      </w:pPr>
    </w:lvl>
  </w:abstractNum>
  <w:abstractNum w:abstractNumId="32" w15:restartNumberingAfterBreak="0">
    <w:nsid w:val="74FE0E8B"/>
    <w:multiLevelType w:val="multilevel"/>
    <w:tmpl w:val="2D0A239E"/>
    <w:lvl w:ilvl="0">
      <w:start w:val="14"/>
      <w:numFmt w:val="decimal"/>
      <w:lvlText w:val="%1"/>
      <w:lvlJc w:val="left"/>
      <w:pPr>
        <w:ind w:left="375" w:hanging="375"/>
      </w:pPr>
      <w:rPr>
        <w:rFonts w:hint="default"/>
      </w:rPr>
    </w:lvl>
    <w:lvl w:ilvl="1">
      <w:start w:val="4"/>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C440562"/>
    <w:multiLevelType w:val="hybridMultilevel"/>
    <w:tmpl w:val="D7A0CC7E"/>
    <w:lvl w:ilvl="0" w:tplc="52A62FF4">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EB66F14"/>
    <w:multiLevelType w:val="hybridMultilevel"/>
    <w:tmpl w:val="73305126"/>
    <w:lvl w:ilvl="0" w:tplc="B2169556">
      <w:start w:val="4"/>
      <w:numFmt w:val="bullet"/>
      <w:lvlText w:val="-"/>
      <w:lvlJc w:val="left"/>
      <w:pPr>
        <w:ind w:left="536" w:hanging="360"/>
      </w:pPr>
      <w:rPr>
        <w:rFonts w:ascii="Arial" w:eastAsia="Times New Roman" w:hAnsi="Arial" w:cs="Arial" w:hint="default"/>
      </w:rPr>
    </w:lvl>
    <w:lvl w:ilvl="1" w:tplc="0C0A0003" w:tentative="1">
      <w:start w:val="1"/>
      <w:numFmt w:val="bullet"/>
      <w:lvlText w:val="o"/>
      <w:lvlJc w:val="left"/>
      <w:pPr>
        <w:ind w:left="1256" w:hanging="360"/>
      </w:pPr>
      <w:rPr>
        <w:rFonts w:ascii="Courier New" w:hAnsi="Courier New" w:cs="Courier New" w:hint="default"/>
      </w:rPr>
    </w:lvl>
    <w:lvl w:ilvl="2" w:tplc="0C0A0005" w:tentative="1">
      <w:start w:val="1"/>
      <w:numFmt w:val="bullet"/>
      <w:lvlText w:val=""/>
      <w:lvlJc w:val="left"/>
      <w:pPr>
        <w:ind w:left="1976" w:hanging="360"/>
      </w:pPr>
      <w:rPr>
        <w:rFonts w:ascii="Wingdings" w:hAnsi="Wingdings" w:hint="default"/>
      </w:rPr>
    </w:lvl>
    <w:lvl w:ilvl="3" w:tplc="0C0A0001" w:tentative="1">
      <w:start w:val="1"/>
      <w:numFmt w:val="bullet"/>
      <w:lvlText w:val=""/>
      <w:lvlJc w:val="left"/>
      <w:pPr>
        <w:ind w:left="2696" w:hanging="360"/>
      </w:pPr>
      <w:rPr>
        <w:rFonts w:ascii="Symbol" w:hAnsi="Symbol" w:hint="default"/>
      </w:rPr>
    </w:lvl>
    <w:lvl w:ilvl="4" w:tplc="0C0A0003" w:tentative="1">
      <w:start w:val="1"/>
      <w:numFmt w:val="bullet"/>
      <w:lvlText w:val="o"/>
      <w:lvlJc w:val="left"/>
      <w:pPr>
        <w:ind w:left="3416" w:hanging="360"/>
      </w:pPr>
      <w:rPr>
        <w:rFonts w:ascii="Courier New" w:hAnsi="Courier New" w:cs="Courier New" w:hint="default"/>
      </w:rPr>
    </w:lvl>
    <w:lvl w:ilvl="5" w:tplc="0C0A0005" w:tentative="1">
      <w:start w:val="1"/>
      <w:numFmt w:val="bullet"/>
      <w:lvlText w:val=""/>
      <w:lvlJc w:val="left"/>
      <w:pPr>
        <w:ind w:left="4136" w:hanging="360"/>
      </w:pPr>
      <w:rPr>
        <w:rFonts w:ascii="Wingdings" w:hAnsi="Wingdings" w:hint="default"/>
      </w:rPr>
    </w:lvl>
    <w:lvl w:ilvl="6" w:tplc="0C0A0001" w:tentative="1">
      <w:start w:val="1"/>
      <w:numFmt w:val="bullet"/>
      <w:lvlText w:val=""/>
      <w:lvlJc w:val="left"/>
      <w:pPr>
        <w:ind w:left="4856" w:hanging="360"/>
      </w:pPr>
      <w:rPr>
        <w:rFonts w:ascii="Symbol" w:hAnsi="Symbol" w:hint="default"/>
      </w:rPr>
    </w:lvl>
    <w:lvl w:ilvl="7" w:tplc="0C0A0003" w:tentative="1">
      <w:start w:val="1"/>
      <w:numFmt w:val="bullet"/>
      <w:lvlText w:val="o"/>
      <w:lvlJc w:val="left"/>
      <w:pPr>
        <w:ind w:left="5576" w:hanging="360"/>
      </w:pPr>
      <w:rPr>
        <w:rFonts w:ascii="Courier New" w:hAnsi="Courier New" w:cs="Courier New" w:hint="default"/>
      </w:rPr>
    </w:lvl>
    <w:lvl w:ilvl="8" w:tplc="0C0A0005" w:tentative="1">
      <w:start w:val="1"/>
      <w:numFmt w:val="bullet"/>
      <w:lvlText w:val=""/>
      <w:lvlJc w:val="left"/>
      <w:pPr>
        <w:ind w:left="6296" w:hanging="360"/>
      </w:pPr>
      <w:rPr>
        <w:rFonts w:ascii="Wingdings" w:hAnsi="Wingdings" w:hint="default"/>
      </w:rPr>
    </w:lvl>
  </w:abstractNum>
  <w:abstractNum w:abstractNumId="35" w15:restartNumberingAfterBreak="0">
    <w:nsid w:val="7F0959D9"/>
    <w:multiLevelType w:val="hybridMultilevel"/>
    <w:tmpl w:val="F3D0188A"/>
    <w:lvl w:ilvl="0" w:tplc="BF409D1A">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16"/>
  </w:num>
  <w:num w:numId="2">
    <w:abstractNumId w:val="31"/>
  </w:num>
  <w:num w:numId="3">
    <w:abstractNumId w:val="27"/>
  </w:num>
  <w:num w:numId="4">
    <w:abstractNumId w:val="3"/>
  </w:num>
  <w:num w:numId="5">
    <w:abstractNumId w:val="29"/>
  </w:num>
  <w:num w:numId="6">
    <w:abstractNumId w:val="19"/>
  </w:num>
  <w:num w:numId="7">
    <w:abstractNumId w:val="0"/>
  </w:num>
  <w:num w:numId="8">
    <w:abstractNumId w:val="8"/>
  </w:num>
  <w:num w:numId="9">
    <w:abstractNumId w:val="5"/>
  </w:num>
  <w:num w:numId="10">
    <w:abstractNumId w:val="35"/>
  </w:num>
  <w:num w:numId="11">
    <w:abstractNumId w:val="24"/>
  </w:num>
  <w:num w:numId="12">
    <w:abstractNumId w:val="4"/>
  </w:num>
  <w:num w:numId="13">
    <w:abstractNumId w:val="7"/>
  </w:num>
  <w:num w:numId="14">
    <w:abstractNumId w:val="34"/>
  </w:num>
  <w:num w:numId="15">
    <w:abstractNumId w:val="22"/>
  </w:num>
  <w:num w:numId="16">
    <w:abstractNumId w:val="25"/>
  </w:num>
  <w:num w:numId="17">
    <w:abstractNumId w:val="1"/>
  </w:num>
  <w:num w:numId="18">
    <w:abstractNumId w:val="2"/>
  </w:num>
  <w:num w:numId="19">
    <w:abstractNumId w:val="15"/>
  </w:num>
  <w:num w:numId="20">
    <w:abstractNumId w:val="30"/>
  </w:num>
  <w:num w:numId="21">
    <w:abstractNumId w:val="28"/>
  </w:num>
  <w:num w:numId="22">
    <w:abstractNumId w:val="10"/>
  </w:num>
  <w:num w:numId="23">
    <w:abstractNumId w:val="14"/>
  </w:num>
  <w:num w:numId="24">
    <w:abstractNumId w:val="33"/>
  </w:num>
  <w:num w:numId="25">
    <w:abstractNumId w:val="6"/>
  </w:num>
  <w:num w:numId="26">
    <w:abstractNumId w:val="32"/>
  </w:num>
  <w:num w:numId="27">
    <w:abstractNumId w:val="23"/>
  </w:num>
  <w:num w:numId="28">
    <w:abstractNumId w:val="9"/>
  </w:num>
  <w:num w:numId="29">
    <w:abstractNumId w:val="21"/>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8"/>
  </w:num>
  <w:num w:numId="40">
    <w:abstractNumId w:val="26"/>
  </w:num>
  <w:num w:numId="41">
    <w:abstractNumId w:val="11"/>
  </w:num>
  <w:num w:numId="42">
    <w:abstractNumId w:val="13"/>
  </w:num>
  <w:num w:numId="43">
    <w:abstractNumId w:val="20"/>
  </w:num>
  <w:num w:numId="44">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GB" w:vendorID="64" w:dllVersion="6" w:nlCheck="1" w:checkStyle="1"/>
  <w:activeWritingStyle w:appName="MSWord" w:lang="fr-FR" w:vendorID="64" w:dllVersion="6" w:nlCheck="1" w:checkStyle="1"/>
  <w:activeWritingStyle w:appName="MSWord" w:lang="en-US" w:vendorID="64" w:dllVersion="6" w:nlCheck="1" w:checkStyle="1"/>
  <w:activeWritingStyle w:appName="MSWord" w:lang="es-ES" w:vendorID="64" w:dllVersion="0" w:nlCheck="1" w:checkStyle="0"/>
  <w:activeWritingStyle w:appName="MSWord" w:lang="pt-BR" w:vendorID="64" w:dllVersion="0" w:nlCheck="1" w:checkStyle="0"/>
  <w:activeWritingStyle w:appName="MSWord" w:lang="en-US" w:vendorID="64" w:dllVersion="0" w:nlCheck="1" w:checkStyle="1"/>
  <w:activeWritingStyle w:appName="MSWord" w:lang="es-ES_tradnl" w:vendorID="64" w:dllVersion="0" w:nlCheck="1" w:checkStyle="0"/>
  <w:activeWritingStyle w:appName="MSWord" w:lang="es-ES" w:vendorID="64" w:dllVersion="4096" w:nlCheck="1" w:checkStyle="0"/>
  <w:activeWritingStyle w:appName="MSWord" w:lang="en-US" w:vendorID="64" w:dllVersion="4096" w:nlCheck="1" w:checkStyle="0"/>
  <w:activeWritingStyle w:appName="MSWord" w:lang="pt-BR" w:vendorID="64" w:dllVersion="4096" w:nlCheck="1" w:checkStyle="0"/>
  <w:activeWritingStyle w:appName="MSWord" w:lang="es-ES_tradnl" w:vendorID="64" w:dllVersion="4096" w:nlCheck="1" w:checkStyle="0"/>
  <w:activeWritingStyle w:appName="MSWord" w:lang="fr-FR" w:vendorID="64" w:dllVersion="0" w:nlCheck="1" w:checkStyle="0"/>
  <w:activeWritingStyle w:appName="MSWord" w:lang="es-ES" w:vendorID="9" w:dllVersion="512" w:checkStyle="1"/>
  <w:activeWritingStyle w:appName="MSWord" w:lang="es-ES_tradnl" w:vendorID="9" w:dllVersion="512" w:checkStyle="1"/>
  <w:activeWritingStyle w:appName="MSWord" w:lang="pt-BR" w:vendorID="1" w:dllVersion="513" w:checkStyle="1"/>
  <w:activeWritingStyle w:appName="MSWord" w:lang="pt-PT"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7B9"/>
    <w:rsid w:val="00000EFA"/>
    <w:rsid w:val="00000F19"/>
    <w:rsid w:val="00001A0B"/>
    <w:rsid w:val="00002031"/>
    <w:rsid w:val="00002A64"/>
    <w:rsid w:val="00002BE7"/>
    <w:rsid w:val="00003487"/>
    <w:rsid w:val="0000410B"/>
    <w:rsid w:val="00004ED9"/>
    <w:rsid w:val="000055C9"/>
    <w:rsid w:val="00006466"/>
    <w:rsid w:val="00006AC5"/>
    <w:rsid w:val="00006B62"/>
    <w:rsid w:val="00006DC8"/>
    <w:rsid w:val="00007EBC"/>
    <w:rsid w:val="0001063B"/>
    <w:rsid w:val="00010C0C"/>
    <w:rsid w:val="000116D8"/>
    <w:rsid w:val="0001192B"/>
    <w:rsid w:val="0001267A"/>
    <w:rsid w:val="00013C5E"/>
    <w:rsid w:val="000142D8"/>
    <w:rsid w:val="00014383"/>
    <w:rsid w:val="00014F97"/>
    <w:rsid w:val="00017B2F"/>
    <w:rsid w:val="00017E75"/>
    <w:rsid w:val="000203A9"/>
    <w:rsid w:val="000219A8"/>
    <w:rsid w:val="000222EE"/>
    <w:rsid w:val="000224B4"/>
    <w:rsid w:val="0002356E"/>
    <w:rsid w:val="00023C67"/>
    <w:rsid w:val="000249FF"/>
    <w:rsid w:val="00024F6C"/>
    <w:rsid w:val="00024FBA"/>
    <w:rsid w:val="00025D53"/>
    <w:rsid w:val="0003074C"/>
    <w:rsid w:val="0003085A"/>
    <w:rsid w:val="0003106A"/>
    <w:rsid w:val="0003315B"/>
    <w:rsid w:val="000338D6"/>
    <w:rsid w:val="00033B19"/>
    <w:rsid w:val="00033F4B"/>
    <w:rsid w:val="0003443C"/>
    <w:rsid w:val="000344F0"/>
    <w:rsid w:val="00035250"/>
    <w:rsid w:val="000356CC"/>
    <w:rsid w:val="00036F5E"/>
    <w:rsid w:val="00036FD8"/>
    <w:rsid w:val="00041D75"/>
    <w:rsid w:val="00042DF3"/>
    <w:rsid w:val="0004349C"/>
    <w:rsid w:val="00043CE3"/>
    <w:rsid w:val="000442A9"/>
    <w:rsid w:val="00044784"/>
    <w:rsid w:val="00044FD7"/>
    <w:rsid w:val="00045A30"/>
    <w:rsid w:val="00045BB4"/>
    <w:rsid w:val="00045C77"/>
    <w:rsid w:val="00045F98"/>
    <w:rsid w:val="00047004"/>
    <w:rsid w:val="000470CA"/>
    <w:rsid w:val="00047A09"/>
    <w:rsid w:val="00047A7B"/>
    <w:rsid w:val="00051507"/>
    <w:rsid w:val="000520A7"/>
    <w:rsid w:val="00052D2A"/>
    <w:rsid w:val="0005339B"/>
    <w:rsid w:val="00054AEB"/>
    <w:rsid w:val="00055E69"/>
    <w:rsid w:val="0005601A"/>
    <w:rsid w:val="000578D4"/>
    <w:rsid w:val="00057B5E"/>
    <w:rsid w:val="0006043E"/>
    <w:rsid w:val="000607E3"/>
    <w:rsid w:val="00060C16"/>
    <w:rsid w:val="00060CD1"/>
    <w:rsid w:val="00060EFC"/>
    <w:rsid w:val="00061A07"/>
    <w:rsid w:val="0006360D"/>
    <w:rsid w:val="00064EFA"/>
    <w:rsid w:val="000651AC"/>
    <w:rsid w:val="0006571E"/>
    <w:rsid w:val="000707DD"/>
    <w:rsid w:val="000713F4"/>
    <w:rsid w:val="00072406"/>
    <w:rsid w:val="00073E3F"/>
    <w:rsid w:val="00073FC1"/>
    <w:rsid w:val="000745CD"/>
    <w:rsid w:val="00075BB4"/>
    <w:rsid w:val="00075BE9"/>
    <w:rsid w:val="000766CC"/>
    <w:rsid w:val="00081191"/>
    <w:rsid w:val="0008179E"/>
    <w:rsid w:val="000850DE"/>
    <w:rsid w:val="00085D85"/>
    <w:rsid w:val="000863A6"/>
    <w:rsid w:val="0008786E"/>
    <w:rsid w:val="00087C69"/>
    <w:rsid w:val="00087C88"/>
    <w:rsid w:val="0009079D"/>
    <w:rsid w:val="0009082F"/>
    <w:rsid w:val="00090B6F"/>
    <w:rsid w:val="00090E9E"/>
    <w:rsid w:val="00090F42"/>
    <w:rsid w:val="00091421"/>
    <w:rsid w:val="00092272"/>
    <w:rsid w:val="00093080"/>
    <w:rsid w:val="00093186"/>
    <w:rsid w:val="0009349F"/>
    <w:rsid w:val="00095C41"/>
    <w:rsid w:val="000A043C"/>
    <w:rsid w:val="000A3007"/>
    <w:rsid w:val="000A3D29"/>
    <w:rsid w:val="000A3EE2"/>
    <w:rsid w:val="000A3FAC"/>
    <w:rsid w:val="000A4098"/>
    <w:rsid w:val="000A59AF"/>
    <w:rsid w:val="000A73A7"/>
    <w:rsid w:val="000B0391"/>
    <w:rsid w:val="000B1146"/>
    <w:rsid w:val="000B1B26"/>
    <w:rsid w:val="000B23BF"/>
    <w:rsid w:val="000B3340"/>
    <w:rsid w:val="000B48E4"/>
    <w:rsid w:val="000B4900"/>
    <w:rsid w:val="000B6645"/>
    <w:rsid w:val="000B6D06"/>
    <w:rsid w:val="000B6FC4"/>
    <w:rsid w:val="000B6FFB"/>
    <w:rsid w:val="000B7AEB"/>
    <w:rsid w:val="000C0B8D"/>
    <w:rsid w:val="000C0CB6"/>
    <w:rsid w:val="000C0F5F"/>
    <w:rsid w:val="000C1658"/>
    <w:rsid w:val="000C2057"/>
    <w:rsid w:val="000C5038"/>
    <w:rsid w:val="000C5268"/>
    <w:rsid w:val="000C57AA"/>
    <w:rsid w:val="000C662D"/>
    <w:rsid w:val="000C6989"/>
    <w:rsid w:val="000D00E6"/>
    <w:rsid w:val="000D129F"/>
    <w:rsid w:val="000D131D"/>
    <w:rsid w:val="000D2016"/>
    <w:rsid w:val="000D2165"/>
    <w:rsid w:val="000D2E68"/>
    <w:rsid w:val="000D3756"/>
    <w:rsid w:val="000D39A0"/>
    <w:rsid w:val="000D43E0"/>
    <w:rsid w:val="000D50A4"/>
    <w:rsid w:val="000D5212"/>
    <w:rsid w:val="000D5CCF"/>
    <w:rsid w:val="000D7B2F"/>
    <w:rsid w:val="000E021E"/>
    <w:rsid w:val="000E0578"/>
    <w:rsid w:val="000E09FE"/>
    <w:rsid w:val="000E11C6"/>
    <w:rsid w:val="000E3934"/>
    <w:rsid w:val="000E3B1D"/>
    <w:rsid w:val="000E3C8F"/>
    <w:rsid w:val="000E4248"/>
    <w:rsid w:val="000E4CC0"/>
    <w:rsid w:val="000E518C"/>
    <w:rsid w:val="000E65F2"/>
    <w:rsid w:val="000E665A"/>
    <w:rsid w:val="000E721B"/>
    <w:rsid w:val="000E7326"/>
    <w:rsid w:val="000F0167"/>
    <w:rsid w:val="000F11DA"/>
    <w:rsid w:val="000F141E"/>
    <w:rsid w:val="000F19A1"/>
    <w:rsid w:val="000F1AF3"/>
    <w:rsid w:val="000F2A40"/>
    <w:rsid w:val="000F2C5A"/>
    <w:rsid w:val="000F4B59"/>
    <w:rsid w:val="000F6477"/>
    <w:rsid w:val="00100EA3"/>
    <w:rsid w:val="00101F5A"/>
    <w:rsid w:val="00102131"/>
    <w:rsid w:val="00102350"/>
    <w:rsid w:val="0010361C"/>
    <w:rsid w:val="00103620"/>
    <w:rsid w:val="00103A5F"/>
    <w:rsid w:val="00103BEE"/>
    <w:rsid w:val="0010420F"/>
    <w:rsid w:val="00104D7E"/>
    <w:rsid w:val="00104E8F"/>
    <w:rsid w:val="001053D6"/>
    <w:rsid w:val="001055C6"/>
    <w:rsid w:val="001059BE"/>
    <w:rsid w:val="00106004"/>
    <w:rsid w:val="001062C3"/>
    <w:rsid w:val="0011009D"/>
    <w:rsid w:val="001105B5"/>
    <w:rsid w:val="001105F6"/>
    <w:rsid w:val="00110C47"/>
    <w:rsid w:val="001114F3"/>
    <w:rsid w:val="00111744"/>
    <w:rsid w:val="001123E9"/>
    <w:rsid w:val="0011280E"/>
    <w:rsid w:val="001138DA"/>
    <w:rsid w:val="00114A46"/>
    <w:rsid w:val="00114E64"/>
    <w:rsid w:val="00115550"/>
    <w:rsid w:val="00115D64"/>
    <w:rsid w:val="00117FA8"/>
    <w:rsid w:val="00121A0D"/>
    <w:rsid w:val="001224AA"/>
    <w:rsid w:val="00123738"/>
    <w:rsid w:val="00124165"/>
    <w:rsid w:val="00124AF0"/>
    <w:rsid w:val="00125C0A"/>
    <w:rsid w:val="001264FC"/>
    <w:rsid w:val="0012745E"/>
    <w:rsid w:val="0012750C"/>
    <w:rsid w:val="00127710"/>
    <w:rsid w:val="001320F4"/>
    <w:rsid w:val="00133216"/>
    <w:rsid w:val="001334F7"/>
    <w:rsid w:val="00133B16"/>
    <w:rsid w:val="00137B48"/>
    <w:rsid w:val="00140061"/>
    <w:rsid w:val="00140741"/>
    <w:rsid w:val="00141F83"/>
    <w:rsid w:val="00142894"/>
    <w:rsid w:val="00142EF4"/>
    <w:rsid w:val="0014556C"/>
    <w:rsid w:val="00146453"/>
    <w:rsid w:val="00147606"/>
    <w:rsid w:val="00147647"/>
    <w:rsid w:val="00147C31"/>
    <w:rsid w:val="00150184"/>
    <w:rsid w:val="00150FC5"/>
    <w:rsid w:val="00151A90"/>
    <w:rsid w:val="0015246F"/>
    <w:rsid w:val="00152B04"/>
    <w:rsid w:val="00154F84"/>
    <w:rsid w:val="001550D9"/>
    <w:rsid w:val="00155DAB"/>
    <w:rsid w:val="001570C9"/>
    <w:rsid w:val="001576E2"/>
    <w:rsid w:val="00157C7F"/>
    <w:rsid w:val="00160100"/>
    <w:rsid w:val="001604AA"/>
    <w:rsid w:val="001614D2"/>
    <w:rsid w:val="00162468"/>
    <w:rsid w:val="00163E0D"/>
    <w:rsid w:val="001640E9"/>
    <w:rsid w:val="00164EAF"/>
    <w:rsid w:val="00164F55"/>
    <w:rsid w:val="00165A60"/>
    <w:rsid w:val="00165AED"/>
    <w:rsid w:val="00165DF0"/>
    <w:rsid w:val="001663EE"/>
    <w:rsid w:val="001665A9"/>
    <w:rsid w:val="00166F6A"/>
    <w:rsid w:val="00166FD6"/>
    <w:rsid w:val="001671F8"/>
    <w:rsid w:val="00170819"/>
    <w:rsid w:val="0017157C"/>
    <w:rsid w:val="00171BA9"/>
    <w:rsid w:val="00171FC4"/>
    <w:rsid w:val="001725C3"/>
    <w:rsid w:val="00172A79"/>
    <w:rsid w:val="00172E20"/>
    <w:rsid w:val="00173254"/>
    <w:rsid w:val="00173A15"/>
    <w:rsid w:val="00173C0B"/>
    <w:rsid w:val="001758CA"/>
    <w:rsid w:val="00176CE0"/>
    <w:rsid w:val="0018050F"/>
    <w:rsid w:val="00180622"/>
    <w:rsid w:val="001809D4"/>
    <w:rsid w:val="001827ED"/>
    <w:rsid w:val="0018300F"/>
    <w:rsid w:val="001839BE"/>
    <w:rsid w:val="00183A74"/>
    <w:rsid w:val="00183AE2"/>
    <w:rsid w:val="00183C82"/>
    <w:rsid w:val="001840B9"/>
    <w:rsid w:val="00184E71"/>
    <w:rsid w:val="0018579D"/>
    <w:rsid w:val="00185CF3"/>
    <w:rsid w:val="00185E69"/>
    <w:rsid w:val="00186575"/>
    <w:rsid w:val="0018696B"/>
    <w:rsid w:val="00186FDB"/>
    <w:rsid w:val="0019083F"/>
    <w:rsid w:val="00190BEA"/>
    <w:rsid w:val="0019150B"/>
    <w:rsid w:val="001936FB"/>
    <w:rsid w:val="001950C5"/>
    <w:rsid w:val="0019559B"/>
    <w:rsid w:val="00195CD1"/>
    <w:rsid w:val="0019611D"/>
    <w:rsid w:val="001962E4"/>
    <w:rsid w:val="001964C8"/>
    <w:rsid w:val="001968AD"/>
    <w:rsid w:val="001A0327"/>
    <w:rsid w:val="001A0449"/>
    <w:rsid w:val="001A0A27"/>
    <w:rsid w:val="001A0AE1"/>
    <w:rsid w:val="001A139C"/>
    <w:rsid w:val="001A1C0E"/>
    <w:rsid w:val="001A237A"/>
    <w:rsid w:val="001A25A6"/>
    <w:rsid w:val="001A2830"/>
    <w:rsid w:val="001A2BF7"/>
    <w:rsid w:val="001A4306"/>
    <w:rsid w:val="001A47B0"/>
    <w:rsid w:val="001A5945"/>
    <w:rsid w:val="001A61D7"/>
    <w:rsid w:val="001A6423"/>
    <w:rsid w:val="001A68DE"/>
    <w:rsid w:val="001A69F4"/>
    <w:rsid w:val="001A6EBF"/>
    <w:rsid w:val="001A6EF4"/>
    <w:rsid w:val="001A6F4F"/>
    <w:rsid w:val="001A75CA"/>
    <w:rsid w:val="001B00DF"/>
    <w:rsid w:val="001B13FD"/>
    <w:rsid w:val="001B18D2"/>
    <w:rsid w:val="001B2A46"/>
    <w:rsid w:val="001B4112"/>
    <w:rsid w:val="001B5BD1"/>
    <w:rsid w:val="001B6208"/>
    <w:rsid w:val="001B65F3"/>
    <w:rsid w:val="001B7848"/>
    <w:rsid w:val="001C00A8"/>
    <w:rsid w:val="001C0909"/>
    <w:rsid w:val="001C0E60"/>
    <w:rsid w:val="001C13B4"/>
    <w:rsid w:val="001C1D09"/>
    <w:rsid w:val="001C1ECF"/>
    <w:rsid w:val="001C2087"/>
    <w:rsid w:val="001C2B61"/>
    <w:rsid w:val="001C387D"/>
    <w:rsid w:val="001C38F8"/>
    <w:rsid w:val="001C5730"/>
    <w:rsid w:val="001C6405"/>
    <w:rsid w:val="001C6999"/>
    <w:rsid w:val="001C6A16"/>
    <w:rsid w:val="001C711F"/>
    <w:rsid w:val="001C7290"/>
    <w:rsid w:val="001C746E"/>
    <w:rsid w:val="001C7DC0"/>
    <w:rsid w:val="001D0C76"/>
    <w:rsid w:val="001D1160"/>
    <w:rsid w:val="001D2ADE"/>
    <w:rsid w:val="001D2F97"/>
    <w:rsid w:val="001D4560"/>
    <w:rsid w:val="001D4F56"/>
    <w:rsid w:val="001D5BD3"/>
    <w:rsid w:val="001D5D09"/>
    <w:rsid w:val="001D5FE8"/>
    <w:rsid w:val="001D6306"/>
    <w:rsid w:val="001D74C5"/>
    <w:rsid w:val="001D78C6"/>
    <w:rsid w:val="001D7A80"/>
    <w:rsid w:val="001E0390"/>
    <w:rsid w:val="001E0785"/>
    <w:rsid w:val="001E1B1D"/>
    <w:rsid w:val="001E1F64"/>
    <w:rsid w:val="001E4B15"/>
    <w:rsid w:val="001E4DC2"/>
    <w:rsid w:val="001E5228"/>
    <w:rsid w:val="001E5596"/>
    <w:rsid w:val="001E5716"/>
    <w:rsid w:val="001E58FA"/>
    <w:rsid w:val="001E7CA1"/>
    <w:rsid w:val="001F1691"/>
    <w:rsid w:val="001F192B"/>
    <w:rsid w:val="001F24DB"/>
    <w:rsid w:val="001F2C80"/>
    <w:rsid w:val="001F3547"/>
    <w:rsid w:val="001F39E9"/>
    <w:rsid w:val="001F3CD5"/>
    <w:rsid w:val="001F3E08"/>
    <w:rsid w:val="001F4839"/>
    <w:rsid w:val="001F4DAA"/>
    <w:rsid w:val="001F4F4B"/>
    <w:rsid w:val="001F5970"/>
    <w:rsid w:val="001F6865"/>
    <w:rsid w:val="001F75CB"/>
    <w:rsid w:val="001F7644"/>
    <w:rsid w:val="002011F6"/>
    <w:rsid w:val="002018D3"/>
    <w:rsid w:val="00202C4A"/>
    <w:rsid w:val="00203351"/>
    <w:rsid w:val="002036AC"/>
    <w:rsid w:val="0020370A"/>
    <w:rsid w:val="00203E6C"/>
    <w:rsid w:val="00203F8D"/>
    <w:rsid w:val="00204429"/>
    <w:rsid w:val="0020505A"/>
    <w:rsid w:val="0020508D"/>
    <w:rsid w:val="0020541C"/>
    <w:rsid w:val="00205C6A"/>
    <w:rsid w:val="002060AF"/>
    <w:rsid w:val="00206228"/>
    <w:rsid w:val="002063AC"/>
    <w:rsid w:val="002067A4"/>
    <w:rsid w:val="002069AE"/>
    <w:rsid w:val="00206D0F"/>
    <w:rsid w:val="00206D34"/>
    <w:rsid w:val="00207208"/>
    <w:rsid w:val="002103D4"/>
    <w:rsid w:val="002103DD"/>
    <w:rsid w:val="002104C2"/>
    <w:rsid w:val="00210915"/>
    <w:rsid w:val="00212D8B"/>
    <w:rsid w:val="00212E50"/>
    <w:rsid w:val="0021341D"/>
    <w:rsid w:val="00213711"/>
    <w:rsid w:val="002140AE"/>
    <w:rsid w:val="00214294"/>
    <w:rsid w:val="00214682"/>
    <w:rsid w:val="00215DD5"/>
    <w:rsid w:val="0021631F"/>
    <w:rsid w:val="002207AE"/>
    <w:rsid w:val="00220A64"/>
    <w:rsid w:val="00221054"/>
    <w:rsid w:val="00221191"/>
    <w:rsid w:val="002229B6"/>
    <w:rsid w:val="002229CB"/>
    <w:rsid w:val="002243C6"/>
    <w:rsid w:val="00224898"/>
    <w:rsid w:val="002250BE"/>
    <w:rsid w:val="00227A00"/>
    <w:rsid w:val="002304E2"/>
    <w:rsid w:val="00232583"/>
    <w:rsid w:val="00232DF5"/>
    <w:rsid w:val="0023307E"/>
    <w:rsid w:val="002331BA"/>
    <w:rsid w:val="0023414C"/>
    <w:rsid w:val="0023533A"/>
    <w:rsid w:val="00235B67"/>
    <w:rsid w:val="00237007"/>
    <w:rsid w:val="00237016"/>
    <w:rsid w:val="00237207"/>
    <w:rsid w:val="0023726C"/>
    <w:rsid w:val="00240A9E"/>
    <w:rsid w:val="00240BD9"/>
    <w:rsid w:val="0024253F"/>
    <w:rsid w:val="00242546"/>
    <w:rsid w:val="0024318D"/>
    <w:rsid w:val="0024336F"/>
    <w:rsid w:val="00243BEA"/>
    <w:rsid w:val="0024408A"/>
    <w:rsid w:val="002441C6"/>
    <w:rsid w:val="0024746C"/>
    <w:rsid w:val="00247FD1"/>
    <w:rsid w:val="0024C5F7"/>
    <w:rsid w:val="00250151"/>
    <w:rsid w:val="002503A4"/>
    <w:rsid w:val="002508A5"/>
    <w:rsid w:val="00250DF4"/>
    <w:rsid w:val="00250F40"/>
    <w:rsid w:val="002525E2"/>
    <w:rsid w:val="002525EC"/>
    <w:rsid w:val="002538A8"/>
    <w:rsid w:val="00253C55"/>
    <w:rsid w:val="002549D5"/>
    <w:rsid w:val="0025514E"/>
    <w:rsid w:val="00255319"/>
    <w:rsid w:val="002559D2"/>
    <w:rsid w:val="00256BE6"/>
    <w:rsid w:val="002570B4"/>
    <w:rsid w:val="0026215D"/>
    <w:rsid w:val="00262FA2"/>
    <w:rsid w:val="002633E4"/>
    <w:rsid w:val="0026609B"/>
    <w:rsid w:val="00266501"/>
    <w:rsid w:val="00266706"/>
    <w:rsid w:val="00267E62"/>
    <w:rsid w:val="002702BC"/>
    <w:rsid w:val="00270C16"/>
    <w:rsid w:val="002723B0"/>
    <w:rsid w:val="002726B3"/>
    <w:rsid w:val="002726C8"/>
    <w:rsid w:val="002728FD"/>
    <w:rsid w:val="00273A58"/>
    <w:rsid w:val="002762C2"/>
    <w:rsid w:val="0027643D"/>
    <w:rsid w:val="00276ECF"/>
    <w:rsid w:val="00277086"/>
    <w:rsid w:val="00277104"/>
    <w:rsid w:val="0027718E"/>
    <w:rsid w:val="00277FE2"/>
    <w:rsid w:val="00280B58"/>
    <w:rsid w:val="00280BA0"/>
    <w:rsid w:val="00281728"/>
    <w:rsid w:val="00282B42"/>
    <w:rsid w:val="00283685"/>
    <w:rsid w:val="00283AF6"/>
    <w:rsid w:val="00283F82"/>
    <w:rsid w:val="00285AE8"/>
    <w:rsid w:val="0028628C"/>
    <w:rsid w:val="002865D7"/>
    <w:rsid w:val="00286632"/>
    <w:rsid w:val="00286BBE"/>
    <w:rsid w:val="00287A79"/>
    <w:rsid w:val="0029087E"/>
    <w:rsid w:val="002909D0"/>
    <w:rsid w:val="00290D46"/>
    <w:rsid w:val="00294A73"/>
    <w:rsid w:val="00296832"/>
    <w:rsid w:val="0029744A"/>
    <w:rsid w:val="002A0291"/>
    <w:rsid w:val="002A0922"/>
    <w:rsid w:val="002A0EFD"/>
    <w:rsid w:val="002A1393"/>
    <w:rsid w:val="002A1809"/>
    <w:rsid w:val="002A2C6A"/>
    <w:rsid w:val="002A369F"/>
    <w:rsid w:val="002A3E17"/>
    <w:rsid w:val="002A409D"/>
    <w:rsid w:val="002A4FED"/>
    <w:rsid w:val="002A508D"/>
    <w:rsid w:val="002A550E"/>
    <w:rsid w:val="002A5568"/>
    <w:rsid w:val="002A58F9"/>
    <w:rsid w:val="002A5F31"/>
    <w:rsid w:val="002A6028"/>
    <w:rsid w:val="002A6A52"/>
    <w:rsid w:val="002A6B91"/>
    <w:rsid w:val="002B15E6"/>
    <w:rsid w:val="002B1D75"/>
    <w:rsid w:val="002B2F24"/>
    <w:rsid w:val="002B3A6B"/>
    <w:rsid w:val="002B6BD1"/>
    <w:rsid w:val="002B7685"/>
    <w:rsid w:val="002B76B1"/>
    <w:rsid w:val="002C00DA"/>
    <w:rsid w:val="002C0575"/>
    <w:rsid w:val="002C0E67"/>
    <w:rsid w:val="002C2A7D"/>
    <w:rsid w:val="002C2BE2"/>
    <w:rsid w:val="002C2D91"/>
    <w:rsid w:val="002C3021"/>
    <w:rsid w:val="002C4400"/>
    <w:rsid w:val="002C4748"/>
    <w:rsid w:val="002C49CE"/>
    <w:rsid w:val="002C5D6F"/>
    <w:rsid w:val="002C6252"/>
    <w:rsid w:val="002C7FC6"/>
    <w:rsid w:val="002D0BB4"/>
    <w:rsid w:val="002D1063"/>
    <w:rsid w:val="002D26D5"/>
    <w:rsid w:val="002D28A0"/>
    <w:rsid w:val="002D2EE2"/>
    <w:rsid w:val="002D31D9"/>
    <w:rsid w:val="002D37DE"/>
    <w:rsid w:val="002D3D6B"/>
    <w:rsid w:val="002D4D3B"/>
    <w:rsid w:val="002D6C6C"/>
    <w:rsid w:val="002D7764"/>
    <w:rsid w:val="002E08F0"/>
    <w:rsid w:val="002E1410"/>
    <w:rsid w:val="002E294D"/>
    <w:rsid w:val="002E2B46"/>
    <w:rsid w:val="002E2E30"/>
    <w:rsid w:val="002E3248"/>
    <w:rsid w:val="002E3489"/>
    <w:rsid w:val="002E3901"/>
    <w:rsid w:val="002E39CD"/>
    <w:rsid w:val="002E3EFA"/>
    <w:rsid w:val="002E5897"/>
    <w:rsid w:val="002E5B5E"/>
    <w:rsid w:val="002F035E"/>
    <w:rsid w:val="002F0858"/>
    <w:rsid w:val="002F1838"/>
    <w:rsid w:val="002F18D8"/>
    <w:rsid w:val="002F1BD3"/>
    <w:rsid w:val="002F2D29"/>
    <w:rsid w:val="002F31FC"/>
    <w:rsid w:val="002F4663"/>
    <w:rsid w:val="002F48E5"/>
    <w:rsid w:val="002F4C57"/>
    <w:rsid w:val="002F7EE4"/>
    <w:rsid w:val="00300466"/>
    <w:rsid w:val="00301C8A"/>
    <w:rsid w:val="00302C99"/>
    <w:rsid w:val="00302D2C"/>
    <w:rsid w:val="003034B5"/>
    <w:rsid w:val="00303954"/>
    <w:rsid w:val="0030499B"/>
    <w:rsid w:val="003050C6"/>
    <w:rsid w:val="003054DA"/>
    <w:rsid w:val="00305AF1"/>
    <w:rsid w:val="00306B5D"/>
    <w:rsid w:val="00310C52"/>
    <w:rsid w:val="00311052"/>
    <w:rsid w:val="00312546"/>
    <w:rsid w:val="00312727"/>
    <w:rsid w:val="00312B10"/>
    <w:rsid w:val="00313285"/>
    <w:rsid w:val="003147B9"/>
    <w:rsid w:val="003150F8"/>
    <w:rsid w:val="003153BB"/>
    <w:rsid w:val="00315E7A"/>
    <w:rsid w:val="003170C7"/>
    <w:rsid w:val="00317788"/>
    <w:rsid w:val="00320DB3"/>
    <w:rsid w:val="00322BFC"/>
    <w:rsid w:val="00323322"/>
    <w:rsid w:val="003234D3"/>
    <w:rsid w:val="00324E95"/>
    <w:rsid w:val="00325464"/>
    <w:rsid w:val="00325538"/>
    <w:rsid w:val="003257F3"/>
    <w:rsid w:val="00326160"/>
    <w:rsid w:val="00327467"/>
    <w:rsid w:val="00327965"/>
    <w:rsid w:val="00330BE6"/>
    <w:rsid w:val="003310A4"/>
    <w:rsid w:val="0033116C"/>
    <w:rsid w:val="00331908"/>
    <w:rsid w:val="00332A1F"/>
    <w:rsid w:val="00332BF7"/>
    <w:rsid w:val="00333B31"/>
    <w:rsid w:val="003342CB"/>
    <w:rsid w:val="003354A5"/>
    <w:rsid w:val="00336C4E"/>
    <w:rsid w:val="003379BE"/>
    <w:rsid w:val="00340354"/>
    <w:rsid w:val="0034040E"/>
    <w:rsid w:val="003457DB"/>
    <w:rsid w:val="00346765"/>
    <w:rsid w:val="0034773F"/>
    <w:rsid w:val="00347FD4"/>
    <w:rsid w:val="0035017A"/>
    <w:rsid w:val="00350A9F"/>
    <w:rsid w:val="00350C35"/>
    <w:rsid w:val="00350CCC"/>
    <w:rsid w:val="0035202F"/>
    <w:rsid w:val="003522A7"/>
    <w:rsid w:val="0035293A"/>
    <w:rsid w:val="0035339E"/>
    <w:rsid w:val="00354143"/>
    <w:rsid w:val="0035475A"/>
    <w:rsid w:val="003556FF"/>
    <w:rsid w:val="00356173"/>
    <w:rsid w:val="0035629C"/>
    <w:rsid w:val="00356451"/>
    <w:rsid w:val="003568F4"/>
    <w:rsid w:val="0035692E"/>
    <w:rsid w:val="003569A8"/>
    <w:rsid w:val="00360010"/>
    <w:rsid w:val="00361213"/>
    <w:rsid w:val="00362DF5"/>
    <w:rsid w:val="003631AD"/>
    <w:rsid w:val="003631B6"/>
    <w:rsid w:val="00363CDC"/>
    <w:rsid w:val="0036574F"/>
    <w:rsid w:val="00365FEE"/>
    <w:rsid w:val="003662B7"/>
    <w:rsid w:val="00366CC6"/>
    <w:rsid w:val="00367253"/>
    <w:rsid w:val="00367A7C"/>
    <w:rsid w:val="00367BF9"/>
    <w:rsid w:val="00367ED2"/>
    <w:rsid w:val="00367FAA"/>
    <w:rsid w:val="00370078"/>
    <w:rsid w:val="00370289"/>
    <w:rsid w:val="00371CFF"/>
    <w:rsid w:val="003721ED"/>
    <w:rsid w:val="0037292A"/>
    <w:rsid w:val="00372B9A"/>
    <w:rsid w:val="003736C8"/>
    <w:rsid w:val="00373EDD"/>
    <w:rsid w:val="00374CA7"/>
    <w:rsid w:val="0037601B"/>
    <w:rsid w:val="003771CF"/>
    <w:rsid w:val="003806E4"/>
    <w:rsid w:val="00380ADF"/>
    <w:rsid w:val="003817C1"/>
    <w:rsid w:val="00382C60"/>
    <w:rsid w:val="00383A5D"/>
    <w:rsid w:val="00383C64"/>
    <w:rsid w:val="003844DC"/>
    <w:rsid w:val="00384981"/>
    <w:rsid w:val="003853F6"/>
    <w:rsid w:val="003871EC"/>
    <w:rsid w:val="003876F7"/>
    <w:rsid w:val="003878CD"/>
    <w:rsid w:val="00387D28"/>
    <w:rsid w:val="003917C2"/>
    <w:rsid w:val="0039329F"/>
    <w:rsid w:val="0039358D"/>
    <w:rsid w:val="00393C1F"/>
    <w:rsid w:val="00394363"/>
    <w:rsid w:val="003947F5"/>
    <w:rsid w:val="0039588E"/>
    <w:rsid w:val="0039593E"/>
    <w:rsid w:val="00397716"/>
    <w:rsid w:val="003A0CED"/>
    <w:rsid w:val="003A0F3C"/>
    <w:rsid w:val="003A2668"/>
    <w:rsid w:val="003A2CF3"/>
    <w:rsid w:val="003A31BB"/>
    <w:rsid w:val="003A46E2"/>
    <w:rsid w:val="003A511D"/>
    <w:rsid w:val="003A5612"/>
    <w:rsid w:val="003A571B"/>
    <w:rsid w:val="003A6B21"/>
    <w:rsid w:val="003A6E9A"/>
    <w:rsid w:val="003A7DEB"/>
    <w:rsid w:val="003B036B"/>
    <w:rsid w:val="003B0C37"/>
    <w:rsid w:val="003B0D10"/>
    <w:rsid w:val="003B0D7C"/>
    <w:rsid w:val="003B1939"/>
    <w:rsid w:val="003B1DC1"/>
    <w:rsid w:val="003B350B"/>
    <w:rsid w:val="003B387C"/>
    <w:rsid w:val="003B448F"/>
    <w:rsid w:val="003B45E3"/>
    <w:rsid w:val="003B55BB"/>
    <w:rsid w:val="003B665C"/>
    <w:rsid w:val="003B70DB"/>
    <w:rsid w:val="003B7277"/>
    <w:rsid w:val="003B7FB0"/>
    <w:rsid w:val="003C02F6"/>
    <w:rsid w:val="003C0E5C"/>
    <w:rsid w:val="003C1400"/>
    <w:rsid w:val="003C1C7E"/>
    <w:rsid w:val="003C1F72"/>
    <w:rsid w:val="003C3436"/>
    <w:rsid w:val="003C6476"/>
    <w:rsid w:val="003C65DC"/>
    <w:rsid w:val="003C680F"/>
    <w:rsid w:val="003C7CF4"/>
    <w:rsid w:val="003D0106"/>
    <w:rsid w:val="003D0474"/>
    <w:rsid w:val="003D1002"/>
    <w:rsid w:val="003D133B"/>
    <w:rsid w:val="003D2230"/>
    <w:rsid w:val="003D240E"/>
    <w:rsid w:val="003D2C56"/>
    <w:rsid w:val="003D2CD8"/>
    <w:rsid w:val="003D78EA"/>
    <w:rsid w:val="003D7E24"/>
    <w:rsid w:val="003E0565"/>
    <w:rsid w:val="003E0B2B"/>
    <w:rsid w:val="003E0BEE"/>
    <w:rsid w:val="003E0FB2"/>
    <w:rsid w:val="003E14D7"/>
    <w:rsid w:val="003E2A94"/>
    <w:rsid w:val="003E2AF3"/>
    <w:rsid w:val="003E3BB4"/>
    <w:rsid w:val="003E4390"/>
    <w:rsid w:val="003E512B"/>
    <w:rsid w:val="003E5954"/>
    <w:rsid w:val="003E5E10"/>
    <w:rsid w:val="003E7473"/>
    <w:rsid w:val="003F0285"/>
    <w:rsid w:val="003F02D7"/>
    <w:rsid w:val="003F0A63"/>
    <w:rsid w:val="003F0AB1"/>
    <w:rsid w:val="003F0B83"/>
    <w:rsid w:val="003F0D09"/>
    <w:rsid w:val="003F1CFA"/>
    <w:rsid w:val="003F2849"/>
    <w:rsid w:val="003F2C2F"/>
    <w:rsid w:val="003F381D"/>
    <w:rsid w:val="003F419F"/>
    <w:rsid w:val="003F46EA"/>
    <w:rsid w:val="003F4892"/>
    <w:rsid w:val="003F55BE"/>
    <w:rsid w:val="003F572F"/>
    <w:rsid w:val="003F5E22"/>
    <w:rsid w:val="003F70CA"/>
    <w:rsid w:val="003F7998"/>
    <w:rsid w:val="00401235"/>
    <w:rsid w:val="004013ED"/>
    <w:rsid w:val="004016CB"/>
    <w:rsid w:val="004017D2"/>
    <w:rsid w:val="00401952"/>
    <w:rsid w:val="00402762"/>
    <w:rsid w:val="00402F82"/>
    <w:rsid w:val="00404569"/>
    <w:rsid w:val="0040458B"/>
    <w:rsid w:val="0040489B"/>
    <w:rsid w:val="00404974"/>
    <w:rsid w:val="00404D33"/>
    <w:rsid w:val="0041008B"/>
    <w:rsid w:val="004100FD"/>
    <w:rsid w:val="0041027D"/>
    <w:rsid w:val="004103F2"/>
    <w:rsid w:val="004119F4"/>
    <w:rsid w:val="00412C9B"/>
    <w:rsid w:val="0041448F"/>
    <w:rsid w:val="00415EE8"/>
    <w:rsid w:val="0041758E"/>
    <w:rsid w:val="0041795E"/>
    <w:rsid w:val="004200CA"/>
    <w:rsid w:val="004213D2"/>
    <w:rsid w:val="00422C2E"/>
    <w:rsid w:val="00423093"/>
    <w:rsid w:val="0042341A"/>
    <w:rsid w:val="00423D43"/>
    <w:rsid w:val="00424087"/>
    <w:rsid w:val="004259B5"/>
    <w:rsid w:val="0042700A"/>
    <w:rsid w:val="00431761"/>
    <w:rsid w:val="00431FBD"/>
    <w:rsid w:val="00432422"/>
    <w:rsid w:val="00433315"/>
    <w:rsid w:val="00433D27"/>
    <w:rsid w:val="004342C8"/>
    <w:rsid w:val="0043450E"/>
    <w:rsid w:val="0043545E"/>
    <w:rsid w:val="00435483"/>
    <w:rsid w:val="0043593C"/>
    <w:rsid w:val="00437495"/>
    <w:rsid w:val="00440209"/>
    <w:rsid w:val="00440395"/>
    <w:rsid w:val="00440510"/>
    <w:rsid w:val="00440DED"/>
    <w:rsid w:val="00441820"/>
    <w:rsid w:val="004420E2"/>
    <w:rsid w:val="00445429"/>
    <w:rsid w:val="00445ED2"/>
    <w:rsid w:val="004462CA"/>
    <w:rsid w:val="00446B7D"/>
    <w:rsid w:val="004471E3"/>
    <w:rsid w:val="004502D6"/>
    <w:rsid w:val="00450BCF"/>
    <w:rsid w:val="00452494"/>
    <w:rsid w:val="00453CBA"/>
    <w:rsid w:val="00453F42"/>
    <w:rsid w:val="00454E11"/>
    <w:rsid w:val="00455119"/>
    <w:rsid w:val="0045511A"/>
    <w:rsid w:val="00455E7F"/>
    <w:rsid w:val="00456729"/>
    <w:rsid w:val="00456A92"/>
    <w:rsid w:val="00456E5A"/>
    <w:rsid w:val="0045703C"/>
    <w:rsid w:val="0045709B"/>
    <w:rsid w:val="0045756C"/>
    <w:rsid w:val="00457FBD"/>
    <w:rsid w:val="0046002E"/>
    <w:rsid w:val="004602E6"/>
    <w:rsid w:val="00460600"/>
    <w:rsid w:val="004608ED"/>
    <w:rsid w:val="00461DDD"/>
    <w:rsid w:val="00465AB7"/>
    <w:rsid w:val="00465BAF"/>
    <w:rsid w:val="00465ECF"/>
    <w:rsid w:val="00466EE7"/>
    <w:rsid w:val="004672B7"/>
    <w:rsid w:val="00467913"/>
    <w:rsid w:val="00467A55"/>
    <w:rsid w:val="00470BAD"/>
    <w:rsid w:val="0047174E"/>
    <w:rsid w:val="0047189F"/>
    <w:rsid w:val="00471B47"/>
    <w:rsid w:val="00472F3B"/>
    <w:rsid w:val="004730F9"/>
    <w:rsid w:val="00473A6D"/>
    <w:rsid w:val="00473F09"/>
    <w:rsid w:val="0047643C"/>
    <w:rsid w:val="00476692"/>
    <w:rsid w:val="00477364"/>
    <w:rsid w:val="004803FE"/>
    <w:rsid w:val="00480482"/>
    <w:rsid w:val="004809C3"/>
    <w:rsid w:val="00481B41"/>
    <w:rsid w:val="00482013"/>
    <w:rsid w:val="0048363C"/>
    <w:rsid w:val="004848DC"/>
    <w:rsid w:val="00484F65"/>
    <w:rsid w:val="004852D1"/>
    <w:rsid w:val="0048677D"/>
    <w:rsid w:val="00490728"/>
    <w:rsid w:val="00490F1B"/>
    <w:rsid w:val="00491B09"/>
    <w:rsid w:val="00491B1D"/>
    <w:rsid w:val="004928EF"/>
    <w:rsid w:val="00493AA3"/>
    <w:rsid w:val="00494419"/>
    <w:rsid w:val="004962E1"/>
    <w:rsid w:val="00497060"/>
    <w:rsid w:val="004973A6"/>
    <w:rsid w:val="00497473"/>
    <w:rsid w:val="00497AD5"/>
    <w:rsid w:val="00497F92"/>
    <w:rsid w:val="004A0040"/>
    <w:rsid w:val="004A02CA"/>
    <w:rsid w:val="004A058E"/>
    <w:rsid w:val="004A09AE"/>
    <w:rsid w:val="004A3192"/>
    <w:rsid w:val="004A32FE"/>
    <w:rsid w:val="004A48FC"/>
    <w:rsid w:val="004A4A81"/>
    <w:rsid w:val="004A5801"/>
    <w:rsid w:val="004A6024"/>
    <w:rsid w:val="004A6704"/>
    <w:rsid w:val="004A6959"/>
    <w:rsid w:val="004B04E2"/>
    <w:rsid w:val="004B0A3A"/>
    <w:rsid w:val="004B0B4C"/>
    <w:rsid w:val="004B0C4A"/>
    <w:rsid w:val="004B0D7D"/>
    <w:rsid w:val="004B1228"/>
    <w:rsid w:val="004B13ED"/>
    <w:rsid w:val="004B18D6"/>
    <w:rsid w:val="004B2B81"/>
    <w:rsid w:val="004B3197"/>
    <w:rsid w:val="004B3286"/>
    <w:rsid w:val="004B44BB"/>
    <w:rsid w:val="004B6A93"/>
    <w:rsid w:val="004B759A"/>
    <w:rsid w:val="004B7B66"/>
    <w:rsid w:val="004C0764"/>
    <w:rsid w:val="004C092C"/>
    <w:rsid w:val="004C4832"/>
    <w:rsid w:val="004C487E"/>
    <w:rsid w:val="004C6E4B"/>
    <w:rsid w:val="004D0B7C"/>
    <w:rsid w:val="004D1FDF"/>
    <w:rsid w:val="004D2098"/>
    <w:rsid w:val="004D2099"/>
    <w:rsid w:val="004D229E"/>
    <w:rsid w:val="004D22F5"/>
    <w:rsid w:val="004D2DE4"/>
    <w:rsid w:val="004D2E0E"/>
    <w:rsid w:val="004D4C75"/>
    <w:rsid w:val="004D575B"/>
    <w:rsid w:val="004D5B86"/>
    <w:rsid w:val="004D5DAB"/>
    <w:rsid w:val="004D6861"/>
    <w:rsid w:val="004D68B2"/>
    <w:rsid w:val="004D7DF8"/>
    <w:rsid w:val="004D7E8B"/>
    <w:rsid w:val="004DB7F7"/>
    <w:rsid w:val="004E0096"/>
    <w:rsid w:val="004E0B51"/>
    <w:rsid w:val="004E14B8"/>
    <w:rsid w:val="004E1788"/>
    <w:rsid w:val="004E2077"/>
    <w:rsid w:val="004E23D1"/>
    <w:rsid w:val="004E26B7"/>
    <w:rsid w:val="004E2F12"/>
    <w:rsid w:val="004E37E5"/>
    <w:rsid w:val="004E3E33"/>
    <w:rsid w:val="004E57C6"/>
    <w:rsid w:val="004E5F74"/>
    <w:rsid w:val="004E680C"/>
    <w:rsid w:val="004E7AC9"/>
    <w:rsid w:val="004F026F"/>
    <w:rsid w:val="004F0DFF"/>
    <w:rsid w:val="004F1482"/>
    <w:rsid w:val="004F15B8"/>
    <w:rsid w:val="004F3067"/>
    <w:rsid w:val="004F30C4"/>
    <w:rsid w:val="004F44E7"/>
    <w:rsid w:val="004F484D"/>
    <w:rsid w:val="004F487B"/>
    <w:rsid w:val="004F48DD"/>
    <w:rsid w:val="004F4FD6"/>
    <w:rsid w:val="004F5736"/>
    <w:rsid w:val="00501131"/>
    <w:rsid w:val="005014E5"/>
    <w:rsid w:val="0050190B"/>
    <w:rsid w:val="00502EBC"/>
    <w:rsid w:val="0050373E"/>
    <w:rsid w:val="00503761"/>
    <w:rsid w:val="00503C39"/>
    <w:rsid w:val="00504552"/>
    <w:rsid w:val="00510F89"/>
    <w:rsid w:val="00513180"/>
    <w:rsid w:val="00514002"/>
    <w:rsid w:val="005146A2"/>
    <w:rsid w:val="005149E7"/>
    <w:rsid w:val="005152D8"/>
    <w:rsid w:val="00516DEF"/>
    <w:rsid w:val="005173AA"/>
    <w:rsid w:val="00520161"/>
    <w:rsid w:val="0052340F"/>
    <w:rsid w:val="00523552"/>
    <w:rsid w:val="00524C2A"/>
    <w:rsid w:val="00524CA8"/>
    <w:rsid w:val="00524F11"/>
    <w:rsid w:val="00525099"/>
    <w:rsid w:val="00525899"/>
    <w:rsid w:val="00527FDA"/>
    <w:rsid w:val="00532D59"/>
    <w:rsid w:val="00532EE6"/>
    <w:rsid w:val="00532F25"/>
    <w:rsid w:val="00533D89"/>
    <w:rsid w:val="005344FE"/>
    <w:rsid w:val="00535EA4"/>
    <w:rsid w:val="00537243"/>
    <w:rsid w:val="00537942"/>
    <w:rsid w:val="00540608"/>
    <w:rsid w:val="0054125A"/>
    <w:rsid w:val="00542D3E"/>
    <w:rsid w:val="005430CF"/>
    <w:rsid w:val="0054327E"/>
    <w:rsid w:val="0054462D"/>
    <w:rsid w:val="00544EB5"/>
    <w:rsid w:val="005451F4"/>
    <w:rsid w:val="00545607"/>
    <w:rsid w:val="005456AC"/>
    <w:rsid w:val="00545D9F"/>
    <w:rsid w:val="00547001"/>
    <w:rsid w:val="0054783A"/>
    <w:rsid w:val="005479A1"/>
    <w:rsid w:val="0055030C"/>
    <w:rsid w:val="00550416"/>
    <w:rsid w:val="00550909"/>
    <w:rsid w:val="00550CC4"/>
    <w:rsid w:val="00551C5B"/>
    <w:rsid w:val="00552D76"/>
    <w:rsid w:val="00553178"/>
    <w:rsid w:val="0055390D"/>
    <w:rsid w:val="00553C7A"/>
    <w:rsid w:val="005541D9"/>
    <w:rsid w:val="00554B99"/>
    <w:rsid w:val="0055597E"/>
    <w:rsid w:val="00557281"/>
    <w:rsid w:val="005608B7"/>
    <w:rsid w:val="00560BAA"/>
    <w:rsid w:val="00560DDA"/>
    <w:rsid w:val="00560F3E"/>
    <w:rsid w:val="005634E2"/>
    <w:rsid w:val="00563818"/>
    <w:rsid w:val="00564716"/>
    <w:rsid w:val="00565152"/>
    <w:rsid w:val="00566940"/>
    <w:rsid w:val="00566A5B"/>
    <w:rsid w:val="00566CC9"/>
    <w:rsid w:val="00572560"/>
    <w:rsid w:val="00573105"/>
    <w:rsid w:val="00573D41"/>
    <w:rsid w:val="00575B8D"/>
    <w:rsid w:val="005764E3"/>
    <w:rsid w:val="00577242"/>
    <w:rsid w:val="0057776D"/>
    <w:rsid w:val="005815B3"/>
    <w:rsid w:val="005816F7"/>
    <w:rsid w:val="00581D9E"/>
    <w:rsid w:val="00583582"/>
    <w:rsid w:val="00583CC3"/>
    <w:rsid w:val="005848A2"/>
    <w:rsid w:val="00584C86"/>
    <w:rsid w:val="00584F74"/>
    <w:rsid w:val="0058668D"/>
    <w:rsid w:val="005907B9"/>
    <w:rsid w:val="0059272B"/>
    <w:rsid w:val="00592D0A"/>
    <w:rsid w:val="00593400"/>
    <w:rsid w:val="0059355F"/>
    <w:rsid w:val="00593CC6"/>
    <w:rsid w:val="00594016"/>
    <w:rsid w:val="005941DB"/>
    <w:rsid w:val="005946A8"/>
    <w:rsid w:val="00594E60"/>
    <w:rsid w:val="0059506D"/>
    <w:rsid w:val="0059513C"/>
    <w:rsid w:val="0059567F"/>
    <w:rsid w:val="0059670D"/>
    <w:rsid w:val="00596C47"/>
    <w:rsid w:val="00596CBC"/>
    <w:rsid w:val="005A099B"/>
    <w:rsid w:val="005A4496"/>
    <w:rsid w:val="005A53B3"/>
    <w:rsid w:val="005A646C"/>
    <w:rsid w:val="005A6E4C"/>
    <w:rsid w:val="005A6F57"/>
    <w:rsid w:val="005A7022"/>
    <w:rsid w:val="005A7BA0"/>
    <w:rsid w:val="005A7E3C"/>
    <w:rsid w:val="005B05EB"/>
    <w:rsid w:val="005B3097"/>
    <w:rsid w:val="005B335D"/>
    <w:rsid w:val="005B3A78"/>
    <w:rsid w:val="005B430E"/>
    <w:rsid w:val="005B4B89"/>
    <w:rsid w:val="005B4E27"/>
    <w:rsid w:val="005B5385"/>
    <w:rsid w:val="005B592D"/>
    <w:rsid w:val="005C1136"/>
    <w:rsid w:val="005C1708"/>
    <w:rsid w:val="005C30B8"/>
    <w:rsid w:val="005C4274"/>
    <w:rsid w:val="005C45C6"/>
    <w:rsid w:val="005C5CF0"/>
    <w:rsid w:val="005C6757"/>
    <w:rsid w:val="005C7142"/>
    <w:rsid w:val="005C7290"/>
    <w:rsid w:val="005C74AF"/>
    <w:rsid w:val="005C7657"/>
    <w:rsid w:val="005C7927"/>
    <w:rsid w:val="005D0187"/>
    <w:rsid w:val="005D0F59"/>
    <w:rsid w:val="005D102E"/>
    <w:rsid w:val="005D3D0E"/>
    <w:rsid w:val="005D521C"/>
    <w:rsid w:val="005D55DD"/>
    <w:rsid w:val="005D6675"/>
    <w:rsid w:val="005D78A5"/>
    <w:rsid w:val="005E01D1"/>
    <w:rsid w:val="005E0BFD"/>
    <w:rsid w:val="005E18AF"/>
    <w:rsid w:val="005E5DFA"/>
    <w:rsid w:val="005E697F"/>
    <w:rsid w:val="005E702E"/>
    <w:rsid w:val="005E76BE"/>
    <w:rsid w:val="005E7DDD"/>
    <w:rsid w:val="005F0138"/>
    <w:rsid w:val="005F1C69"/>
    <w:rsid w:val="005F1FD3"/>
    <w:rsid w:val="005F3062"/>
    <w:rsid w:val="005F5CD2"/>
    <w:rsid w:val="005F7B76"/>
    <w:rsid w:val="00600702"/>
    <w:rsid w:val="006007AA"/>
    <w:rsid w:val="00601E69"/>
    <w:rsid w:val="00602975"/>
    <w:rsid w:val="006034BA"/>
    <w:rsid w:val="0060384D"/>
    <w:rsid w:val="00603C2D"/>
    <w:rsid w:val="0060442F"/>
    <w:rsid w:val="00604B2B"/>
    <w:rsid w:val="00605A25"/>
    <w:rsid w:val="00607436"/>
    <w:rsid w:val="00607F45"/>
    <w:rsid w:val="00610450"/>
    <w:rsid w:val="006109E3"/>
    <w:rsid w:val="00612EFC"/>
    <w:rsid w:val="006135F5"/>
    <w:rsid w:val="00613CAD"/>
    <w:rsid w:val="0061418A"/>
    <w:rsid w:val="006141DF"/>
    <w:rsid w:val="006211D4"/>
    <w:rsid w:val="006214B1"/>
    <w:rsid w:val="00622DDC"/>
    <w:rsid w:val="00624CD1"/>
    <w:rsid w:val="00625D4F"/>
    <w:rsid w:val="00625D9A"/>
    <w:rsid w:val="00626120"/>
    <w:rsid w:val="00626D0B"/>
    <w:rsid w:val="006274DF"/>
    <w:rsid w:val="00627CC4"/>
    <w:rsid w:val="00627E0A"/>
    <w:rsid w:val="006305A5"/>
    <w:rsid w:val="00631779"/>
    <w:rsid w:val="00633196"/>
    <w:rsid w:val="00633D41"/>
    <w:rsid w:val="006345DF"/>
    <w:rsid w:val="006364EF"/>
    <w:rsid w:val="00636F44"/>
    <w:rsid w:val="0063710E"/>
    <w:rsid w:val="00637843"/>
    <w:rsid w:val="006405F5"/>
    <w:rsid w:val="00640E89"/>
    <w:rsid w:val="0064168B"/>
    <w:rsid w:val="00641A3E"/>
    <w:rsid w:val="00642587"/>
    <w:rsid w:val="00642616"/>
    <w:rsid w:val="00642672"/>
    <w:rsid w:val="00642959"/>
    <w:rsid w:val="0064313F"/>
    <w:rsid w:val="00643345"/>
    <w:rsid w:val="006437D4"/>
    <w:rsid w:val="00643FBB"/>
    <w:rsid w:val="006451C8"/>
    <w:rsid w:val="006453AE"/>
    <w:rsid w:val="006473F2"/>
    <w:rsid w:val="00647B3C"/>
    <w:rsid w:val="00651125"/>
    <w:rsid w:val="00652956"/>
    <w:rsid w:val="006531C5"/>
    <w:rsid w:val="00654179"/>
    <w:rsid w:val="006548AB"/>
    <w:rsid w:val="00657118"/>
    <w:rsid w:val="0065713F"/>
    <w:rsid w:val="00657F86"/>
    <w:rsid w:val="0066046F"/>
    <w:rsid w:val="006604E5"/>
    <w:rsid w:val="00660C76"/>
    <w:rsid w:val="00662757"/>
    <w:rsid w:val="0066298D"/>
    <w:rsid w:val="00662EE0"/>
    <w:rsid w:val="00663AC2"/>
    <w:rsid w:val="00663DC1"/>
    <w:rsid w:val="00665A58"/>
    <w:rsid w:val="00666357"/>
    <w:rsid w:val="006666CE"/>
    <w:rsid w:val="0066719F"/>
    <w:rsid w:val="00667B4F"/>
    <w:rsid w:val="006700F9"/>
    <w:rsid w:val="006710B4"/>
    <w:rsid w:val="0067184E"/>
    <w:rsid w:val="00671B3B"/>
    <w:rsid w:val="00671D6D"/>
    <w:rsid w:val="00673913"/>
    <w:rsid w:val="00673B41"/>
    <w:rsid w:val="0067528A"/>
    <w:rsid w:val="00675596"/>
    <w:rsid w:val="00676DAB"/>
    <w:rsid w:val="006771B6"/>
    <w:rsid w:val="006771D1"/>
    <w:rsid w:val="00677801"/>
    <w:rsid w:val="00680451"/>
    <w:rsid w:val="00682929"/>
    <w:rsid w:val="00683A3B"/>
    <w:rsid w:val="006845D8"/>
    <w:rsid w:val="00685D1D"/>
    <w:rsid w:val="00686145"/>
    <w:rsid w:val="00686E29"/>
    <w:rsid w:val="00687F9C"/>
    <w:rsid w:val="0069053D"/>
    <w:rsid w:val="0069085E"/>
    <w:rsid w:val="00690C10"/>
    <w:rsid w:val="00693199"/>
    <w:rsid w:val="006932E9"/>
    <w:rsid w:val="0069344A"/>
    <w:rsid w:val="006935B5"/>
    <w:rsid w:val="006939DE"/>
    <w:rsid w:val="006945F2"/>
    <w:rsid w:val="00696A84"/>
    <w:rsid w:val="006970C4"/>
    <w:rsid w:val="006A022A"/>
    <w:rsid w:val="006A02B7"/>
    <w:rsid w:val="006A0AEF"/>
    <w:rsid w:val="006A11AB"/>
    <w:rsid w:val="006A2D6D"/>
    <w:rsid w:val="006A31FF"/>
    <w:rsid w:val="006A48C4"/>
    <w:rsid w:val="006A4D33"/>
    <w:rsid w:val="006A4DDC"/>
    <w:rsid w:val="006A63C0"/>
    <w:rsid w:val="006A677F"/>
    <w:rsid w:val="006A74F7"/>
    <w:rsid w:val="006A751B"/>
    <w:rsid w:val="006A7968"/>
    <w:rsid w:val="006B1071"/>
    <w:rsid w:val="006B18CE"/>
    <w:rsid w:val="006B3395"/>
    <w:rsid w:val="006B450C"/>
    <w:rsid w:val="006B4E61"/>
    <w:rsid w:val="006B6678"/>
    <w:rsid w:val="006B6C98"/>
    <w:rsid w:val="006B7427"/>
    <w:rsid w:val="006C0536"/>
    <w:rsid w:val="006C0999"/>
    <w:rsid w:val="006C0A7B"/>
    <w:rsid w:val="006C1C2B"/>
    <w:rsid w:val="006C1EBA"/>
    <w:rsid w:val="006C1ED7"/>
    <w:rsid w:val="006C20A9"/>
    <w:rsid w:val="006C23A0"/>
    <w:rsid w:val="006C2652"/>
    <w:rsid w:val="006C284B"/>
    <w:rsid w:val="006C2B2E"/>
    <w:rsid w:val="006C2DD8"/>
    <w:rsid w:val="006C3ACE"/>
    <w:rsid w:val="006C5407"/>
    <w:rsid w:val="006C5A8C"/>
    <w:rsid w:val="006C5E37"/>
    <w:rsid w:val="006D09DA"/>
    <w:rsid w:val="006D0EAD"/>
    <w:rsid w:val="006D1088"/>
    <w:rsid w:val="006D19A3"/>
    <w:rsid w:val="006D23C6"/>
    <w:rsid w:val="006D268E"/>
    <w:rsid w:val="006D2702"/>
    <w:rsid w:val="006D2B8A"/>
    <w:rsid w:val="006D3A8C"/>
    <w:rsid w:val="006D4E4D"/>
    <w:rsid w:val="006D611F"/>
    <w:rsid w:val="006D626F"/>
    <w:rsid w:val="006D655E"/>
    <w:rsid w:val="006D6670"/>
    <w:rsid w:val="006D70BA"/>
    <w:rsid w:val="006E2B73"/>
    <w:rsid w:val="006E60E7"/>
    <w:rsid w:val="006E7271"/>
    <w:rsid w:val="006E79A6"/>
    <w:rsid w:val="006F2D06"/>
    <w:rsid w:val="006F2E9B"/>
    <w:rsid w:val="006F39C5"/>
    <w:rsid w:val="006F3B8B"/>
    <w:rsid w:val="006F4F0D"/>
    <w:rsid w:val="006F5E10"/>
    <w:rsid w:val="006F6448"/>
    <w:rsid w:val="006F7D55"/>
    <w:rsid w:val="007009A2"/>
    <w:rsid w:val="00701BCA"/>
    <w:rsid w:val="00702DEC"/>
    <w:rsid w:val="00703F3E"/>
    <w:rsid w:val="00705441"/>
    <w:rsid w:val="0070565B"/>
    <w:rsid w:val="00705935"/>
    <w:rsid w:val="00706417"/>
    <w:rsid w:val="00706BC3"/>
    <w:rsid w:val="00706E2F"/>
    <w:rsid w:val="00707101"/>
    <w:rsid w:val="00707472"/>
    <w:rsid w:val="00707983"/>
    <w:rsid w:val="007079AF"/>
    <w:rsid w:val="007104A3"/>
    <w:rsid w:val="00710875"/>
    <w:rsid w:val="00711417"/>
    <w:rsid w:val="00711AEB"/>
    <w:rsid w:val="00712862"/>
    <w:rsid w:val="00712A16"/>
    <w:rsid w:val="00714F90"/>
    <w:rsid w:val="007157FB"/>
    <w:rsid w:val="00716FAF"/>
    <w:rsid w:val="00717081"/>
    <w:rsid w:val="00717168"/>
    <w:rsid w:val="00720103"/>
    <w:rsid w:val="00721E04"/>
    <w:rsid w:val="00722ADC"/>
    <w:rsid w:val="00723058"/>
    <w:rsid w:val="00723D3D"/>
    <w:rsid w:val="00724377"/>
    <w:rsid w:val="007261CE"/>
    <w:rsid w:val="00726B9A"/>
    <w:rsid w:val="00726F6D"/>
    <w:rsid w:val="00727FDF"/>
    <w:rsid w:val="0073007C"/>
    <w:rsid w:val="00730536"/>
    <w:rsid w:val="007306CA"/>
    <w:rsid w:val="007308C5"/>
    <w:rsid w:val="00730E20"/>
    <w:rsid w:val="00730E81"/>
    <w:rsid w:val="007314D5"/>
    <w:rsid w:val="007321E4"/>
    <w:rsid w:val="00732E1D"/>
    <w:rsid w:val="00733779"/>
    <w:rsid w:val="00733CD7"/>
    <w:rsid w:val="00734449"/>
    <w:rsid w:val="00734EF2"/>
    <w:rsid w:val="00735BCC"/>
    <w:rsid w:val="0073618E"/>
    <w:rsid w:val="00736351"/>
    <w:rsid w:val="00736A3F"/>
    <w:rsid w:val="00736A48"/>
    <w:rsid w:val="00736B03"/>
    <w:rsid w:val="00737662"/>
    <w:rsid w:val="007377B4"/>
    <w:rsid w:val="00741041"/>
    <w:rsid w:val="0074163A"/>
    <w:rsid w:val="007418B9"/>
    <w:rsid w:val="007421D9"/>
    <w:rsid w:val="007425DD"/>
    <w:rsid w:val="007427E2"/>
    <w:rsid w:val="00742A49"/>
    <w:rsid w:val="00743B0F"/>
    <w:rsid w:val="00744BE7"/>
    <w:rsid w:val="0074573D"/>
    <w:rsid w:val="00745DC0"/>
    <w:rsid w:val="00746606"/>
    <w:rsid w:val="007471F4"/>
    <w:rsid w:val="007472B3"/>
    <w:rsid w:val="00747A09"/>
    <w:rsid w:val="00747AE8"/>
    <w:rsid w:val="007512C1"/>
    <w:rsid w:val="00751A25"/>
    <w:rsid w:val="00752697"/>
    <w:rsid w:val="00752943"/>
    <w:rsid w:val="00753545"/>
    <w:rsid w:val="00753A2E"/>
    <w:rsid w:val="007545C1"/>
    <w:rsid w:val="00754CBE"/>
    <w:rsid w:val="00756A8C"/>
    <w:rsid w:val="00756C3E"/>
    <w:rsid w:val="00756F92"/>
    <w:rsid w:val="00761B6B"/>
    <w:rsid w:val="0076208E"/>
    <w:rsid w:val="0076209C"/>
    <w:rsid w:val="007623CA"/>
    <w:rsid w:val="00762B62"/>
    <w:rsid w:val="00762B90"/>
    <w:rsid w:val="00762D93"/>
    <w:rsid w:val="00764237"/>
    <w:rsid w:val="00766E6E"/>
    <w:rsid w:val="00771B84"/>
    <w:rsid w:val="0077231E"/>
    <w:rsid w:val="007739E7"/>
    <w:rsid w:val="00773E2D"/>
    <w:rsid w:val="00773E4B"/>
    <w:rsid w:val="007758E0"/>
    <w:rsid w:val="00775962"/>
    <w:rsid w:val="00775EDE"/>
    <w:rsid w:val="00775F53"/>
    <w:rsid w:val="007760AC"/>
    <w:rsid w:val="00776FA9"/>
    <w:rsid w:val="007800F1"/>
    <w:rsid w:val="0078115D"/>
    <w:rsid w:val="00782E26"/>
    <w:rsid w:val="007844F5"/>
    <w:rsid w:val="0078498B"/>
    <w:rsid w:val="00785A6B"/>
    <w:rsid w:val="00785EA3"/>
    <w:rsid w:val="007873C2"/>
    <w:rsid w:val="00787A3D"/>
    <w:rsid w:val="00787E3A"/>
    <w:rsid w:val="00787E42"/>
    <w:rsid w:val="00790A4D"/>
    <w:rsid w:val="00791A7E"/>
    <w:rsid w:val="007920BF"/>
    <w:rsid w:val="00792D7C"/>
    <w:rsid w:val="00793AE6"/>
    <w:rsid w:val="00793D23"/>
    <w:rsid w:val="007948A5"/>
    <w:rsid w:val="007978D8"/>
    <w:rsid w:val="00797F5F"/>
    <w:rsid w:val="007A020B"/>
    <w:rsid w:val="007A1096"/>
    <w:rsid w:val="007A118C"/>
    <w:rsid w:val="007A15AB"/>
    <w:rsid w:val="007A2117"/>
    <w:rsid w:val="007A2248"/>
    <w:rsid w:val="007A26B2"/>
    <w:rsid w:val="007A3859"/>
    <w:rsid w:val="007A45B9"/>
    <w:rsid w:val="007A6AA9"/>
    <w:rsid w:val="007B09D2"/>
    <w:rsid w:val="007B0BEC"/>
    <w:rsid w:val="007B0D0D"/>
    <w:rsid w:val="007B22D5"/>
    <w:rsid w:val="007B2FD3"/>
    <w:rsid w:val="007B3121"/>
    <w:rsid w:val="007B39D6"/>
    <w:rsid w:val="007B3A98"/>
    <w:rsid w:val="007B44FD"/>
    <w:rsid w:val="007B4664"/>
    <w:rsid w:val="007B552F"/>
    <w:rsid w:val="007B5C5D"/>
    <w:rsid w:val="007B650A"/>
    <w:rsid w:val="007C096E"/>
    <w:rsid w:val="007C0C58"/>
    <w:rsid w:val="007C2B74"/>
    <w:rsid w:val="007C2DA2"/>
    <w:rsid w:val="007C37C2"/>
    <w:rsid w:val="007C4345"/>
    <w:rsid w:val="007C4E9C"/>
    <w:rsid w:val="007C633C"/>
    <w:rsid w:val="007C665D"/>
    <w:rsid w:val="007C7753"/>
    <w:rsid w:val="007D0AA9"/>
    <w:rsid w:val="007D0BE1"/>
    <w:rsid w:val="007D1350"/>
    <w:rsid w:val="007D1E05"/>
    <w:rsid w:val="007D25C6"/>
    <w:rsid w:val="007D320E"/>
    <w:rsid w:val="007D324E"/>
    <w:rsid w:val="007D3271"/>
    <w:rsid w:val="007D4FF7"/>
    <w:rsid w:val="007D5536"/>
    <w:rsid w:val="007D680B"/>
    <w:rsid w:val="007D6DA3"/>
    <w:rsid w:val="007D6FDC"/>
    <w:rsid w:val="007D731E"/>
    <w:rsid w:val="007D774B"/>
    <w:rsid w:val="007E051F"/>
    <w:rsid w:val="007E1F68"/>
    <w:rsid w:val="007E2974"/>
    <w:rsid w:val="007E2C92"/>
    <w:rsid w:val="007E3B19"/>
    <w:rsid w:val="007E3D4F"/>
    <w:rsid w:val="007E42DA"/>
    <w:rsid w:val="007E4CA5"/>
    <w:rsid w:val="007E575F"/>
    <w:rsid w:val="007E58F2"/>
    <w:rsid w:val="007E5B79"/>
    <w:rsid w:val="007E64D9"/>
    <w:rsid w:val="007E69F8"/>
    <w:rsid w:val="007E6E9C"/>
    <w:rsid w:val="007F0170"/>
    <w:rsid w:val="007F0676"/>
    <w:rsid w:val="007F0CDF"/>
    <w:rsid w:val="007F0EA5"/>
    <w:rsid w:val="007F19CC"/>
    <w:rsid w:val="007F1AF5"/>
    <w:rsid w:val="007F1D5B"/>
    <w:rsid w:val="007F1E2B"/>
    <w:rsid w:val="007F2805"/>
    <w:rsid w:val="007F4803"/>
    <w:rsid w:val="007F4859"/>
    <w:rsid w:val="007F5002"/>
    <w:rsid w:val="007F73FD"/>
    <w:rsid w:val="007F7C45"/>
    <w:rsid w:val="00800557"/>
    <w:rsid w:val="008009E5"/>
    <w:rsid w:val="008013AD"/>
    <w:rsid w:val="00801C6F"/>
    <w:rsid w:val="00801ED8"/>
    <w:rsid w:val="008025FA"/>
    <w:rsid w:val="00803C66"/>
    <w:rsid w:val="00805733"/>
    <w:rsid w:val="00805E97"/>
    <w:rsid w:val="00806038"/>
    <w:rsid w:val="0080603E"/>
    <w:rsid w:val="008061C9"/>
    <w:rsid w:val="00806847"/>
    <w:rsid w:val="00806CF0"/>
    <w:rsid w:val="00806D4D"/>
    <w:rsid w:val="00807DFF"/>
    <w:rsid w:val="00811358"/>
    <w:rsid w:val="008150B4"/>
    <w:rsid w:val="00816F7C"/>
    <w:rsid w:val="00817C5B"/>
    <w:rsid w:val="00820543"/>
    <w:rsid w:val="00820CF1"/>
    <w:rsid w:val="00821E59"/>
    <w:rsid w:val="0082239D"/>
    <w:rsid w:val="008225B5"/>
    <w:rsid w:val="008250FC"/>
    <w:rsid w:val="008253D3"/>
    <w:rsid w:val="0082543F"/>
    <w:rsid w:val="00826E0C"/>
    <w:rsid w:val="00827331"/>
    <w:rsid w:val="0082739D"/>
    <w:rsid w:val="008314B4"/>
    <w:rsid w:val="00832A69"/>
    <w:rsid w:val="00832D18"/>
    <w:rsid w:val="0083464D"/>
    <w:rsid w:val="008346CA"/>
    <w:rsid w:val="00835418"/>
    <w:rsid w:val="00836D14"/>
    <w:rsid w:val="00837C00"/>
    <w:rsid w:val="0084062D"/>
    <w:rsid w:val="00840681"/>
    <w:rsid w:val="00840826"/>
    <w:rsid w:val="00842AA2"/>
    <w:rsid w:val="00843221"/>
    <w:rsid w:val="008444B2"/>
    <w:rsid w:val="00844931"/>
    <w:rsid w:val="00844A06"/>
    <w:rsid w:val="00844B1B"/>
    <w:rsid w:val="008451B1"/>
    <w:rsid w:val="008456DF"/>
    <w:rsid w:val="00845BDD"/>
    <w:rsid w:val="00846773"/>
    <w:rsid w:val="00847888"/>
    <w:rsid w:val="00850DC7"/>
    <w:rsid w:val="0085107E"/>
    <w:rsid w:val="00851186"/>
    <w:rsid w:val="008514C7"/>
    <w:rsid w:val="008522DA"/>
    <w:rsid w:val="0085238F"/>
    <w:rsid w:val="008523E5"/>
    <w:rsid w:val="00852BF5"/>
    <w:rsid w:val="00853188"/>
    <w:rsid w:val="00854502"/>
    <w:rsid w:val="008552AC"/>
    <w:rsid w:val="00856EB1"/>
    <w:rsid w:val="00857505"/>
    <w:rsid w:val="0085758D"/>
    <w:rsid w:val="00857619"/>
    <w:rsid w:val="0085B203"/>
    <w:rsid w:val="00860BC9"/>
    <w:rsid w:val="00861AAB"/>
    <w:rsid w:val="00861B7F"/>
    <w:rsid w:val="008630BE"/>
    <w:rsid w:val="008634F9"/>
    <w:rsid w:val="00864142"/>
    <w:rsid w:val="00865459"/>
    <w:rsid w:val="008658FD"/>
    <w:rsid w:val="00870B7C"/>
    <w:rsid w:val="0087111F"/>
    <w:rsid w:val="008714D0"/>
    <w:rsid w:val="008716F4"/>
    <w:rsid w:val="00871E23"/>
    <w:rsid w:val="00872B54"/>
    <w:rsid w:val="00876117"/>
    <w:rsid w:val="00876C1D"/>
    <w:rsid w:val="008773D2"/>
    <w:rsid w:val="00877BD0"/>
    <w:rsid w:val="00880A27"/>
    <w:rsid w:val="00880DD4"/>
    <w:rsid w:val="008811F9"/>
    <w:rsid w:val="008817C5"/>
    <w:rsid w:val="008818B6"/>
    <w:rsid w:val="00881CC0"/>
    <w:rsid w:val="00882F4A"/>
    <w:rsid w:val="008834E9"/>
    <w:rsid w:val="00884115"/>
    <w:rsid w:val="0088439C"/>
    <w:rsid w:val="008849F8"/>
    <w:rsid w:val="00884B92"/>
    <w:rsid w:val="0088526E"/>
    <w:rsid w:val="0088530F"/>
    <w:rsid w:val="00885C5B"/>
    <w:rsid w:val="00885E4A"/>
    <w:rsid w:val="008862B4"/>
    <w:rsid w:val="008879BC"/>
    <w:rsid w:val="0089085C"/>
    <w:rsid w:val="008917B3"/>
    <w:rsid w:val="00891975"/>
    <w:rsid w:val="00891986"/>
    <w:rsid w:val="00891F14"/>
    <w:rsid w:val="008924FA"/>
    <w:rsid w:val="00892CC3"/>
    <w:rsid w:val="008934DE"/>
    <w:rsid w:val="00894211"/>
    <w:rsid w:val="008949A9"/>
    <w:rsid w:val="00895AA9"/>
    <w:rsid w:val="00896DCE"/>
    <w:rsid w:val="00896F72"/>
    <w:rsid w:val="008A0B1A"/>
    <w:rsid w:val="008A160D"/>
    <w:rsid w:val="008A230A"/>
    <w:rsid w:val="008A2819"/>
    <w:rsid w:val="008A3260"/>
    <w:rsid w:val="008A3754"/>
    <w:rsid w:val="008A3D16"/>
    <w:rsid w:val="008A4A34"/>
    <w:rsid w:val="008A5168"/>
    <w:rsid w:val="008A5E3C"/>
    <w:rsid w:val="008A6BA5"/>
    <w:rsid w:val="008A73C0"/>
    <w:rsid w:val="008B1C13"/>
    <w:rsid w:val="008B1E0A"/>
    <w:rsid w:val="008B215A"/>
    <w:rsid w:val="008B2B80"/>
    <w:rsid w:val="008B3A70"/>
    <w:rsid w:val="008B420E"/>
    <w:rsid w:val="008B49F5"/>
    <w:rsid w:val="008B4B05"/>
    <w:rsid w:val="008B566C"/>
    <w:rsid w:val="008B5F0C"/>
    <w:rsid w:val="008B6574"/>
    <w:rsid w:val="008C0A60"/>
    <w:rsid w:val="008C1B14"/>
    <w:rsid w:val="008C363F"/>
    <w:rsid w:val="008C4269"/>
    <w:rsid w:val="008C50FA"/>
    <w:rsid w:val="008C59C2"/>
    <w:rsid w:val="008C74DC"/>
    <w:rsid w:val="008C7F67"/>
    <w:rsid w:val="008D1506"/>
    <w:rsid w:val="008D1A8E"/>
    <w:rsid w:val="008D1D85"/>
    <w:rsid w:val="008D2E0A"/>
    <w:rsid w:val="008D3349"/>
    <w:rsid w:val="008D3AE0"/>
    <w:rsid w:val="008D3E0B"/>
    <w:rsid w:val="008D4169"/>
    <w:rsid w:val="008D5CC3"/>
    <w:rsid w:val="008D5E0C"/>
    <w:rsid w:val="008D64B7"/>
    <w:rsid w:val="008D7F89"/>
    <w:rsid w:val="008E038C"/>
    <w:rsid w:val="008E0595"/>
    <w:rsid w:val="008E09A3"/>
    <w:rsid w:val="008E14ED"/>
    <w:rsid w:val="008E1948"/>
    <w:rsid w:val="008E41E6"/>
    <w:rsid w:val="008E4510"/>
    <w:rsid w:val="008E49AC"/>
    <w:rsid w:val="008E4A17"/>
    <w:rsid w:val="008E4BC4"/>
    <w:rsid w:val="008E518D"/>
    <w:rsid w:val="008E5BD3"/>
    <w:rsid w:val="008F23DE"/>
    <w:rsid w:val="008F297B"/>
    <w:rsid w:val="008F2A9A"/>
    <w:rsid w:val="008F307A"/>
    <w:rsid w:val="008F3EE7"/>
    <w:rsid w:val="008F5D3B"/>
    <w:rsid w:val="008F66A6"/>
    <w:rsid w:val="008F6E27"/>
    <w:rsid w:val="008F6E94"/>
    <w:rsid w:val="008F7209"/>
    <w:rsid w:val="008F7EC0"/>
    <w:rsid w:val="008F7F1A"/>
    <w:rsid w:val="009003AC"/>
    <w:rsid w:val="00901BDF"/>
    <w:rsid w:val="00901F36"/>
    <w:rsid w:val="009021A1"/>
    <w:rsid w:val="0090287D"/>
    <w:rsid w:val="00902C88"/>
    <w:rsid w:val="00903342"/>
    <w:rsid w:val="00903A73"/>
    <w:rsid w:val="00904B37"/>
    <w:rsid w:val="00904DC0"/>
    <w:rsid w:val="00906FB9"/>
    <w:rsid w:val="00907CFA"/>
    <w:rsid w:val="0091006A"/>
    <w:rsid w:val="00910291"/>
    <w:rsid w:val="009107C9"/>
    <w:rsid w:val="00911D29"/>
    <w:rsid w:val="00911DA1"/>
    <w:rsid w:val="00912A24"/>
    <w:rsid w:val="00912C0B"/>
    <w:rsid w:val="00912CC7"/>
    <w:rsid w:val="00912D54"/>
    <w:rsid w:val="009136E3"/>
    <w:rsid w:val="00914261"/>
    <w:rsid w:val="009163B1"/>
    <w:rsid w:val="00916C31"/>
    <w:rsid w:val="00917C75"/>
    <w:rsid w:val="00921F6C"/>
    <w:rsid w:val="0092267A"/>
    <w:rsid w:val="009227EB"/>
    <w:rsid w:val="00922DA3"/>
    <w:rsid w:val="00923A2A"/>
    <w:rsid w:val="00923C88"/>
    <w:rsid w:val="009242BB"/>
    <w:rsid w:val="009245B0"/>
    <w:rsid w:val="00924A52"/>
    <w:rsid w:val="00924D5F"/>
    <w:rsid w:val="00925A00"/>
    <w:rsid w:val="00926103"/>
    <w:rsid w:val="00926D88"/>
    <w:rsid w:val="00926DF9"/>
    <w:rsid w:val="00927F44"/>
    <w:rsid w:val="00930450"/>
    <w:rsid w:val="00930C47"/>
    <w:rsid w:val="009311D8"/>
    <w:rsid w:val="0093120B"/>
    <w:rsid w:val="009312E0"/>
    <w:rsid w:val="00931652"/>
    <w:rsid w:val="00931813"/>
    <w:rsid w:val="009329C9"/>
    <w:rsid w:val="0093376D"/>
    <w:rsid w:val="0093391F"/>
    <w:rsid w:val="009342A6"/>
    <w:rsid w:val="00934FEF"/>
    <w:rsid w:val="00935405"/>
    <w:rsid w:val="009354AC"/>
    <w:rsid w:val="00935F00"/>
    <w:rsid w:val="00936364"/>
    <w:rsid w:val="0093693B"/>
    <w:rsid w:val="00937DF8"/>
    <w:rsid w:val="009418AE"/>
    <w:rsid w:val="0094194C"/>
    <w:rsid w:val="009436BF"/>
    <w:rsid w:val="00943EE7"/>
    <w:rsid w:val="0094402F"/>
    <w:rsid w:val="00944A14"/>
    <w:rsid w:val="00944D0C"/>
    <w:rsid w:val="00944FA3"/>
    <w:rsid w:val="00945A29"/>
    <w:rsid w:val="009463A6"/>
    <w:rsid w:val="00946FD8"/>
    <w:rsid w:val="00947C07"/>
    <w:rsid w:val="00950447"/>
    <w:rsid w:val="009504A3"/>
    <w:rsid w:val="0095098D"/>
    <w:rsid w:val="0095172D"/>
    <w:rsid w:val="00952B86"/>
    <w:rsid w:val="0095333F"/>
    <w:rsid w:val="0095362F"/>
    <w:rsid w:val="00954368"/>
    <w:rsid w:val="009548D5"/>
    <w:rsid w:val="00955C3F"/>
    <w:rsid w:val="0095651B"/>
    <w:rsid w:val="00956B97"/>
    <w:rsid w:val="00956EDA"/>
    <w:rsid w:val="0096111D"/>
    <w:rsid w:val="009615A4"/>
    <w:rsid w:val="009621CD"/>
    <w:rsid w:val="00963244"/>
    <w:rsid w:val="00963857"/>
    <w:rsid w:val="00964960"/>
    <w:rsid w:val="00964A5D"/>
    <w:rsid w:val="00964D10"/>
    <w:rsid w:val="0096581E"/>
    <w:rsid w:val="00965DB8"/>
    <w:rsid w:val="00965DDA"/>
    <w:rsid w:val="00967301"/>
    <w:rsid w:val="00967314"/>
    <w:rsid w:val="00971A9F"/>
    <w:rsid w:val="00971C73"/>
    <w:rsid w:val="00972272"/>
    <w:rsid w:val="009724BC"/>
    <w:rsid w:val="009737E2"/>
    <w:rsid w:val="009751CB"/>
    <w:rsid w:val="00975F38"/>
    <w:rsid w:val="0097636E"/>
    <w:rsid w:val="00981F42"/>
    <w:rsid w:val="00982446"/>
    <w:rsid w:val="00984190"/>
    <w:rsid w:val="00984AAC"/>
    <w:rsid w:val="00984E31"/>
    <w:rsid w:val="00984EC3"/>
    <w:rsid w:val="00985705"/>
    <w:rsid w:val="0099004B"/>
    <w:rsid w:val="00990A21"/>
    <w:rsid w:val="00990DEF"/>
    <w:rsid w:val="00992EA9"/>
    <w:rsid w:val="009939F3"/>
    <w:rsid w:val="009957BB"/>
    <w:rsid w:val="009958C7"/>
    <w:rsid w:val="00996843"/>
    <w:rsid w:val="009976E2"/>
    <w:rsid w:val="00997F94"/>
    <w:rsid w:val="009A1488"/>
    <w:rsid w:val="009A16EF"/>
    <w:rsid w:val="009A1812"/>
    <w:rsid w:val="009A1D16"/>
    <w:rsid w:val="009A20CD"/>
    <w:rsid w:val="009A243D"/>
    <w:rsid w:val="009A28DD"/>
    <w:rsid w:val="009A3C6E"/>
    <w:rsid w:val="009A4624"/>
    <w:rsid w:val="009A4821"/>
    <w:rsid w:val="009A4A46"/>
    <w:rsid w:val="009A60E4"/>
    <w:rsid w:val="009A6334"/>
    <w:rsid w:val="009A7474"/>
    <w:rsid w:val="009A785E"/>
    <w:rsid w:val="009B011A"/>
    <w:rsid w:val="009B1081"/>
    <w:rsid w:val="009B23CC"/>
    <w:rsid w:val="009B2495"/>
    <w:rsid w:val="009B4100"/>
    <w:rsid w:val="009B5BB1"/>
    <w:rsid w:val="009B60D5"/>
    <w:rsid w:val="009B6674"/>
    <w:rsid w:val="009C0CC6"/>
    <w:rsid w:val="009C0D01"/>
    <w:rsid w:val="009C1AA8"/>
    <w:rsid w:val="009C1C21"/>
    <w:rsid w:val="009C2A67"/>
    <w:rsid w:val="009C3D5C"/>
    <w:rsid w:val="009C3FD6"/>
    <w:rsid w:val="009C50C6"/>
    <w:rsid w:val="009C5152"/>
    <w:rsid w:val="009C5E39"/>
    <w:rsid w:val="009C6E2A"/>
    <w:rsid w:val="009C6FF1"/>
    <w:rsid w:val="009C78B5"/>
    <w:rsid w:val="009D0121"/>
    <w:rsid w:val="009D2B87"/>
    <w:rsid w:val="009D3A56"/>
    <w:rsid w:val="009D3DB1"/>
    <w:rsid w:val="009D41EC"/>
    <w:rsid w:val="009D43B9"/>
    <w:rsid w:val="009D609D"/>
    <w:rsid w:val="009D6252"/>
    <w:rsid w:val="009D78AC"/>
    <w:rsid w:val="009D7B0A"/>
    <w:rsid w:val="009D7EFB"/>
    <w:rsid w:val="009E0414"/>
    <w:rsid w:val="009E0D3A"/>
    <w:rsid w:val="009E1017"/>
    <w:rsid w:val="009E2695"/>
    <w:rsid w:val="009E322C"/>
    <w:rsid w:val="009E4706"/>
    <w:rsid w:val="009E4822"/>
    <w:rsid w:val="009E551E"/>
    <w:rsid w:val="009E5964"/>
    <w:rsid w:val="009E5D56"/>
    <w:rsid w:val="009E5EDA"/>
    <w:rsid w:val="009E625C"/>
    <w:rsid w:val="009E6A6C"/>
    <w:rsid w:val="009E7CB2"/>
    <w:rsid w:val="009F1533"/>
    <w:rsid w:val="009F2EF2"/>
    <w:rsid w:val="009F3E2E"/>
    <w:rsid w:val="009F41DE"/>
    <w:rsid w:val="009F4DA3"/>
    <w:rsid w:val="009F5736"/>
    <w:rsid w:val="009F5DB1"/>
    <w:rsid w:val="009F602B"/>
    <w:rsid w:val="009F686F"/>
    <w:rsid w:val="009F6892"/>
    <w:rsid w:val="009F6EDB"/>
    <w:rsid w:val="009F7079"/>
    <w:rsid w:val="009F7533"/>
    <w:rsid w:val="009F786B"/>
    <w:rsid w:val="009F7D5A"/>
    <w:rsid w:val="00A00119"/>
    <w:rsid w:val="00A00B97"/>
    <w:rsid w:val="00A01B26"/>
    <w:rsid w:val="00A01C91"/>
    <w:rsid w:val="00A01CE6"/>
    <w:rsid w:val="00A01EC7"/>
    <w:rsid w:val="00A02250"/>
    <w:rsid w:val="00A0243B"/>
    <w:rsid w:val="00A02A14"/>
    <w:rsid w:val="00A0409F"/>
    <w:rsid w:val="00A04305"/>
    <w:rsid w:val="00A061E3"/>
    <w:rsid w:val="00A06706"/>
    <w:rsid w:val="00A07176"/>
    <w:rsid w:val="00A0790B"/>
    <w:rsid w:val="00A11F10"/>
    <w:rsid w:val="00A1305D"/>
    <w:rsid w:val="00A13450"/>
    <w:rsid w:val="00A13FF6"/>
    <w:rsid w:val="00A143B1"/>
    <w:rsid w:val="00A150D4"/>
    <w:rsid w:val="00A15497"/>
    <w:rsid w:val="00A15BC3"/>
    <w:rsid w:val="00A15D32"/>
    <w:rsid w:val="00A1673D"/>
    <w:rsid w:val="00A16EF7"/>
    <w:rsid w:val="00A17CF2"/>
    <w:rsid w:val="00A20DCB"/>
    <w:rsid w:val="00A21489"/>
    <w:rsid w:val="00A224A9"/>
    <w:rsid w:val="00A22B33"/>
    <w:rsid w:val="00A23E26"/>
    <w:rsid w:val="00A24655"/>
    <w:rsid w:val="00A24693"/>
    <w:rsid w:val="00A25B49"/>
    <w:rsid w:val="00A25E6E"/>
    <w:rsid w:val="00A26F0F"/>
    <w:rsid w:val="00A27416"/>
    <w:rsid w:val="00A3072D"/>
    <w:rsid w:val="00A30B48"/>
    <w:rsid w:val="00A3288B"/>
    <w:rsid w:val="00A32D5F"/>
    <w:rsid w:val="00A33683"/>
    <w:rsid w:val="00A33747"/>
    <w:rsid w:val="00A34E21"/>
    <w:rsid w:val="00A35509"/>
    <w:rsid w:val="00A362F5"/>
    <w:rsid w:val="00A3660B"/>
    <w:rsid w:val="00A3680C"/>
    <w:rsid w:val="00A3681B"/>
    <w:rsid w:val="00A36C10"/>
    <w:rsid w:val="00A41194"/>
    <w:rsid w:val="00A415C0"/>
    <w:rsid w:val="00A41EA5"/>
    <w:rsid w:val="00A42304"/>
    <w:rsid w:val="00A4328F"/>
    <w:rsid w:val="00A43559"/>
    <w:rsid w:val="00A43D70"/>
    <w:rsid w:val="00A44EEC"/>
    <w:rsid w:val="00A45987"/>
    <w:rsid w:val="00A45EAC"/>
    <w:rsid w:val="00A46B35"/>
    <w:rsid w:val="00A46D05"/>
    <w:rsid w:val="00A47DE3"/>
    <w:rsid w:val="00A502C2"/>
    <w:rsid w:val="00A51245"/>
    <w:rsid w:val="00A51854"/>
    <w:rsid w:val="00A518DE"/>
    <w:rsid w:val="00A52114"/>
    <w:rsid w:val="00A52406"/>
    <w:rsid w:val="00A52E3C"/>
    <w:rsid w:val="00A52F59"/>
    <w:rsid w:val="00A54137"/>
    <w:rsid w:val="00A577EB"/>
    <w:rsid w:val="00A57C29"/>
    <w:rsid w:val="00A60F08"/>
    <w:rsid w:val="00A61B4D"/>
    <w:rsid w:val="00A62A0C"/>
    <w:rsid w:val="00A62ACE"/>
    <w:rsid w:val="00A6338A"/>
    <w:rsid w:val="00A63540"/>
    <w:rsid w:val="00A64013"/>
    <w:rsid w:val="00A64BEA"/>
    <w:rsid w:val="00A64C27"/>
    <w:rsid w:val="00A65F3D"/>
    <w:rsid w:val="00A67C5C"/>
    <w:rsid w:val="00A70173"/>
    <w:rsid w:val="00A7055C"/>
    <w:rsid w:val="00A71E93"/>
    <w:rsid w:val="00A731B4"/>
    <w:rsid w:val="00A733F3"/>
    <w:rsid w:val="00A73772"/>
    <w:rsid w:val="00A751D1"/>
    <w:rsid w:val="00A75824"/>
    <w:rsid w:val="00A75B0F"/>
    <w:rsid w:val="00A76A3E"/>
    <w:rsid w:val="00A773DA"/>
    <w:rsid w:val="00A775CD"/>
    <w:rsid w:val="00A777A9"/>
    <w:rsid w:val="00A7783A"/>
    <w:rsid w:val="00A77D23"/>
    <w:rsid w:val="00A77D28"/>
    <w:rsid w:val="00A80C91"/>
    <w:rsid w:val="00A813B7"/>
    <w:rsid w:val="00A81806"/>
    <w:rsid w:val="00A82061"/>
    <w:rsid w:val="00A828EA"/>
    <w:rsid w:val="00A8291D"/>
    <w:rsid w:val="00A83024"/>
    <w:rsid w:val="00A8354C"/>
    <w:rsid w:val="00A84306"/>
    <w:rsid w:val="00A8459D"/>
    <w:rsid w:val="00A847BD"/>
    <w:rsid w:val="00A84DC6"/>
    <w:rsid w:val="00A850E7"/>
    <w:rsid w:val="00A85404"/>
    <w:rsid w:val="00A858FC"/>
    <w:rsid w:val="00A85928"/>
    <w:rsid w:val="00A860BC"/>
    <w:rsid w:val="00A87DF7"/>
    <w:rsid w:val="00A9016D"/>
    <w:rsid w:val="00A9017E"/>
    <w:rsid w:val="00A9040C"/>
    <w:rsid w:val="00A918D5"/>
    <w:rsid w:val="00A91AC1"/>
    <w:rsid w:val="00A941DA"/>
    <w:rsid w:val="00A96539"/>
    <w:rsid w:val="00A966EB"/>
    <w:rsid w:val="00A976E2"/>
    <w:rsid w:val="00A97723"/>
    <w:rsid w:val="00A97CCD"/>
    <w:rsid w:val="00AA05E4"/>
    <w:rsid w:val="00AA0686"/>
    <w:rsid w:val="00AA0A45"/>
    <w:rsid w:val="00AA2228"/>
    <w:rsid w:val="00AA22EA"/>
    <w:rsid w:val="00AA3484"/>
    <w:rsid w:val="00AA4F6C"/>
    <w:rsid w:val="00AA5657"/>
    <w:rsid w:val="00AA56BE"/>
    <w:rsid w:val="00AA5703"/>
    <w:rsid w:val="00AB02AE"/>
    <w:rsid w:val="00AB0D16"/>
    <w:rsid w:val="00AB17F9"/>
    <w:rsid w:val="00AB1DAD"/>
    <w:rsid w:val="00AB24B3"/>
    <w:rsid w:val="00AB565A"/>
    <w:rsid w:val="00AB65D9"/>
    <w:rsid w:val="00AB6AE5"/>
    <w:rsid w:val="00AB6C5B"/>
    <w:rsid w:val="00AB7630"/>
    <w:rsid w:val="00AC028E"/>
    <w:rsid w:val="00AC0A90"/>
    <w:rsid w:val="00AC3CFF"/>
    <w:rsid w:val="00AC3EDF"/>
    <w:rsid w:val="00AC5B2F"/>
    <w:rsid w:val="00AC69E7"/>
    <w:rsid w:val="00AC6E42"/>
    <w:rsid w:val="00AC700C"/>
    <w:rsid w:val="00AC7502"/>
    <w:rsid w:val="00AC7E1D"/>
    <w:rsid w:val="00AD15BB"/>
    <w:rsid w:val="00AD1EE3"/>
    <w:rsid w:val="00AD24B0"/>
    <w:rsid w:val="00AD2585"/>
    <w:rsid w:val="00AD37C7"/>
    <w:rsid w:val="00AD4565"/>
    <w:rsid w:val="00AD498E"/>
    <w:rsid w:val="00AD4E23"/>
    <w:rsid w:val="00AD5486"/>
    <w:rsid w:val="00AD56B7"/>
    <w:rsid w:val="00AD5914"/>
    <w:rsid w:val="00AD59ED"/>
    <w:rsid w:val="00AD64B4"/>
    <w:rsid w:val="00AD77E7"/>
    <w:rsid w:val="00AD7F54"/>
    <w:rsid w:val="00AE11B7"/>
    <w:rsid w:val="00AE2150"/>
    <w:rsid w:val="00AE25ED"/>
    <w:rsid w:val="00AE2F1B"/>
    <w:rsid w:val="00AE3399"/>
    <w:rsid w:val="00AE3B6C"/>
    <w:rsid w:val="00AE3B9F"/>
    <w:rsid w:val="00AE3F4E"/>
    <w:rsid w:val="00AE5CD1"/>
    <w:rsid w:val="00AE7634"/>
    <w:rsid w:val="00AE7983"/>
    <w:rsid w:val="00AF060D"/>
    <w:rsid w:val="00AF187E"/>
    <w:rsid w:val="00AF1914"/>
    <w:rsid w:val="00AF2A92"/>
    <w:rsid w:val="00AF34DE"/>
    <w:rsid w:val="00AF3615"/>
    <w:rsid w:val="00AF3E92"/>
    <w:rsid w:val="00AF46FB"/>
    <w:rsid w:val="00AF4AA9"/>
    <w:rsid w:val="00AF5718"/>
    <w:rsid w:val="00AF6367"/>
    <w:rsid w:val="00AF6423"/>
    <w:rsid w:val="00AF6445"/>
    <w:rsid w:val="00AF7890"/>
    <w:rsid w:val="00AF7AF6"/>
    <w:rsid w:val="00B00B06"/>
    <w:rsid w:val="00B00EDB"/>
    <w:rsid w:val="00B01DF6"/>
    <w:rsid w:val="00B02086"/>
    <w:rsid w:val="00B02E40"/>
    <w:rsid w:val="00B03C94"/>
    <w:rsid w:val="00B05540"/>
    <w:rsid w:val="00B0579B"/>
    <w:rsid w:val="00B0641A"/>
    <w:rsid w:val="00B06901"/>
    <w:rsid w:val="00B06D83"/>
    <w:rsid w:val="00B06DC5"/>
    <w:rsid w:val="00B07ABD"/>
    <w:rsid w:val="00B1013B"/>
    <w:rsid w:val="00B107F8"/>
    <w:rsid w:val="00B10D12"/>
    <w:rsid w:val="00B113F8"/>
    <w:rsid w:val="00B119CD"/>
    <w:rsid w:val="00B11AEC"/>
    <w:rsid w:val="00B12297"/>
    <w:rsid w:val="00B13023"/>
    <w:rsid w:val="00B138B5"/>
    <w:rsid w:val="00B1429B"/>
    <w:rsid w:val="00B1472A"/>
    <w:rsid w:val="00B15211"/>
    <w:rsid w:val="00B1544B"/>
    <w:rsid w:val="00B15E0E"/>
    <w:rsid w:val="00B16FDD"/>
    <w:rsid w:val="00B17514"/>
    <w:rsid w:val="00B203C8"/>
    <w:rsid w:val="00B2178C"/>
    <w:rsid w:val="00B21E01"/>
    <w:rsid w:val="00B230B3"/>
    <w:rsid w:val="00B237FD"/>
    <w:rsid w:val="00B23877"/>
    <w:rsid w:val="00B24014"/>
    <w:rsid w:val="00B2405B"/>
    <w:rsid w:val="00B24789"/>
    <w:rsid w:val="00B25133"/>
    <w:rsid w:val="00B25861"/>
    <w:rsid w:val="00B26493"/>
    <w:rsid w:val="00B27447"/>
    <w:rsid w:val="00B27D19"/>
    <w:rsid w:val="00B30770"/>
    <w:rsid w:val="00B30E06"/>
    <w:rsid w:val="00B318F3"/>
    <w:rsid w:val="00B32C92"/>
    <w:rsid w:val="00B331B6"/>
    <w:rsid w:val="00B3328D"/>
    <w:rsid w:val="00B34C41"/>
    <w:rsid w:val="00B34E88"/>
    <w:rsid w:val="00B35093"/>
    <w:rsid w:val="00B35BBB"/>
    <w:rsid w:val="00B36415"/>
    <w:rsid w:val="00B36AB3"/>
    <w:rsid w:val="00B36C7E"/>
    <w:rsid w:val="00B40BFE"/>
    <w:rsid w:val="00B418BC"/>
    <w:rsid w:val="00B42747"/>
    <w:rsid w:val="00B42D51"/>
    <w:rsid w:val="00B430A7"/>
    <w:rsid w:val="00B43269"/>
    <w:rsid w:val="00B43788"/>
    <w:rsid w:val="00B44E97"/>
    <w:rsid w:val="00B50D8D"/>
    <w:rsid w:val="00B511F3"/>
    <w:rsid w:val="00B517A9"/>
    <w:rsid w:val="00B52BE4"/>
    <w:rsid w:val="00B541AB"/>
    <w:rsid w:val="00B55845"/>
    <w:rsid w:val="00B56A20"/>
    <w:rsid w:val="00B57D90"/>
    <w:rsid w:val="00B60349"/>
    <w:rsid w:val="00B60B5D"/>
    <w:rsid w:val="00B6128B"/>
    <w:rsid w:val="00B62CA8"/>
    <w:rsid w:val="00B63A5C"/>
    <w:rsid w:val="00B6430F"/>
    <w:rsid w:val="00B6460E"/>
    <w:rsid w:val="00B64BF0"/>
    <w:rsid w:val="00B65224"/>
    <w:rsid w:val="00B657D4"/>
    <w:rsid w:val="00B6711C"/>
    <w:rsid w:val="00B67233"/>
    <w:rsid w:val="00B67CDE"/>
    <w:rsid w:val="00B67F04"/>
    <w:rsid w:val="00B727D0"/>
    <w:rsid w:val="00B734E6"/>
    <w:rsid w:val="00B73BB3"/>
    <w:rsid w:val="00B73CC8"/>
    <w:rsid w:val="00B74156"/>
    <w:rsid w:val="00B74420"/>
    <w:rsid w:val="00B74483"/>
    <w:rsid w:val="00B755F8"/>
    <w:rsid w:val="00B75737"/>
    <w:rsid w:val="00B7581B"/>
    <w:rsid w:val="00B75854"/>
    <w:rsid w:val="00B766C0"/>
    <w:rsid w:val="00B7747C"/>
    <w:rsid w:val="00B774E1"/>
    <w:rsid w:val="00B77B6A"/>
    <w:rsid w:val="00B80073"/>
    <w:rsid w:val="00B80675"/>
    <w:rsid w:val="00B81454"/>
    <w:rsid w:val="00B84FC6"/>
    <w:rsid w:val="00B85559"/>
    <w:rsid w:val="00B85730"/>
    <w:rsid w:val="00B869EE"/>
    <w:rsid w:val="00B86BED"/>
    <w:rsid w:val="00B877F7"/>
    <w:rsid w:val="00B8790F"/>
    <w:rsid w:val="00B91096"/>
    <w:rsid w:val="00B9168D"/>
    <w:rsid w:val="00B934FD"/>
    <w:rsid w:val="00B9385C"/>
    <w:rsid w:val="00B94502"/>
    <w:rsid w:val="00B94CD0"/>
    <w:rsid w:val="00B94E35"/>
    <w:rsid w:val="00B953EC"/>
    <w:rsid w:val="00B95BAA"/>
    <w:rsid w:val="00B95FB1"/>
    <w:rsid w:val="00B965BD"/>
    <w:rsid w:val="00BA041F"/>
    <w:rsid w:val="00BA0F6B"/>
    <w:rsid w:val="00BA2093"/>
    <w:rsid w:val="00BA2DCC"/>
    <w:rsid w:val="00BA3292"/>
    <w:rsid w:val="00BA3484"/>
    <w:rsid w:val="00BA35F7"/>
    <w:rsid w:val="00BA36CF"/>
    <w:rsid w:val="00BA4E84"/>
    <w:rsid w:val="00BA6A84"/>
    <w:rsid w:val="00BA6F0F"/>
    <w:rsid w:val="00BA78A5"/>
    <w:rsid w:val="00BA78D3"/>
    <w:rsid w:val="00BAB764"/>
    <w:rsid w:val="00BB0CFC"/>
    <w:rsid w:val="00BB0F8A"/>
    <w:rsid w:val="00BB3926"/>
    <w:rsid w:val="00BB4C93"/>
    <w:rsid w:val="00BB737F"/>
    <w:rsid w:val="00BB768C"/>
    <w:rsid w:val="00BB7AC7"/>
    <w:rsid w:val="00BC10A6"/>
    <w:rsid w:val="00BC1E25"/>
    <w:rsid w:val="00BC25D9"/>
    <w:rsid w:val="00BC263F"/>
    <w:rsid w:val="00BC2C03"/>
    <w:rsid w:val="00BC2D18"/>
    <w:rsid w:val="00BC395E"/>
    <w:rsid w:val="00BC42D2"/>
    <w:rsid w:val="00BC43AE"/>
    <w:rsid w:val="00BC52BF"/>
    <w:rsid w:val="00BC5A8D"/>
    <w:rsid w:val="00BC72E8"/>
    <w:rsid w:val="00BC75A2"/>
    <w:rsid w:val="00BC7EBC"/>
    <w:rsid w:val="00BD092A"/>
    <w:rsid w:val="00BD20A8"/>
    <w:rsid w:val="00BD23D3"/>
    <w:rsid w:val="00BD2434"/>
    <w:rsid w:val="00BD3157"/>
    <w:rsid w:val="00BD3925"/>
    <w:rsid w:val="00BD4586"/>
    <w:rsid w:val="00BD76B7"/>
    <w:rsid w:val="00BD7840"/>
    <w:rsid w:val="00BD7BD1"/>
    <w:rsid w:val="00BD7FB5"/>
    <w:rsid w:val="00BE1393"/>
    <w:rsid w:val="00BE181B"/>
    <w:rsid w:val="00BE291F"/>
    <w:rsid w:val="00BE60C7"/>
    <w:rsid w:val="00BE6192"/>
    <w:rsid w:val="00BE7B05"/>
    <w:rsid w:val="00BF03D5"/>
    <w:rsid w:val="00BF05A8"/>
    <w:rsid w:val="00BF06BD"/>
    <w:rsid w:val="00BF0A48"/>
    <w:rsid w:val="00BF0D2B"/>
    <w:rsid w:val="00BF14B0"/>
    <w:rsid w:val="00BF1AEA"/>
    <w:rsid w:val="00BF3624"/>
    <w:rsid w:val="00BF435F"/>
    <w:rsid w:val="00BF4AB3"/>
    <w:rsid w:val="00BF5236"/>
    <w:rsid w:val="00BF688D"/>
    <w:rsid w:val="00BF6C01"/>
    <w:rsid w:val="00C001DC"/>
    <w:rsid w:val="00C00480"/>
    <w:rsid w:val="00C03204"/>
    <w:rsid w:val="00C0330C"/>
    <w:rsid w:val="00C03AE0"/>
    <w:rsid w:val="00C03C10"/>
    <w:rsid w:val="00C05D35"/>
    <w:rsid w:val="00C05DBC"/>
    <w:rsid w:val="00C078D0"/>
    <w:rsid w:val="00C07E87"/>
    <w:rsid w:val="00C07F26"/>
    <w:rsid w:val="00C11055"/>
    <w:rsid w:val="00C11672"/>
    <w:rsid w:val="00C11B55"/>
    <w:rsid w:val="00C12243"/>
    <w:rsid w:val="00C1277F"/>
    <w:rsid w:val="00C129F9"/>
    <w:rsid w:val="00C136C2"/>
    <w:rsid w:val="00C13758"/>
    <w:rsid w:val="00C14195"/>
    <w:rsid w:val="00C14780"/>
    <w:rsid w:val="00C14840"/>
    <w:rsid w:val="00C14C91"/>
    <w:rsid w:val="00C157C1"/>
    <w:rsid w:val="00C173EF"/>
    <w:rsid w:val="00C20042"/>
    <w:rsid w:val="00C207CB"/>
    <w:rsid w:val="00C22B1B"/>
    <w:rsid w:val="00C24036"/>
    <w:rsid w:val="00C27529"/>
    <w:rsid w:val="00C30B23"/>
    <w:rsid w:val="00C30C44"/>
    <w:rsid w:val="00C31063"/>
    <w:rsid w:val="00C3159A"/>
    <w:rsid w:val="00C3352C"/>
    <w:rsid w:val="00C34536"/>
    <w:rsid w:val="00C3693D"/>
    <w:rsid w:val="00C36D8B"/>
    <w:rsid w:val="00C3728E"/>
    <w:rsid w:val="00C3733B"/>
    <w:rsid w:val="00C405EA"/>
    <w:rsid w:val="00C40B2D"/>
    <w:rsid w:val="00C44499"/>
    <w:rsid w:val="00C44D95"/>
    <w:rsid w:val="00C44DB9"/>
    <w:rsid w:val="00C454CD"/>
    <w:rsid w:val="00C45C44"/>
    <w:rsid w:val="00C46033"/>
    <w:rsid w:val="00C47421"/>
    <w:rsid w:val="00C47533"/>
    <w:rsid w:val="00C47F2E"/>
    <w:rsid w:val="00C504C9"/>
    <w:rsid w:val="00C50A40"/>
    <w:rsid w:val="00C51566"/>
    <w:rsid w:val="00C52CC9"/>
    <w:rsid w:val="00C52E3B"/>
    <w:rsid w:val="00C53365"/>
    <w:rsid w:val="00C541BD"/>
    <w:rsid w:val="00C548DD"/>
    <w:rsid w:val="00C55423"/>
    <w:rsid w:val="00C55746"/>
    <w:rsid w:val="00C602CE"/>
    <w:rsid w:val="00C6094B"/>
    <w:rsid w:val="00C609C2"/>
    <w:rsid w:val="00C62B93"/>
    <w:rsid w:val="00C6319B"/>
    <w:rsid w:val="00C63269"/>
    <w:rsid w:val="00C633AB"/>
    <w:rsid w:val="00C64E64"/>
    <w:rsid w:val="00C6625C"/>
    <w:rsid w:val="00C66780"/>
    <w:rsid w:val="00C66B19"/>
    <w:rsid w:val="00C66B6B"/>
    <w:rsid w:val="00C71431"/>
    <w:rsid w:val="00C71D0F"/>
    <w:rsid w:val="00C735C7"/>
    <w:rsid w:val="00C74034"/>
    <w:rsid w:val="00C74D08"/>
    <w:rsid w:val="00C75D09"/>
    <w:rsid w:val="00C7789C"/>
    <w:rsid w:val="00C77A0E"/>
    <w:rsid w:val="00C77E2B"/>
    <w:rsid w:val="00C804C9"/>
    <w:rsid w:val="00C81993"/>
    <w:rsid w:val="00C82293"/>
    <w:rsid w:val="00C8262E"/>
    <w:rsid w:val="00C831D8"/>
    <w:rsid w:val="00C83560"/>
    <w:rsid w:val="00C85275"/>
    <w:rsid w:val="00C8619C"/>
    <w:rsid w:val="00C878D9"/>
    <w:rsid w:val="00C902DD"/>
    <w:rsid w:val="00C92265"/>
    <w:rsid w:val="00C9301C"/>
    <w:rsid w:val="00C939A4"/>
    <w:rsid w:val="00C93BD7"/>
    <w:rsid w:val="00C93D40"/>
    <w:rsid w:val="00C94679"/>
    <w:rsid w:val="00C94757"/>
    <w:rsid w:val="00C94CB8"/>
    <w:rsid w:val="00C959B2"/>
    <w:rsid w:val="00C96946"/>
    <w:rsid w:val="00C9699B"/>
    <w:rsid w:val="00C97C4C"/>
    <w:rsid w:val="00CA08E9"/>
    <w:rsid w:val="00CA0CE9"/>
    <w:rsid w:val="00CA0F9C"/>
    <w:rsid w:val="00CA1327"/>
    <w:rsid w:val="00CA1445"/>
    <w:rsid w:val="00CA1C28"/>
    <w:rsid w:val="00CA1F73"/>
    <w:rsid w:val="00CA2DC2"/>
    <w:rsid w:val="00CA41BC"/>
    <w:rsid w:val="00CA5060"/>
    <w:rsid w:val="00CA51A5"/>
    <w:rsid w:val="00CA670E"/>
    <w:rsid w:val="00CA6D80"/>
    <w:rsid w:val="00CA72A1"/>
    <w:rsid w:val="00CA7992"/>
    <w:rsid w:val="00CB0AC2"/>
    <w:rsid w:val="00CB0EE8"/>
    <w:rsid w:val="00CB10D0"/>
    <w:rsid w:val="00CB1DE6"/>
    <w:rsid w:val="00CB2DDF"/>
    <w:rsid w:val="00CB2F77"/>
    <w:rsid w:val="00CB3312"/>
    <w:rsid w:val="00CB4FAC"/>
    <w:rsid w:val="00CB5228"/>
    <w:rsid w:val="00CB5A3C"/>
    <w:rsid w:val="00CB6B81"/>
    <w:rsid w:val="00CB72B0"/>
    <w:rsid w:val="00CB7E97"/>
    <w:rsid w:val="00CC0471"/>
    <w:rsid w:val="00CC0CC8"/>
    <w:rsid w:val="00CC1989"/>
    <w:rsid w:val="00CC2597"/>
    <w:rsid w:val="00CC2A84"/>
    <w:rsid w:val="00CC357E"/>
    <w:rsid w:val="00CC3953"/>
    <w:rsid w:val="00CC4C2C"/>
    <w:rsid w:val="00CC5015"/>
    <w:rsid w:val="00CC5E33"/>
    <w:rsid w:val="00CC7267"/>
    <w:rsid w:val="00CC78D6"/>
    <w:rsid w:val="00CD0ECF"/>
    <w:rsid w:val="00CD16C8"/>
    <w:rsid w:val="00CD1732"/>
    <w:rsid w:val="00CD1CF1"/>
    <w:rsid w:val="00CD1D94"/>
    <w:rsid w:val="00CD2457"/>
    <w:rsid w:val="00CD273A"/>
    <w:rsid w:val="00CD3231"/>
    <w:rsid w:val="00CD33F8"/>
    <w:rsid w:val="00CD3A9E"/>
    <w:rsid w:val="00CD485A"/>
    <w:rsid w:val="00CD494F"/>
    <w:rsid w:val="00CD5CEE"/>
    <w:rsid w:val="00CD6191"/>
    <w:rsid w:val="00CD71EB"/>
    <w:rsid w:val="00CD729F"/>
    <w:rsid w:val="00CD7476"/>
    <w:rsid w:val="00CD75DC"/>
    <w:rsid w:val="00CD7748"/>
    <w:rsid w:val="00CD7967"/>
    <w:rsid w:val="00CE2D41"/>
    <w:rsid w:val="00CE2D7E"/>
    <w:rsid w:val="00CE3B64"/>
    <w:rsid w:val="00CE4292"/>
    <w:rsid w:val="00CE46AC"/>
    <w:rsid w:val="00CE4732"/>
    <w:rsid w:val="00CE4BC2"/>
    <w:rsid w:val="00CE4CEF"/>
    <w:rsid w:val="00CE5F5D"/>
    <w:rsid w:val="00CE6CF0"/>
    <w:rsid w:val="00CE70C3"/>
    <w:rsid w:val="00CE7BAB"/>
    <w:rsid w:val="00CE7D2B"/>
    <w:rsid w:val="00CF06CD"/>
    <w:rsid w:val="00CF0F42"/>
    <w:rsid w:val="00CF22BD"/>
    <w:rsid w:val="00CF262B"/>
    <w:rsid w:val="00CF283F"/>
    <w:rsid w:val="00CF4B21"/>
    <w:rsid w:val="00CF4D0F"/>
    <w:rsid w:val="00CF603B"/>
    <w:rsid w:val="00CF6A64"/>
    <w:rsid w:val="00CF7172"/>
    <w:rsid w:val="00D00B69"/>
    <w:rsid w:val="00D00B71"/>
    <w:rsid w:val="00D01049"/>
    <w:rsid w:val="00D01E68"/>
    <w:rsid w:val="00D028E6"/>
    <w:rsid w:val="00D032E3"/>
    <w:rsid w:val="00D045E9"/>
    <w:rsid w:val="00D048F2"/>
    <w:rsid w:val="00D05183"/>
    <w:rsid w:val="00D06A9C"/>
    <w:rsid w:val="00D070FC"/>
    <w:rsid w:val="00D07320"/>
    <w:rsid w:val="00D11337"/>
    <w:rsid w:val="00D12292"/>
    <w:rsid w:val="00D124EE"/>
    <w:rsid w:val="00D1305B"/>
    <w:rsid w:val="00D15A01"/>
    <w:rsid w:val="00D161B9"/>
    <w:rsid w:val="00D16E96"/>
    <w:rsid w:val="00D17B25"/>
    <w:rsid w:val="00D200F6"/>
    <w:rsid w:val="00D21172"/>
    <w:rsid w:val="00D22227"/>
    <w:rsid w:val="00D228DE"/>
    <w:rsid w:val="00D2364F"/>
    <w:rsid w:val="00D23FDC"/>
    <w:rsid w:val="00D247F5"/>
    <w:rsid w:val="00D24CCF"/>
    <w:rsid w:val="00D25D4D"/>
    <w:rsid w:val="00D25F8F"/>
    <w:rsid w:val="00D27047"/>
    <w:rsid w:val="00D27225"/>
    <w:rsid w:val="00D31ED8"/>
    <w:rsid w:val="00D3312B"/>
    <w:rsid w:val="00D345C1"/>
    <w:rsid w:val="00D3621D"/>
    <w:rsid w:val="00D37356"/>
    <w:rsid w:val="00D37898"/>
    <w:rsid w:val="00D401C6"/>
    <w:rsid w:val="00D403AC"/>
    <w:rsid w:val="00D40ACF"/>
    <w:rsid w:val="00D410F9"/>
    <w:rsid w:val="00D42E6A"/>
    <w:rsid w:val="00D430A2"/>
    <w:rsid w:val="00D43CDE"/>
    <w:rsid w:val="00D44253"/>
    <w:rsid w:val="00D4426C"/>
    <w:rsid w:val="00D44449"/>
    <w:rsid w:val="00D446E4"/>
    <w:rsid w:val="00D44D2B"/>
    <w:rsid w:val="00D4570E"/>
    <w:rsid w:val="00D45937"/>
    <w:rsid w:val="00D465B1"/>
    <w:rsid w:val="00D47083"/>
    <w:rsid w:val="00D47644"/>
    <w:rsid w:val="00D47CCF"/>
    <w:rsid w:val="00D50E9A"/>
    <w:rsid w:val="00D50FD5"/>
    <w:rsid w:val="00D52965"/>
    <w:rsid w:val="00D54357"/>
    <w:rsid w:val="00D54421"/>
    <w:rsid w:val="00D563FB"/>
    <w:rsid w:val="00D57909"/>
    <w:rsid w:val="00D606EE"/>
    <w:rsid w:val="00D6163E"/>
    <w:rsid w:val="00D6166C"/>
    <w:rsid w:val="00D61DA4"/>
    <w:rsid w:val="00D628BC"/>
    <w:rsid w:val="00D62CFF"/>
    <w:rsid w:val="00D63539"/>
    <w:rsid w:val="00D63DF6"/>
    <w:rsid w:val="00D64ED0"/>
    <w:rsid w:val="00D65147"/>
    <w:rsid w:val="00D655C6"/>
    <w:rsid w:val="00D65B18"/>
    <w:rsid w:val="00D6648B"/>
    <w:rsid w:val="00D66789"/>
    <w:rsid w:val="00D676D9"/>
    <w:rsid w:val="00D67F9D"/>
    <w:rsid w:val="00D70297"/>
    <w:rsid w:val="00D71C3C"/>
    <w:rsid w:val="00D72036"/>
    <w:rsid w:val="00D7205B"/>
    <w:rsid w:val="00D72AE6"/>
    <w:rsid w:val="00D73291"/>
    <w:rsid w:val="00D73371"/>
    <w:rsid w:val="00D73FCE"/>
    <w:rsid w:val="00D7491F"/>
    <w:rsid w:val="00D74E9D"/>
    <w:rsid w:val="00D75C5A"/>
    <w:rsid w:val="00D76CD6"/>
    <w:rsid w:val="00D77F59"/>
    <w:rsid w:val="00D81B57"/>
    <w:rsid w:val="00D823C6"/>
    <w:rsid w:val="00D84A40"/>
    <w:rsid w:val="00D86023"/>
    <w:rsid w:val="00D86E35"/>
    <w:rsid w:val="00D87119"/>
    <w:rsid w:val="00D872D4"/>
    <w:rsid w:val="00D8744A"/>
    <w:rsid w:val="00D8774D"/>
    <w:rsid w:val="00D926B4"/>
    <w:rsid w:val="00D92747"/>
    <w:rsid w:val="00D92E1F"/>
    <w:rsid w:val="00D93654"/>
    <w:rsid w:val="00D9729B"/>
    <w:rsid w:val="00DA067E"/>
    <w:rsid w:val="00DA3E85"/>
    <w:rsid w:val="00DA40E7"/>
    <w:rsid w:val="00DA4826"/>
    <w:rsid w:val="00DA49DE"/>
    <w:rsid w:val="00DA5665"/>
    <w:rsid w:val="00DA5701"/>
    <w:rsid w:val="00DA7649"/>
    <w:rsid w:val="00DA7B5D"/>
    <w:rsid w:val="00DB0268"/>
    <w:rsid w:val="00DB0440"/>
    <w:rsid w:val="00DB0F40"/>
    <w:rsid w:val="00DB214C"/>
    <w:rsid w:val="00DB248B"/>
    <w:rsid w:val="00DB2D4C"/>
    <w:rsid w:val="00DB3A90"/>
    <w:rsid w:val="00DB3EC0"/>
    <w:rsid w:val="00DB411E"/>
    <w:rsid w:val="00DB4A5D"/>
    <w:rsid w:val="00DB4EF8"/>
    <w:rsid w:val="00DB5B7F"/>
    <w:rsid w:val="00DC00C7"/>
    <w:rsid w:val="00DC02DC"/>
    <w:rsid w:val="00DC0317"/>
    <w:rsid w:val="00DC0604"/>
    <w:rsid w:val="00DC0971"/>
    <w:rsid w:val="00DC0B0B"/>
    <w:rsid w:val="00DC0F7B"/>
    <w:rsid w:val="00DC162F"/>
    <w:rsid w:val="00DC172A"/>
    <w:rsid w:val="00DC1B1E"/>
    <w:rsid w:val="00DC2286"/>
    <w:rsid w:val="00DC2C9C"/>
    <w:rsid w:val="00DC34CA"/>
    <w:rsid w:val="00DC35FD"/>
    <w:rsid w:val="00DC4957"/>
    <w:rsid w:val="00DC62A4"/>
    <w:rsid w:val="00DC7958"/>
    <w:rsid w:val="00DC7B9F"/>
    <w:rsid w:val="00DC7D19"/>
    <w:rsid w:val="00DD00E6"/>
    <w:rsid w:val="00DD0982"/>
    <w:rsid w:val="00DD196C"/>
    <w:rsid w:val="00DD1BC0"/>
    <w:rsid w:val="00DD227F"/>
    <w:rsid w:val="00DD2768"/>
    <w:rsid w:val="00DD36FE"/>
    <w:rsid w:val="00DD4A02"/>
    <w:rsid w:val="00DD5E11"/>
    <w:rsid w:val="00DD6793"/>
    <w:rsid w:val="00DE1B85"/>
    <w:rsid w:val="00DE1EA4"/>
    <w:rsid w:val="00DE1ED6"/>
    <w:rsid w:val="00DE2919"/>
    <w:rsid w:val="00DE2B06"/>
    <w:rsid w:val="00DE3E75"/>
    <w:rsid w:val="00DE4027"/>
    <w:rsid w:val="00DE49F6"/>
    <w:rsid w:val="00DE6EEC"/>
    <w:rsid w:val="00DF15CD"/>
    <w:rsid w:val="00DF1666"/>
    <w:rsid w:val="00DF1686"/>
    <w:rsid w:val="00DF1B2F"/>
    <w:rsid w:val="00DF228A"/>
    <w:rsid w:val="00DF2E3F"/>
    <w:rsid w:val="00DF32CA"/>
    <w:rsid w:val="00DF36D6"/>
    <w:rsid w:val="00DF5992"/>
    <w:rsid w:val="00DF713B"/>
    <w:rsid w:val="00E00D15"/>
    <w:rsid w:val="00E0130E"/>
    <w:rsid w:val="00E019FA"/>
    <w:rsid w:val="00E01D4F"/>
    <w:rsid w:val="00E0267E"/>
    <w:rsid w:val="00E02FE8"/>
    <w:rsid w:val="00E03D68"/>
    <w:rsid w:val="00E051E9"/>
    <w:rsid w:val="00E05AA0"/>
    <w:rsid w:val="00E06096"/>
    <w:rsid w:val="00E06098"/>
    <w:rsid w:val="00E06BE3"/>
    <w:rsid w:val="00E07108"/>
    <w:rsid w:val="00E07F58"/>
    <w:rsid w:val="00E10667"/>
    <w:rsid w:val="00E10781"/>
    <w:rsid w:val="00E10F7B"/>
    <w:rsid w:val="00E113CE"/>
    <w:rsid w:val="00E147A2"/>
    <w:rsid w:val="00E15311"/>
    <w:rsid w:val="00E153FD"/>
    <w:rsid w:val="00E154C0"/>
    <w:rsid w:val="00E17027"/>
    <w:rsid w:val="00E204CE"/>
    <w:rsid w:val="00E208E5"/>
    <w:rsid w:val="00E20F01"/>
    <w:rsid w:val="00E23756"/>
    <w:rsid w:val="00E2405F"/>
    <w:rsid w:val="00E25D32"/>
    <w:rsid w:val="00E26314"/>
    <w:rsid w:val="00E26795"/>
    <w:rsid w:val="00E26A7A"/>
    <w:rsid w:val="00E27B48"/>
    <w:rsid w:val="00E31E67"/>
    <w:rsid w:val="00E32699"/>
    <w:rsid w:val="00E32ADB"/>
    <w:rsid w:val="00E33386"/>
    <w:rsid w:val="00E339BB"/>
    <w:rsid w:val="00E34011"/>
    <w:rsid w:val="00E3408B"/>
    <w:rsid w:val="00E34477"/>
    <w:rsid w:val="00E35241"/>
    <w:rsid w:val="00E369FD"/>
    <w:rsid w:val="00E36A46"/>
    <w:rsid w:val="00E37007"/>
    <w:rsid w:val="00E37183"/>
    <w:rsid w:val="00E37EF2"/>
    <w:rsid w:val="00E43397"/>
    <w:rsid w:val="00E44E1C"/>
    <w:rsid w:val="00E470E4"/>
    <w:rsid w:val="00E471A7"/>
    <w:rsid w:val="00E50A18"/>
    <w:rsid w:val="00E516C0"/>
    <w:rsid w:val="00E529B1"/>
    <w:rsid w:val="00E53AFE"/>
    <w:rsid w:val="00E544D4"/>
    <w:rsid w:val="00E548DF"/>
    <w:rsid w:val="00E5547B"/>
    <w:rsid w:val="00E55971"/>
    <w:rsid w:val="00E55E80"/>
    <w:rsid w:val="00E55FA5"/>
    <w:rsid w:val="00E56B4B"/>
    <w:rsid w:val="00E56F23"/>
    <w:rsid w:val="00E57F7C"/>
    <w:rsid w:val="00E60601"/>
    <w:rsid w:val="00E60897"/>
    <w:rsid w:val="00E620DB"/>
    <w:rsid w:val="00E63423"/>
    <w:rsid w:val="00E658BF"/>
    <w:rsid w:val="00E663A3"/>
    <w:rsid w:val="00E6774E"/>
    <w:rsid w:val="00E67ACA"/>
    <w:rsid w:val="00E67D3E"/>
    <w:rsid w:val="00E703C6"/>
    <w:rsid w:val="00E70414"/>
    <w:rsid w:val="00E70750"/>
    <w:rsid w:val="00E70874"/>
    <w:rsid w:val="00E70897"/>
    <w:rsid w:val="00E710C4"/>
    <w:rsid w:val="00E714A7"/>
    <w:rsid w:val="00E72489"/>
    <w:rsid w:val="00E72662"/>
    <w:rsid w:val="00E72C6F"/>
    <w:rsid w:val="00E73A7A"/>
    <w:rsid w:val="00E741B7"/>
    <w:rsid w:val="00E74249"/>
    <w:rsid w:val="00E74343"/>
    <w:rsid w:val="00E74555"/>
    <w:rsid w:val="00E74AA5"/>
    <w:rsid w:val="00E8049D"/>
    <w:rsid w:val="00E80E25"/>
    <w:rsid w:val="00E814E1"/>
    <w:rsid w:val="00E8166D"/>
    <w:rsid w:val="00E81B1A"/>
    <w:rsid w:val="00E81F36"/>
    <w:rsid w:val="00E8221C"/>
    <w:rsid w:val="00E824D9"/>
    <w:rsid w:val="00E82F30"/>
    <w:rsid w:val="00E836B1"/>
    <w:rsid w:val="00E83F5C"/>
    <w:rsid w:val="00E851BA"/>
    <w:rsid w:val="00E85358"/>
    <w:rsid w:val="00E864E7"/>
    <w:rsid w:val="00E90BB3"/>
    <w:rsid w:val="00E91350"/>
    <w:rsid w:val="00E9639D"/>
    <w:rsid w:val="00E96E2D"/>
    <w:rsid w:val="00E979DB"/>
    <w:rsid w:val="00E979FA"/>
    <w:rsid w:val="00E97FA8"/>
    <w:rsid w:val="00EA26A6"/>
    <w:rsid w:val="00EA3703"/>
    <w:rsid w:val="00EA4040"/>
    <w:rsid w:val="00EA5BD5"/>
    <w:rsid w:val="00EA5CDF"/>
    <w:rsid w:val="00EA70A1"/>
    <w:rsid w:val="00EA7E8A"/>
    <w:rsid w:val="00EA7FEA"/>
    <w:rsid w:val="00EB0B33"/>
    <w:rsid w:val="00EB0FEA"/>
    <w:rsid w:val="00EB120C"/>
    <w:rsid w:val="00EB185C"/>
    <w:rsid w:val="00EB2EA8"/>
    <w:rsid w:val="00EB44BA"/>
    <w:rsid w:val="00EB48DF"/>
    <w:rsid w:val="00EB4DF6"/>
    <w:rsid w:val="00EB4E7F"/>
    <w:rsid w:val="00EB51D6"/>
    <w:rsid w:val="00EB55E8"/>
    <w:rsid w:val="00EB5CF9"/>
    <w:rsid w:val="00EB6287"/>
    <w:rsid w:val="00EB6923"/>
    <w:rsid w:val="00EB6D93"/>
    <w:rsid w:val="00EC03C5"/>
    <w:rsid w:val="00EC1376"/>
    <w:rsid w:val="00EC2DB9"/>
    <w:rsid w:val="00EC425E"/>
    <w:rsid w:val="00EC51CD"/>
    <w:rsid w:val="00EC561D"/>
    <w:rsid w:val="00EC5F0A"/>
    <w:rsid w:val="00EC6C02"/>
    <w:rsid w:val="00EC70AA"/>
    <w:rsid w:val="00ED0C23"/>
    <w:rsid w:val="00ED27FE"/>
    <w:rsid w:val="00ED2C57"/>
    <w:rsid w:val="00ED3D3C"/>
    <w:rsid w:val="00ED40DF"/>
    <w:rsid w:val="00ED461A"/>
    <w:rsid w:val="00ED4851"/>
    <w:rsid w:val="00ED4AA0"/>
    <w:rsid w:val="00ED4CC1"/>
    <w:rsid w:val="00ED5205"/>
    <w:rsid w:val="00ED53CB"/>
    <w:rsid w:val="00ED58DA"/>
    <w:rsid w:val="00ED654E"/>
    <w:rsid w:val="00EE094A"/>
    <w:rsid w:val="00EE0A79"/>
    <w:rsid w:val="00EE10C7"/>
    <w:rsid w:val="00EE1845"/>
    <w:rsid w:val="00EE19DA"/>
    <w:rsid w:val="00EE382B"/>
    <w:rsid w:val="00EE3E9E"/>
    <w:rsid w:val="00EE4C50"/>
    <w:rsid w:val="00EE5445"/>
    <w:rsid w:val="00EE5572"/>
    <w:rsid w:val="00EE619A"/>
    <w:rsid w:val="00EE63D1"/>
    <w:rsid w:val="00EE6BAD"/>
    <w:rsid w:val="00EF0471"/>
    <w:rsid w:val="00EF059B"/>
    <w:rsid w:val="00EF10C3"/>
    <w:rsid w:val="00EF1103"/>
    <w:rsid w:val="00EF12E3"/>
    <w:rsid w:val="00EF16FC"/>
    <w:rsid w:val="00EF266F"/>
    <w:rsid w:val="00EF2C8A"/>
    <w:rsid w:val="00EF3B85"/>
    <w:rsid w:val="00EF4044"/>
    <w:rsid w:val="00EF4141"/>
    <w:rsid w:val="00EF4AB0"/>
    <w:rsid w:val="00EF574A"/>
    <w:rsid w:val="00EF5860"/>
    <w:rsid w:val="00EF693B"/>
    <w:rsid w:val="00EF7B38"/>
    <w:rsid w:val="00EF7D66"/>
    <w:rsid w:val="00F01CF4"/>
    <w:rsid w:val="00F05007"/>
    <w:rsid w:val="00F0583B"/>
    <w:rsid w:val="00F0588D"/>
    <w:rsid w:val="00F0688E"/>
    <w:rsid w:val="00F06E01"/>
    <w:rsid w:val="00F0749F"/>
    <w:rsid w:val="00F07DC0"/>
    <w:rsid w:val="00F10B09"/>
    <w:rsid w:val="00F10DB4"/>
    <w:rsid w:val="00F115B0"/>
    <w:rsid w:val="00F1163C"/>
    <w:rsid w:val="00F1191A"/>
    <w:rsid w:val="00F12BEF"/>
    <w:rsid w:val="00F13116"/>
    <w:rsid w:val="00F14139"/>
    <w:rsid w:val="00F142B6"/>
    <w:rsid w:val="00F14C68"/>
    <w:rsid w:val="00F14E41"/>
    <w:rsid w:val="00F1599D"/>
    <w:rsid w:val="00F15B49"/>
    <w:rsid w:val="00F16118"/>
    <w:rsid w:val="00F16392"/>
    <w:rsid w:val="00F16E07"/>
    <w:rsid w:val="00F16EA2"/>
    <w:rsid w:val="00F17C55"/>
    <w:rsid w:val="00F17ECF"/>
    <w:rsid w:val="00F205BB"/>
    <w:rsid w:val="00F20702"/>
    <w:rsid w:val="00F208D7"/>
    <w:rsid w:val="00F216F0"/>
    <w:rsid w:val="00F2180E"/>
    <w:rsid w:val="00F21D3A"/>
    <w:rsid w:val="00F2228C"/>
    <w:rsid w:val="00F23384"/>
    <w:rsid w:val="00F24498"/>
    <w:rsid w:val="00F24EFC"/>
    <w:rsid w:val="00F24F81"/>
    <w:rsid w:val="00F26C9B"/>
    <w:rsid w:val="00F30B9A"/>
    <w:rsid w:val="00F30FFD"/>
    <w:rsid w:val="00F3110B"/>
    <w:rsid w:val="00F3139F"/>
    <w:rsid w:val="00F32152"/>
    <w:rsid w:val="00F326BE"/>
    <w:rsid w:val="00F3286C"/>
    <w:rsid w:val="00F33BCE"/>
    <w:rsid w:val="00F33FA8"/>
    <w:rsid w:val="00F3542C"/>
    <w:rsid w:val="00F35D98"/>
    <w:rsid w:val="00F36DEF"/>
    <w:rsid w:val="00F402F5"/>
    <w:rsid w:val="00F41688"/>
    <w:rsid w:val="00F42F1A"/>
    <w:rsid w:val="00F43BA7"/>
    <w:rsid w:val="00F43F8D"/>
    <w:rsid w:val="00F4473C"/>
    <w:rsid w:val="00F44900"/>
    <w:rsid w:val="00F45577"/>
    <w:rsid w:val="00F45C97"/>
    <w:rsid w:val="00F45DD4"/>
    <w:rsid w:val="00F4671A"/>
    <w:rsid w:val="00F471AD"/>
    <w:rsid w:val="00F51134"/>
    <w:rsid w:val="00F52EF4"/>
    <w:rsid w:val="00F5378F"/>
    <w:rsid w:val="00F538AA"/>
    <w:rsid w:val="00F53E57"/>
    <w:rsid w:val="00F54355"/>
    <w:rsid w:val="00F5476A"/>
    <w:rsid w:val="00F55179"/>
    <w:rsid w:val="00F55D6B"/>
    <w:rsid w:val="00F569E8"/>
    <w:rsid w:val="00F571DD"/>
    <w:rsid w:val="00F576DD"/>
    <w:rsid w:val="00F601FA"/>
    <w:rsid w:val="00F6118B"/>
    <w:rsid w:val="00F611D5"/>
    <w:rsid w:val="00F62437"/>
    <w:rsid w:val="00F6280E"/>
    <w:rsid w:val="00F629BE"/>
    <w:rsid w:val="00F62C11"/>
    <w:rsid w:val="00F63152"/>
    <w:rsid w:val="00F63190"/>
    <w:rsid w:val="00F63680"/>
    <w:rsid w:val="00F6390D"/>
    <w:rsid w:val="00F65512"/>
    <w:rsid w:val="00F66605"/>
    <w:rsid w:val="00F66C52"/>
    <w:rsid w:val="00F676DA"/>
    <w:rsid w:val="00F71536"/>
    <w:rsid w:val="00F715F8"/>
    <w:rsid w:val="00F7214F"/>
    <w:rsid w:val="00F72DC3"/>
    <w:rsid w:val="00F742E6"/>
    <w:rsid w:val="00F74B46"/>
    <w:rsid w:val="00F74CB7"/>
    <w:rsid w:val="00F75B23"/>
    <w:rsid w:val="00F770D1"/>
    <w:rsid w:val="00F77B71"/>
    <w:rsid w:val="00F81842"/>
    <w:rsid w:val="00F8197F"/>
    <w:rsid w:val="00F81CD4"/>
    <w:rsid w:val="00F84177"/>
    <w:rsid w:val="00F84299"/>
    <w:rsid w:val="00F845D9"/>
    <w:rsid w:val="00F845F9"/>
    <w:rsid w:val="00F85A2B"/>
    <w:rsid w:val="00F86504"/>
    <w:rsid w:val="00F87CAE"/>
    <w:rsid w:val="00F9038A"/>
    <w:rsid w:val="00F916CD"/>
    <w:rsid w:val="00F91AEF"/>
    <w:rsid w:val="00F921A6"/>
    <w:rsid w:val="00F92971"/>
    <w:rsid w:val="00F933B1"/>
    <w:rsid w:val="00F945C8"/>
    <w:rsid w:val="00F94A47"/>
    <w:rsid w:val="00F951F1"/>
    <w:rsid w:val="00FA0439"/>
    <w:rsid w:val="00FA1B53"/>
    <w:rsid w:val="00FA2023"/>
    <w:rsid w:val="00FA24E5"/>
    <w:rsid w:val="00FA2F4D"/>
    <w:rsid w:val="00FA3E0C"/>
    <w:rsid w:val="00FA4207"/>
    <w:rsid w:val="00FA733B"/>
    <w:rsid w:val="00FA753F"/>
    <w:rsid w:val="00FA7753"/>
    <w:rsid w:val="00FA7B7C"/>
    <w:rsid w:val="00FA7B98"/>
    <w:rsid w:val="00FB08E2"/>
    <w:rsid w:val="00FB0B2C"/>
    <w:rsid w:val="00FB1140"/>
    <w:rsid w:val="00FB3258"/>
    <w:rsid w:val="00FB3261"/>
    <w:rsid w:val="00FB354D"/>
    <w:rsid w:val="00FB3A7B"/>
    <w:rsid w:val="00FC2212"/>
    <w:rsid w:val="00FC2704"/>
    <w:rsid w:val="00FC2762"/>
    <w:rsid w:val="00FC3832"/>
    <w:rsid w:val="00FC5B3E"/>
    <w:rsid w:val="00FC6008"/>
    <w:rsid w:val="00FC6F14"/>
    <w:rsid w:val="00FC7F1B"/>
    <w:rsid w:val="00FD03DA"/>
    <w:rsid w:val="00FD1BAF"/>
    <w:rsid w:val="00FD2195"/>
    <w:rsid w:val="00FD3475"/>
    <w:rsid w:val="00FD3D5F"/>
    <w:rsid w:val="00FD45C3"/>
    <w:rsid w:val="00FD47AC"/>
    <w:rsid w:val="00FD6EDA"/>
    <w:rsid w:val="00FD7085"/>
    <w:rsid w:val="00FE00F2"/>
    <w:rsid w:val="00FE0169"/>
    <w:rsid w:val="00FE1338"/>
    <w:rsid w:val="00FE1D60"/>
    <w:rsid w:val="00FE220D"/>
    <w:rsid w:val="00FE2D49"/>
    <w:rsid w:val="00FE31E4"/>
    <w:rsid w:val="00FE35E8"/>
    <w:rsid w:val="00FE37F9"/>
    <w:rsid w:val="00FE6079"/>
    <w:rsid w:val="00FE6B61"/>
    <w:rsid w:val="00FE6DA4"/>
    <w:rsid w:val="00FE6DF0"/>
    <w:rsid w:val="00FE6E47"/>
    <w:rsid w:val="00FE79BB"/>
    <w:rsid w:val="00FE79CC"/>
    <w:rsid w:val="00FF13BC"/>
    <w:rsid w:val="00FF164E"/>
    <w:rsid w:val="00FF28A4"/>
    <w:rsid w:val="00FF2A75"/>
    <w:rsid w:val="00FF342E"/>
    <w:rsid w:val="00FF38F7"/>
    <w:rsid w:val="00FF3EDF"/>
    <w:rsid w:val="00FF476D"/>
    <w:rsid w:val="00FF4946"/>
    <w:rsid w:val="00FF6502"/>
    <w:rsid w:val="00FF6610"/>
    <w:rsid w:val="00FF7499"/>
    <w:rsid w:val="014B1CBA"/>
    <w:rsid w:val="0187ABAA"/>
    <w:rsid w:val="02025C9E"/>
    <w:rsid w:val="020C5117"/>
    <w:rsid w:val="02233DD2"/>
    <w:rsid w:val="022C5C5C"/>
    <w:rsid w:val="025325FC"/>
    <w:rsid w:val="02BF7BB6"/>
    <w:rsid w:val="02C9D865"/>
    <w:rsid w:val="02D0B30F"/>
    <w:rsid w:val="02FF0E99"/>
    <w:rsid w:val="0345DF35"/>
    <w:rsid w:val="0346D98F"/>
    <w:rsid w:val="034906AC"/>
    <w:rsid w:val="034C9D5F"/>
    <w:rsid w:val="03A944B0"/>
    <w:rsid w:val="03D2C49B"/>
    <w:rsid w:val="03E3C482"/>
    <w:rsid w:val="03E6B39B"/>
    <w:rsid w:val="03E9CC59"/>
    <w:rsid w:val="0441DF6C"/>
    <w:rsid w:val="046E1BED"/>
    <w:rsid w:val="04C263C0"/>
    <w:rsid w:val="054CFCF8"/>
    <w:rsid w:val="056DA14E"/>
    <w:rsid w:val="05874BAD"/>
    <w:rsid w:val="067CDBD2"/>
    <w:rsid w:val="06896FB1"/>
    <w:rsid w:val="068F3CC0"/>
    <w:rsid w:val="0693B8CA"/>
    <w:rsid w:val="06D129B6"/>
    <w:rsid w:val="073D0C49"/>
    <w:rsid w:val="073D5704"/>
    <w:rsid w:val="07CE21C9"/>
    <w:rsid w:val="07F19850"/>
    <w:rsid w:val="07FAA1D3"/>
    <w:rsid w:val="07FD0CA9"/>
    <w:rsid w:val="08384A52"/>
    <w:rsid w:val="08418CE3"/>
    <w:rsid w:val="0954B170"/>
    <w:rsid w:val="0972097C"/>
    <w:rsid w:val="097CE9AC"/>
    <w:rsid w:val="099E1B37"/>
    <w:rsid w:val="09BBC70F"/>
    <w:rsid w:val="09C25952"/>
    <w:rsid w:val="0A63A8E2"/>
    <w:rsid w:val="0A7B347B"/>
    <w:rsid w:val="0ACC932B"/>
    <w:rsid w:val="0B620DBF"/>
    <w:rsid w:val="0B94319A"/>
    <w:rsid w:val="0BDA82D4"/>
    <w:rsid w:val="0C64F87A"/>
    <w:rsid w:val="0C7D9107"/>
    <w:rsid w:val="0C8961B5"/>
    <w:rsid w:val="0C9AD51D"/>
    <w:rsid w:val="0CAAA129"/>
    <w:rsid w:val="0CC6B57A"/>
    <w:rsid w:val="0D0360E6"/>
    <w:rsid w:val="0D2F6CE1"/>
    <w:rsid w:val="0D823CCA"/>
    <w:rsid w:val="0DAD5321"/>
    <w:rsid w:val="0DD79D19"/>
    <w:rsid w:val="0DDC4F9F"/>
    <w:rsid w:val="0DFE8CB9"/>
    <w:rsid w:val="0E1BDE15"/>
    <w:rsid w:val="0E1ED758"/>
    <w:rsid w:val="0E24F3F1"/>
    <w:rsid w:val="0E36FEA9"/>
    <w:rsid w:val="0E447FC7"/>
    <w:rsid w:val="0EA1E090"/>
    <w:rsid w:val="0EEBAAC6"/>
    <w:rsid w:val="0F4D1C97"/>
    <w:rsid w:val="0F501DCB"/>
    <w:rsid w:val="0F90828D"/>
    <w:rsid w:val="0FBF9C28"/>
    <w:rsid w:val="100D43E3"/>
    <w:rsid w:val="103C78C6"/>
    <w:rsid w:val="1095507A"/>
    <w:rsid w:val="10AC0125"/>
    <w:rsid w:val="1108DF7E"/>
    <w:rsid w:val="11182738"/>
    <w:rsid w:val="11764267"/>
    <w:rsid w:val="1186797A"/>
    <w:rsid w:val="11B09800"/>
    <w:rsid w:val="11B65CD3"/>
    <w:rsid w:val="11F46019"/>
    <w:rsid w:val="120383F2"/>
    <w:rsid w:val="1216BA9F"/>
    <w:rsid w:val="1224484B"/>
    <w:rsid w:val="123F53F8"/>
    <w:rsid w:val="12414E08"/>
    <w:rsid w:val="12869366"/>
    <w:rsid w:val="129F1D63"/>
    <w:rsid w:val="130956DC"/>
    <w:rsid w:val="132C6F95"/>
    <w:rsid w:val="1362718A"/>
    <w:rsid w:val="13703794"/>
    <w:rsid w:val="138B6CAC"/>
    <w:rsid w:val="13A7AFFF"/>
    <w:rsid w:val="13A87C3F"/>
    <w:rsid w:val="13DF2881"/>
    <w:rsid w:val="143FC3DD"/>
    <w:rsid w:val="149926B9"/>
    <w:rsid w:val="149C3E93"/>
    <w:rsid w:val="14C162FB"/>
    <w:rsid w:val="15105C65"/>
    <w:rsid w:val="1534A8DE"/>
    <w:rsid w:val="156719BC"/>
    <w:rsid w:val="15790E5A"/>
    <w:rsid w:val="15931EC6"/>
    <w:rsid w:val="1594C984"/>
    <w:rsid w:val="15CDA158"/>
    <w:rsid w:val="1634756D"/>
    <w:rsid w:val="16A99E1F"/>
    <w:rsid w:val="16B23B49"/>
    <w:rsid w:val="16B5F89C"/>
    <w:rsid w:val="16CAC915"/>
    <w:rsid w:val="170F4F92"/>
    <w:rsid w:val="171BA025"/>
    <w:rsid w:val="174866D5"/>
    <w:rsid w:val="174C1A63"/>
    <w:rsid w:val="17B9ECF7"/>
    <w:rsid w:val="17BB7918"/>
    <w:rsid w:val="17BD9A42"/>
    <w:rsid w:val="17EA2550"/>
    <w:rsid w:val="181A01A3"/>
    <w:rsid w:val="188CC107"/>
    <w:rsid w:val="18F78B4E"/>
    <w:rsid w:val="19AAD845"/>
    <w:rsid w:val="19B0B7A9"/>
    <w:rsid w:val="19BA58D0"/>
    <w:rsid w:val="19C479DF"/>
    <w:rsid w:val="19C66EB0"/>
    <w:rsid w:val="1A3A0B7A"/>
    <w:rsid w:val="1A6797B5"/>
    <w:rsid w:val="1AAD14AD"/>
    <w:rsid w:val="1ADEDFF3"/>
    <w:rsid w:val="1AED2883"/>
    <w:rsid w:val="1B16A0ED"/>
    <w:rsid w:val="1B485A7A"/>
    <w:rsid w:val="1B4B3E72"/>
    <w:rsid w:val="1B820138"/>
    <w:rsid w:val="1BCF6571"/>
    <w:rsid w:val="1BEB4CB0"/>
    <w:rsid w:val="1BF5B596"/>
    <w:rsid w:val="1C106E8D"/>
    <w:rsid w:val="1C60F824"/>
    <w:rsid w:val="1C8E466C"/>
    <w:rsid w:val="1D0E9DA1"/>
    <w:rsid w:val="1D2B1BF4"/>
    <w:rsid w:val="1D3C2BDD"/>
    <w:rsid w:val="1D529722"/>
    <w:rsid w:val="1D6A3958"/>
    <w:rsid w:val="1D8A5727"/>
    <w:rsid w:val="1DA2AC62"/>
    <w:rsid w:val="1DC5C829"/>
    <w:rsid w:val="1DCA3743"/>
    <w:rsid w:val="1DE3D061"/>
    <w:rsid w:val="1E0AD26F"/>
    <w:rsid w:val="1E3581F7"/>
    <w:rsid w:val="1ED1F0BA"/>
    <w:rsid w:val="1F273561"/>
    <w:rsid w:val="1F412264"/>
    <w:rsid w:val="1F4A91C5"/>
    <w:rsid w:val="1F5E42D9"/>
    <w:rsid w:val="1F5E7908"/>
    <w:rsid w:val="1F6ADEB0"/>
    <w:rsid w:val="1FB93778"/>
    <w:rsid w:val="1FD32854"/>
    <w:rsid w:val="1FD82945"/>
    <w:rsid w:val="1FDB8628"/>
    <w:rsid w:val="200E7E72"/>
    <w:rsid w:val="204C885F"/>
    <w:rsid w:val="207975D6"/>
    <w:rsid w:val="207A1C28"/>
    <w:rsid w:val="2086BCB8"/>
    <w:rsid w:val="20E704CC"/>
    <w:rsid w:val="20E903C1"/>
    <w:rsid w:val="21478B58"/>
    <w:rsid w:val="218E3DAC"/>
    <w:rsid w:val="21D55B2F"/>
    <w:rsid w:val="221A8911"/>
    <w:rsid w:val="22368210"/>
    <w:rsid w:val="223FABC8"/>
    <w:rsid w:val="22867F5E"/>
    <w:rsid w:val="22B38716"/>
    <w:rsid w:val="22D846E1"/>
    <w:rsid w:val="22F363D3"/>
    <w:rsid w:val="22F9CC5B"/>
    <w:rsid w:val="22FDF67F"/>
    <w:rsid w:val="234DE96A"/>
    <w:rsid w:val="2357AAD1"/>
    <w:rsid w:val="238050E6"/>
    <w:rsid w:val="2406D792"/>
    <w:rsid w:val="2447D018"/>
    <w:rsid w:val="24548440"/>
    <w:rsid w:val="2470251C"/>
    <w:rsid w:val="247A7500"/>
    <w:rsid w:val="24ED89B3"/>
    <w:rsid w:val="24F7501A"/>
    <w:rsid w:val="24FDB2B9"/>
    <w:rsid w:val="250709A9"/>
    <w:rsid w:val="2521FEB7"/>
    <w:rsid w:val="25739151"/>
    <w:rsid w:val="25950571"/>
    <w:rsid w:val="25BA33C1"/>
    <w:rsid w:val="2633253D"/>
    <w:rsid w:val="26730CC7"/>
    <w:rsid w:val="26DF9F0B"/>
    <w:rsid w:val="273CE8A7"/>
    <w:rsid w:val="27A18BB6"/>
    <w:rsid w:val="27DD5B2D"/>
    <w:rsid w:val="282B7A90"/>
    <w:rsid w:val="285CCD7D"/>
    <w:rsid w:val="285FB679"/>
    <w:rsid w:val="287D9842"/>
    <w:rsid w:val="289F4519"/>
    <w:rsid w:val="28B32EB2"/>
    <w:rsid w:val="28B7EBE9"/>
    <w:rsid w:val="28F86EE9"/>
    <w:rsid w:val="292B3D5E"/>
    <w:rsid w:val="2952885C"/>
    <w:rsid w:val="29B1732B"/>
    <w:rsid w:val="29C9230B"/>
    <w:rsid w:val="29CCFB4F"/>
    <w:rsid w:val="29D5920A"/>
    <w:rsid w:val="2A0DF898"/>
    <w:rsid w:val="2A4C4D7B"/>
    <w:rsid w:val="2A7024AA"/>
    <w:rsid w:val="2A91C62F"/>
    <w:rsid w:val="2B1445A1"/>
    <w:rsid w:val="2B1A402A"/>
    <w:rsid w:val="2B50329C"/>
    <w:rsid w:val="2BB40251"/>
    <w:rsid w:val="2C166CAA"/>
    <w:rsid w:val="2C2C3151"/>
    <w:rsid w:val="2C8A1656"/>
    <w:rsid w:val="2CCB2562"/>
    <w:rsid w:val="2CECD510"/>
    <w:rsid w:val="2D539992"/>
    <w:rsid w:val="2D55FDC9"/>
    <w:rsid w:val="2D61A00B"/>
    <w:rsid w:val="2D7B0D36"/>
    <w:rsid w:val="2DA62728"/>
    <w:rsid w:val="2DFBF0EF"/>
    <w:rsid w:val="2E177D78"/>
    <w:rsid w:val="2E1B5907"/>
    <w:rsid w:val="2E33465E"/>
    <w:rsid w:val="2E73DDCA"/>
    <w:rsid w:val="2EBD1EF0"/>
    <w:rsid w:val="2EE05354"/>
    <w:rsid w:val="2F104647"/>
    <w:rsid w:val="2F3E5FAC"/>
    <w:rsid w:val="2F43A6B1"/>
    <w:rsid w:val="2F83BA6F"/>
    <w:rsid w:val="2FDAEAD9"/>
    <w:rsid w:val="2FDB35BB"/>
    <w:rsid w:val="2FEDEAF0"/>
    <w:rsid w:val="2FEE1B63"/>
    <w:rsid w:val="2FF8BA00"/>
    <w:rsid w:val="300A2979"/>
    <w:rsid w:val="30176660"/>
    <w:rsid w:val="3018DB71"/>
    <w:rsid w:val="302DE1EF"/>
    <w:rsid w:val="3081A8C3"/>
    <w:rsid w:val="30A58EE7"/>
    <w:rsid w:val="312D6EEE"/>
    <w:rsid w:val="317B7374"/>
    <w:rsid w:val="3197B0F1"/>
    <w:rsid w:val="31A165A3"/>
    <w:rsid w:val="31E201A4"/>
    <w:rsid w:val="31EB6054"/>
    <w:rsid w:val="322FFC09"/>
    <w:rsid w:val="32920A9D"/>
    <w:rsid w:val="331E3B68"/>
    <w:rsid w:val="334D97DD"/>
    <w:rsid w:val="33B68187"/>
    <w:rsid w:val="342DA456"/>
    <w:rsid w:val="3431908B"/>
    <w:rsid w:val="347E5BFF"/>
    <w:rsid w:val="3490E38F"/>
    <w:rsid w:val="349556AF"/>
    <w:rsid w:val="34F512A6"/>
    <w:rsid w:val="3529E56C"/>
    <w:rsid w:val="35632D4F"/>
    <w:rsid w:val="357C0CF0"/>
    <w:rsid w:val="35D7ECC4"/>
    <w:rsid w:val="35E4CD5D"/>
    <w:rsid w:val="35E60C7D"/>
    <w:rsid w:val="35EC9018"/>
    <w:rsid w:val="36B1C1A6"/>
    <w:rsid w:val="36BDBA57"/>
    <w:rsid w:val="36CA6001"/>
    <w:rsid w:val="36DBC163"/>
    <w:rsid w:val="36DBD186"/>
    <w:rsid w:val="370BC133"/>
    <w:rsid w:val="37852DB8"/>
    <w:rsid w:val="37C8DC9E"/>
    <w:rsid w:val="37E3E65B"/>
    <w:rsid w:val="37F66A3E"/>
    <w:rsid w:val="38080515"/>
    <w:rsid w:val="38086631"/>
    <w:rsid w:val="3811F6DA"/>
    <w:rsid w:val="384A62C3"/>
    <w:rsid w:val="38B43596"/>
    <w:rsid w:val="38CB2EBC"/>
    <w:rsid w:val="38D70FBB"/>
    <w:rsid w:val="38DFD653"/>
    <w:rsid w:val="38E32261"/>
    <w:rsid w:val="38EEC13B"/>
    <w:rsid w:val="3914EBA7"/>
    <w:rsid w:val="392FC455"/>
    <w:rsid w:val="394BE10F"/>
    <w:rsid w:val="397E4AFA"/>
    <w:rsid w:val="39D468B8"/>
    <w:rsid w:val="3A16DF45"/>
    <w:rsid w:val="3A27002C"/>
    <w:rsid w:val="3A5A0C22"/>
    <w:rsid w:val="3A8B1FB5"/>
    <w:rsid w:val="3AF32A82"/>
    <w:rsid w:val="3AFF43E1"/>
    <w:rsid w:val="3B4BF4B3"/>
    <w:rsid w:val="3BDAB4FA"/>
    <w:rsid w:val="3BE3866D"/>
    <w:rsid w:val="3C294C78"/>
    <w:rsid w:val="3C911A68"/>
    <w:rsid w:val="3CD752BF"/>
    <w:rsid w:val="3D11B7BA"/>
    <w:rsid w:val="3D1D4B0F"/>
    <w:rsid w:val="3D30662B"/>
    <w:rsid w:val="3D833ED7"/>
    <w:rsid w:val="3D95D05B"/>
    <w:rsid w:val="3DF497F0"/>
    <w:rsid w:val="3E04867A"/>
    <w:rsid w:val="3F2E0F62"/>
    <w:rsid w:val="3F3B9376"/>
    <w:rsid w:val="3F8C1451"/>
    <w:rsid w:val="3FA87458"/>
    <w:rsid w:val="3FB13E0D"/>
    <w:rsid w:val="4001FB25"/>
    <w:rsid w:val="402EB3FF"/>
    <w:rsid w:val="4066F525"/>
    <w:rsid w:val="40E2C89C"/>
    <w:rsid w:val="40E322EB"/>
    <w:rsid w:val="410BADA9"/>
    <w:rsid w:val="415FDEF7"/>
    <w:rsid w:val="416BC950"/>
    <w:rsid w:val="4180549A"/>
    <w:rsid w:val="41947A46"/>
    <w:rsid w:val="42316E16"/>
    <w:rsid w:val="4246A7B6"/>
    <w:rsid w:val="428B3379"/>
    <w:rsid w:val="42E93CB8"/>
    <w:rsid w:val="43521C29"/>
    <w:rsid w:val="439339FB"/>
    <w:rsid w:val="43B18C8B"/>
    <w:rsid w:val="44A9954D"/>
    <w:rsid w:val="44FEDA5D"/>
    <w:rsid w:val="4521125A"/>
    <w:rsid w:val="4535DC30"/>
    <w:rsid w:val="457270F1"/>
    <w:rsid w:val="45958A9D"/>
    <w:rsid w:val="459AEDBE"/>
    <w:rsid w:val="45F93CF7"/>
    <w:rsid w:val="46038738"/>
    <w:rsid w:val="46659446"/>
    <w:rsid w:val="4675580B"/>
    <w:rsid w:val="467C51FA"/>
    <w:rsid w:val="46B02249"/>
    <w:rsid w:val="4732D3C3"/>
    <w:rsid w:val="474849A3"/>
    <w:rsid w:val="476BB93D"/>
    <w:rsid w:val="47A1358F"/>
    <w:rsid w:val="47D8C986"/>
    <w:rsid w:val="47EB26C6"/>
    <w:rsid w:val="4810D748"/>
    <w:rsid w:val="48E54A38"/>
    <w:rsid w:val="4950CECD"/>
    <w:rsid w:val="49585B1B"/>
    <w:rsid w:val="4981ECDF"/>
    <w:rsid w:val="49E945A8"/>
    <w:rsid w:val="49EE8B8F"/>
    <w:rsid w:val="4A311233"/>
    <w:rsid w:val="4A34E74B"/>
    <w:rsid w:val="4A3E8AD3"/>
    <w:rsid w:val="4A90D310"/>
    <w:rsid w:val="4AC58D8B"/>
    <w:rsid w:val="4B0C72B2"/>
    <w:rsid w:val="4B57B305"/>
    <w:rsid w:val="4B72566C"/>
    <w:rsid w:val="4BD6E9EA"/>
    <w:rsid w:val="4C2AEFA1"/>
    <w:rsid w:val="4C722571"/>
    <w:rsid w:val="4C7B533A"/>
    <w:rsid w:val="4C9BE63E"/>
    <w:rsid w:val="4CCEF0D6"/>
    <w:rsid w:val="4CFD34ED"/>
    <w:rsid w:val="4D28F606"/>
    <w:rsid w:val="4D2DA9EC"/>
    <w:rsid w:val="4D4BB004"/>
    <w:rsid w:val="4D70CD24"/>
    <w:rsid w:val="4DAC10B4"/>
    <w:rsid w:val="4DCDC26A"/>
    <w:rsid w:val="4E572103"/>
    <w:rsid w:val="4E627CB3"/>
    <w:rsid w:val="4E67F62E"/>
    <w:rsid w:val="4E984CA3"/>
    <w:rsid w:val="4EB17316"/>
    <w:rsid w:val="4EC83714"/>
    <w:rsid w:val="4EDEBF3C"/>
    <w:rsid w:val="4EE53E97"/>
    <w:rsid w:val="4F00418E"/>
    <w:rsid w:val="4F936A71"/>
    <w:rsid w:val="4FC91E28"/>
    <w:rsid w:val="4FE33D7B"/>
    <w:rsid w:val="5006C6F7"/>
    <w:rsid w:val="50231A46"/>
    <w:rsid w:val="50417FF9"/>
    <w:rsid w:val="504E076B"/>
    <w:rsid w:val="504FF00F"/>
    <w:rsid w:val="50738609"/>
    <w:rsid w:val="508A68B3"/>
    <w:rsid w:val="50B06409"/>
    <w:rsid w:val="510A41C5"/>
    <w:rsid w:val="5128A69B"/>
    <w:rsid w:val="51342D91"/>
    <w:rsid w:val="51355769"/>
    <w:rsid w:val="5163711D"/>
    <w:rsid w:val="51AC5302"/>
    <w:rsid w:val="51FA04BF"/>
    <w:rsid w:val="51FB6D9B"/>
    <w:rsid w:val="52123749"/>
    <w:rsid w:val="521CDAF1"/>
    <w:rsid w:val="5234DF20"/>
    <w:rsid w:val="52648EE2"/>
    <w:rsid w:val="52AE6773"/>
    <w:rsid w:val="53134AAE"/>
    <w:rsid w:val="533ADDB0"/>
    <w:rsid w:val="533FAB9A"/>
    <w:rsid w:val="5345E1F5"/>
    <w:rsid w:val="535A7AC6"/>
    <w:rsid w:val="537299B5"/>
    <w:rsid w:val="539FC740"/>
    <w:rsid w:val="53FED73F"/>
    <w:rsid w:val="541057D2"/>
    <w:rsid w:val="5426AF1A"/>
    <w:rsid w:val="544A5A33"/>
    <w:rsid w:val="54A1DD6B"/>
    <w:rsid w:val="54D7C490"/>
    <w:rsid w:val="54EB7497"/>
    <w:rsid w:val="55153D6C"/>
    <w:rsid w:val="555D39CB"/>
    <w:rsid w:val="55FD2CDF"/>
    <w:rsid w:val="56101257"/>
    <w:rsid w:val="5617DEAC"/>
    <w:rsid w:val="564042EE"/>
    <w:rsid w:val="5698D3A3"/>
    <w:rsid w:val="56BF38AF"/>
    <w:rsid w:val="56C029C2"/>
    <w:rsid w:val="57552AB7"/>
    <w:rsid w:val="579C8F6E"/>
    <w:rsid w:val="57A9FFED"/>
    <w:rsid w:val="57BB762B"/>
    <w:rsid w:val="57C80022"/>
    <w:rsid w:val="57E5669D"/>
    <w:rsid w:val="57F15A43"/>
    <w:rsid w:val="57F4FCB7"/>
    <w:rsid w:val="57F853B6"/>
    <w:rsid w:val="57F9CAEA"/>
    <w:rsid w:val="58A215ED"/>
    <w:rsid w:val="58E7B338"/>
    <w:rsid w:val="58F279A8"/>
    <w:rsid w:val="5948CDFC"/>
    <w:rsid w:val="598BEE04"/>
    <w:rsid w:val="59A52883"/>
    <w:rsid w:val="59BF4532"/>
    <w:rsid w:val="59F5A8ED"/>
    <w:rsid w:val="5A32ED73"/>
    <w:rsid w:val="5A406A71"/>
    <w:rsid w:val="5A40D651"/>
    <w:rsid w:val="5A47EFEA"/>
    <w:rsid w:val="5A58DEF7"/>
    <w:rsid w:val="5A79D950"/>
    <w:rsid w:val="5A818147"/>
    <w:rsid w:val="5A89EC85"/>
    <w:rsid w:val="5A90EFBF"/>
    <w:rsid w:val="5A988630"/>
    <w:rsid w:val="5AA823DE"/>
    <w:rsid w:val="5ABDF59B"/>
    <w:rsid w:val="5AC45505"/>
    <w:rsid w:val="5ADAF642"/>
    <w:rsid w:val="5B4E6D37"/>
    <w:rsid w:val="5B95CCAF"/>
    <w:rsid w:val="5B9B5A02"/>
    <w:rsid w:val="5BC6AE34"/>
    <w:rsid w:val="5BD1A2D3"/>
    <w:rsid w:val="5C2AAE9D"/>
    <w:rsid w:val="5C76BDCA"/>
    <w:rsid w:val="5CB0BD0A"/>
    <w:rsid w:val="5CE94914"/>
    <w:rsid w:val="5D62E023"/>
    <w:rsid w:val="5D728591"/>
    <w:rsid w:val="5D80CDAE"/>
    <w:rsid w:val="5DE57BCD"/>
    <w:rsid w:val="5DF6C4A9"/>
    <w:rsid w:val="5E16C7D4"/>
    <w:rsid w:val="5E46CADD"/>
    <w:rsid w:val="5EBCE4F9"/>
    <w:rsid w:val="5F073B2F"/>
    <w:rsid w:val="5F14EBE5"/>
    <w:rsid w:val="5F52E104"/>
    <w:rsid w:val="6087743A"/>
    <w:rsid w:val="60BF5BCB"/>
    <w:rsid w:val="612B1215"/>
    <w:rsid w:val="616E38D4"/>
    <w:rsid w:val="6185171B"/>
    <w:rsid w:val="6189DFE2"/>
    <w:rsid w:val="61B77A35"/>
    <w:rsid w:val="61ECDCC1"/>
    <w:rsid w:val="6297E8C7"/>
    <w:rsid w:val="63221531"/>
    <w:rsid w:val="632965B4"/>
    <w:rsid w:val="634F984E"/>
    <w:rsid w:val="635BE13F"/>
    <w:rsid w:val="63A329F9"/>
    <w:rsid w:val="63CE36AA"/>
    <w:rsid w:val="64D8AFA5"/>
    <w:rsid w:val="64E6617B"/>
    <w:rsid w:val="64F08251"/>
    <w:rsid w:val="64FC164D"/>
    <w:rsid w:val="6521C93B"/>
    <w:rsid w:val="653C4135"/>
    <w:rsid w:val="6590503A"/>
    <w:rsid w:val="65A909DB"/>
    <w:rsid w:val="65D01A86"/>
    <w:rsid w:val="6677987F"/>
    <w:rsid w:val="6696CFEE"/>
    <w:rsid w:val="669B00C2"/>
    <w:rsid w:val="66E7DD89"/>
    <w:rsid w:val="67325F7D"/>
    <w:rsid w:val="677EEC1A"/>
    <w:rsid w:val="6791DE09"/>
    <w:rsid w:val="6793867C"/>
    <w:rsid w:val="67CC485A"/>
    <w:rsid w:val="67E313EF"/>
    <w:rsid w:val="68072F3D"/>
    <w:rsid w:val="682A683D"/>
    <w:rsid w:val="6878A6FA"/>
    <w:rsid w:val="68DA5625"/>
    <w:rsid w:val="68E45CEC"/>
    <w:rsid w:val="68F4DDC1"/>
    <w:rsid w:val="6941000B"/>
    <w:rsid w:val="696FE3E1"/>
    <w:rsid w:val="69763B72"/>
    <w:rsid w:val="6980A4E9"/>
    <w:rsid w:val="69A7B71B"/>
    <w:rsid w:val="69AFD5F7"/>
    <w:rsid w:val="69DDFF24"/>
    <w:rsid w:val="69E4A58D"/>
    <w:rsid w:val="6A48F104"/>
    <w:rsid w:val="6AA8005F"/>
    <w:rsid w:val="6AB8B2DF"/>
    <w:rsid w:val="6B6CE0CB"/>
    <w:rsid w:val="6B7CD9BF"/>
    <w:rsid w:val="6B9F185B"/>
    <w:rsid w:val="6BD14648"/>
    <w:rsid w:val="6C2175DF"/>
    <w:rsid w:val="6C438ED2"/>
    <w:rsid w:val="6C7F97D8"/>
    <w:rsid w:val="6C928787"/>
    <w:rsid w:val="6CD04505"/>
    <w:rsid w:val="6D3608A3"/>
    <w:rsid w:val="6D4A5ABB"/>
    <w:rsid w:val="6DAFE3B3"/>
    <w:rsid w:val="6DD2C472"/>
    <w:rsid w:val="6DEE1C1B"/>
    <w:rsid w:val="6E3FDDE0"/>
    <w:rsid w:val="6E4D112C"/>
    <w:rsid w:val="6F0FEDFF"/>
    <w:rsid w:val="6F22A35D"/>
    <w:rsid w:val="6FBBA150"/>
    <w:rsid w:val="6FD760A0"/>
    <w:rsid w:val="70BFF487"/>
    <w:rsid w:val="70C8CCEC"/>
    <w:rsid w:val="70E9A52C"/>
    <w:rsid w:val="7147E255"/>
    <w:rsid w:val="715F25C6"/>
    <w:rsid w:val="719568AD"/>
    <w:rsid w:val="725716FD"/>
    <w:rsid w:val="72BF156E"/>
    <w:rsid w:val="72C94B96"/>
    <w:rsid w:val="72D3FD4F"/>
    <w:rsid w:val="72D715A7"/>
    <w:rsid w:val="7305ED06"/>
    <w:rsid w:val="73D43D0C"/>
    <w:rsid w:val="73D6928A"/>
    <w:rsid w:val="73E2ACDF"/>
    <w:rsid w:val="73E4F478"/>
    <w:rsid w:val="744A9861"/>
    <w:rsid w:val="744AF742"/>
    <w:rsid w:val="7480DBCA"/>
    <w:rsid w:val="748B9F61"/>
    <w:rsid w:val="74FA72DF"/>
    <w:rsid w:val="751D401F"/>
    <w:rsid w:val="751E583F"/>
    <w:rsid w:val="7547A9C7"/>
    <w:rsid w:val="75591DBE"/>
    <w:rsid w:val="75C9E68B"/>
    <w:rsid w:val="75E01972"/>
    <w:rsid w:val="75E45378"/>
    <w:rsid w:val="75F03BA2"/>
    <w:rsid w:val="7657709E"/>
    <w:rsid w:val="7689A6C8"/>
    <w:rsid w:val="7692A27D"/>
    <w:rsid w:val="77009AEE"/>
    <w:rsid w:val="770A01EA"/>
    <w:rsid w:val="771C4EEF"/>
    <w:rsid w:val="7750B1C8"/>
    <w:rsid w:val="77A2801E"/>
    <w:rsid w:val="780052C1"/>
    <w:rsid w:val="7813DE2F"/>
    <w:rsid w:val="78153D6F"/>
    <w:rsid w:val="78268D90"/>
    <w:rsid w:val="7845067C"/>
    <w:rsid w:val="78462700"/>
    <w:rsid w:val="78627C7D"/>
    <w:rsid w:val="78A0B6EC"/>
    <w:rsid w:val="78D59D57"/>
    <w:rsid w:val="78E98A8B"/>
    <w:rsid w:val="79EA4AA4"/>
    <w:rsid w:val="7A0FC155"/>
    <w:rsid w:val="7A4E40FC"/>
    <w:rsid w:val="7A7D477E"/>
    <w:rsid w:val="7AC4C63A"/>
    <w:rsid w:val="7AC929ED"/>
    <w:rsid w:val="7AC9FEA8"/>
    <w:rsid w:val="7AE0B653"/>
    <w:rsid w:val="7B11F9FA"/>
    <w:rsid w:val="7B283B5D"/>
    <w:rsid w:val="7B58641E"/>
    <w:rsid w:val="7B6C1B00"/>
    <w:rsid w:val="7B73278F"/>
    <w:rsid w:val="7B88BAE2"/>
    <w:rsid w:val="7BAA7E7C"/>
    <w:rsid w:val="7C194E71"/>
    <w:rsid w:val="7CA2BF58"/>
    <w:rsid w:val="7CE0FAD5"/>
    <w:rsid w:val="7CE78194"/>
    <w:rsid w:val="7CF30349"/>
    <w:rsid w:val="7D1EDF37"/>
    <w:rsid w:val="7D69C504"/>
    <w:rsid w:val="7D952EFA"/>
    <w:rsid w:val="7DB31105"/>
    <w:rsid w:val="7DCD1CB8"/>
    <w:rsid w:val="7E5B900E"/>
    <w:rsid w:val="7E5CF390"/>
    <w:rsid w:val="7E93D167"/>
    <w:rsid w:val="7ECC4D73"/>
    <w:rsid w:val="7EF94B35"/>
    <w:rsid w:val="7F21FA97"/>
    <w:rsid w:val="7F24C5C6"/>
    <w:rsid w:val="7F536FD5"/>
    <w:rsid w:val="7F8A06B2"/>
    <w:rsid w:val="7FA1C44E"/>
    <w:rsid w:val="7FF1D5A3"/>
    <w:rsid w:val="7FF287D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1520F8"/>
  <w15:docId w15:val="{6F186751-F5F4-4F4A-AA47-032BE8A92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4822"/>
    <w:pPr>
      <w:spacing w:after="240"/>
      <w:ind w:left="176"/>
      <w:jc w:val="both"/>
    </w:pPr>
    <w:rPr>
      <w:rFonts w:ascii="Arial" w:hAnsi="Arial"/>
      <w:sz w:val="24"/>
      <w:szCs w:val="24"/>
    </w:rPr>
  </w:style>
  <w:style w:type="paragraph" w:styleId="Heading1">
    <w:name w:val="heading 1"/>
    <w:basedOn w:val="ListParagraph"/>
    <w:next w:val="Normal"/>
    <w:link w:val="Heading1Char"/>
    <w:autoRedefine/>
    <w:qFormat/>
    <w:rsid w:val="008A160D"/>
    <w:pPr>
      <w:keepNext/>
      <w:keepLines/>
      <w:numPr>
        <w:ilvl w:val="1"/>
        <w:numId w:val="20"/>
      </w:numPr>
      <w:spacing w:line="360" w:lineRule="exact"/>
      <w:ind w:hanging="1440"/>
      <w:outlineLvl w:val="0"/>
    </w:pPr>
    <w:rPr>
      <w:rFonts w:cs="Arial"/>
      <w:b/>
      <w:bCs/>
      <w:szCs w:val="22"/>
      <w:lang w:val="es-ES_tradnl"/>
    </w:rPr>
  </w:style>
  <w:style w:type="paragraph" w:styleId="Heading2">
    <w:name w:val="heading 2"/>
    <w:aliases w:val="Título 2 +"/>
    <w:basedOn w:val="Normal"/>
    <w:next w:val="Normal"/>
    <w:qFormat/>
    <w:rsid w:val="00D872D4"/>
    <w:pPr>
      <w:keepNext/>
      <w:keepLines/>
      <w:numPr>
        <w:ilvl w:val="1"/>
        <w:numId w:val="6"/>
      </w:numPr>
      <w:tabs>
        <w:tab w:val="left" w:pos="720"/>
        <w:tab w:val="left" w:pos="1134"/>
      </w:tabs>
      <w:spacing w:before="240"/>
      <w:outlineLvl w:val="1"/>
    </w:pPr>
    <w:rPr>
      <w:b/>
      <w:bCs/>
      <w:i/>
      <w:iCs/>
      <w:sz w:val="26"/>
      <w:szCs w:val="20"/>
    </w:rPr>
  </w:style>
  <w:style w:type="paragraph" w:styleId="Heading3">
    <w:name w:val="heading 3"/>
    <w:basedOn w:val="Normal"/>
    <w:next w:val="Normal"/>
    <w:uiPriority w:val="9"/>
    <w:qFormat/>
    <w:rsid w:val="00D872D4"/>
    <w:pPr>
      <w:spacing w:line="300" w:lineRule="exact"/>
      <w:outlineLvl w:val="2"/>
    </w:pPr>
    <w:rPr>
      <w:b/>
      <w:i/>
    </w:rPr>
  </w:style>
  <w:style w:type="paragraph" w:styleId="Heading4">
    <w:name w:val="heading 4"/>
    <w:basedOn w:val="Normal"/>
    <w:next w:val="Normal"/>
    <w:qFormat/>
    <w:rsid w:val="00D872D4"/>
    <w:pPr>
      <w:outlineLvl w:val="3"/>
    </w:pPr>
    <w:rPr>
      <w:b/>
      <w:i/>
    </w:rPr>
  </w:style>
  <w:style w:type="paragraph" w:styleId="Heading5">
    <w:name w:val="heading 5"/>
    <w:basedOn w:val="Heading4"/>
    <w:next w:val="Normal"/>
    <w:qFormat/>
    <w:rsid w:val="00D872D4"/>
    <w:pPr>
      <w:numPr>
        <w:ilvl w:val="4"/>
      </w:numPr>
      <w:tabs>
        <w:tab w:val="left" w:pos="1406"/>
      </w:tabs>
      <w:ind w:left="176"/>
      <w:outlineLvl w:val="4"/>
    </w:pPr>
    <w:rPr>
      <w:i w:val="0"/>
    </w:rPr>
  </w:style>
  <w:style w:type="paragraph" w:styleId="Heading6">
    <w:name w:val="heading 6"/>
    <w:basedOn w:val="Heading5"/>
    <w:next w:val="Normal"/>
    <w:qFormat/>
    <w:rsid w:val="00D872D4"/>
    <w:pPr>
      <w:numPr>
        <w:ilvl w:val="5"/>
      </w:numPr>
      <w:tabs>
        <w:tab w:val="clear" w:pos="1406"/>
        <w:tab w:val="left" w:pos="1520"/>
      </w:tabs>
      <w:ind w:left="176"/>
      <w:outlineLvl w:val="5"/>
    </w:pPr>
    <w:rPr>
      <w:i/>
      <w:sz w:val="22"/>
    </w:rPr>
  </w:style>
  <w:style w:type="paragraph" w:styleId="Heading7">
    <w:name w:val="heading 7"/>
    <w:basedOn w:val="Normal"/>
    <w:next w:val="Normal"/>
    <w:qFormat/>
    <w:rsid w:val="002633E4"/>
    <w:pPr>
      <w:keepNext/>
      <w:keepLines/>
      <w:numPr>
        <w:ilvl w:val="6"/>
        <w:numId w:val="12"/>
      </w:numPr>
      <w:spacing w:before="120"/>
      <w:outlineLvl w:val="6"/>
    </w:pPr>
    <w:rPr>
      <w:b/>
      <w:sz w:val="28"/>
      <w:szCs w:val="20"/>
    </w:rPr>
  </w:style>
  <w:style w:type="paragraph" w:styleId="Heading8">
    <w:name w:val="heading 8"/>
    <w:basedOn w:val="Normal"/>
    <w:next w:val="Normal"/>
    <w:qFormat/>
    <w:rsid w:val="002633E4"/>
    <w:pPr>
      <w:keepNext/>
      <w:keepLines/>
      <w:numPr>
        <w:ilvl w:val="7"/>
        <w:numId w:val="12"/>
      </w:numPr>
      <w:spacing w:before="120"/>
      <w:jc w:val="center"/>
      <w:outlineLvl w:val="7"/>
    </w:pPr>
    <w:rPr>
      <w:b/>
      <w:szCs w:val="20"/>
    </w:rPr>
  </w:style>
  <w:style w:type="paragraph" w:styleId="Heading9">
    <w:name w:val="heading 9"/>
    <w:basedOn w:val="Normal"/>
    <w:next w:val="Normal"/>
    <w:qFormat/>
    <w:rsid w:val="002633E4"/>
    <w:pPr>
      <w:keepLines/>
      <w:numPr>
        <w:ilvl w:val="8"/>
        <w:numId w:val="12"/>
      </w:numPr>
      <w:spacing w:before="240" w:after="60"/>
      <w:outlineLvl w:val="8"/>
    </w:pPr>
    <w:rPr>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633E4"/>
    <w:pPr>
      <w:spacing w:before="100" w:beforeAutospacing="1" w:after="100" w:afterAutospacing="1"/>
    </w:pPr>
    <w:rPr>
      <w:rFonts w:ascii="Times New Roman" w:hAnsi="Times New Roman"/>
      <w:color w:val="000000"/>
    </w:rPr>
  </w:style>
  <w:style w:type="paragraph" w:styleId="FootnoteText">
    <w:name w:val="footnote text"/>
    <w:basedOn w:val="Normal"/>
    <w:link w:val="FootnoteTextChar"/>
    <w:uiPriority w:val="99"/>
    <w:semiHidden/>
    <w:rsid w:val="002633E4"/>
    <w:rPr>
      <w:sz w:val="20"/>
      <w:szCs w:val="20"/>
    </w:rPr>
  </w:style>
  <w:style w:type="paragraph" w:styleId="Header">
    <w:name w:val="header"/>
    <w:basedOn w:val="Normal"/>
    <w:link w:val="HeaderChar"/>
    <w:uiPriority w:val="99"/>
    <w:rsid w:val="002633E4"/>
    <w:pPr>
      <w:tabs>
        <w:tab w:val="center" w:pos="4252"/>
        <w:tab w:val="right" w:pos="8504"/>
      </w:tabs>
    </w:pPr>
  </w:style>
  <w:style w:type="paragraph" w:styleId="Footer">
    <w:name w:val="footer"/>
    <w:basedOn w:val="Normal"/>
    <w:link w:val="FooterChar"/>
    <w:uiPriority w:val="99"/>
    <w:rsid w:val="002633E4"/>
    <w:pPr>
      <w:tabs>
        <w:tab w:val="center" w:pos="4252"/>
        <w:tab w:val="right" w:pos="8504"/>
      </w:tabs>
    </w:pPr>
  </w:style>
  <w:style w:type="character" w:styleId="FootnoteReference">
    <w:name w:val="footnote reference"/>
    <w:basedOn w:val="DefaultParagraphFont"/>
    <w:uiPriority w:val="99"/>
    <w:semiHidden/>
    <w:rsid w:val="002633E4"/>
    <w:rPr>
      <w:vertAlign w:val="superscript"/>
    </w:rPr>
  </w:style>
  <w:style w:type="character" w:styleId="PageNumber">
    <w:name w:val="page number"/>
    <w:basedOn w:val="DefaultParagraphFont"/>
    <w:rsid w:val="002633E4"/>
  </w:style>
  <w:style w:type="paragraph" w:customStyle="1" w:styleId="Encabezado-base">
    <w:name w:val="Encabezado - base"/>
    <w:basedOn w:val="Normal"/>
    <w:rsid w:val="002633E4"/>
    <w:pPr>
      <w:keepLines/>
      <w:tabs>
        <w:tab w:val="center" w:pos="4320"/>
        <w:tab w:val="right" w:pos="8640"/>
      </w:tabs>
    </w:pPr>
    <w:rPr>
      <w:spacing w:val="-4"/>
      <w:sz w:val="20"/>
      <w:szCs w:val="20"/>
    </w:rPr>
  </w:style>
  <w:style w:type="character" w:customStyle="1" w:styleId="EstilosubindicePARAPROCEDCar">
    <w:name w:val="Estilo subindice PARA PROCED Car"/>
    <w:basedOn w:val="DefaultParagraphFont"/>
    <w:rsid w:val="002633E4"/>
    <w:rPr>
      <w:rFonts w:ascii="Arial" w:hAnsi="Arial"/>
      <w:sz w:val="28"/>
      <w:szCs w:val="28"/>
      <w:vertAlign w:val="subscript"/>
      <w:lang w:val="es-ES" w:eastAsia="es-ES" w:bidi="ar-SA"/>
    </w:rPr>
  </w:style>
  <w:style w:type="paragraph" w:customStyle="1" w:styleId="EstilosubindicePARAPROCED">
    <w:name w:val="Estilo subindice PARA PROCED"/>
    <w:basedOn w:val="Normal"/>
    <w:rsid w:val="002633E4"/>
    <w:pPr>
      <w:spacing w:line="300" w:lineRule="exact"/>
    </w:pPr>
    <w:rPr>
      <w:sz w:val="28"/>
      <w:szCs w:val="28"/>
      <w:vertAlign w:val="subscript"/>
    </w:rPr>
  </w:style>
  <w:style w:type="character" w:styleId="Hyperlink">
    <w:name w:val="Hyperlink"/>
    <w:basedOn w:val="DefaultParagraphFont"/>
    <w:uiPriority w:val="99"/>
    <w:rsid w:val="002633E4"/>
    <w:rPr>
      <w:color w:val="0000FF"/>
      <w:u w:val="single"/>
    </w:rPr>
  </w:style>
  <w:style w:type="character" w:styleId="FollowedHyperlink">
    <w:name w:val="FollowedHyperlink"/>
    <w:basedOn w:val="DefaultParagraphFont"/>
    <w:rsid w:val="002633E4"/>
    <w:rPr>
      <w:color w:val="800080"/>
      <w:u w:val="single"/>
    </w:rPr>
  </w:style>
  <w:style w:type="paragraph" w:styleId="BodyText3">
    <w:name w:val="Body Text 3"/>
    <w:basedOn w:val="Normal"/>
    <w:rsid w:val="002633E4"/>
    <w:pPr>
      <w:keepLines/>
      <w:spacing w:before="120"/>
    </w:pPr>
    <w:rPr>
      <w:b/>
      <w:sz w:val="36"/>
      <w:szCs w:val="20"/>
    </w:rPr>
  </w:style>
  <w:style w:type="paragraph" w:styleId="ListBullet">
    <w:name w:val="List Bullet"/>
    <w:basedOn w:val="Normal"/>
    <w:autoRedefine/>
    <w:rsid w:val="002633E4"/>
    <w:pPr>
      <w:keepLines/>
      <w:tabs>
        <w:tab w:val="num" w:pos="1068"/>
      </w:tabs>
      <w:spacing w:before="120"/>
      <w:ind w:left="1068" w:hanging="360"/>
    </w:pPr>
    <w:rPr>
      <w:rFonts w:cs="Arial"/>
      <w:szCs w:val="20"/>
    </w:rPr>
  </w:style>
  <w:style w:type="paragraph" w:styleId="BodyText">
    <w:name w:val="Body Text"/>
    <w:basedOn w:val="Normal"/>
    <w:rsid w:val="002633E4"/>
    <w:rPr>
      <w:rFonts w:cs="Arial"/>
    </w:rPr>
  </w:style>
  <w:style w:type="paragraph" w:styleId="BodyTextIndent3">
    <w:name w:val="Body Text Indent 3"/>
    <w:basedOn w:val="Normal"/>
    <w:rsid w:val="002633E4"/>
    <w:pPr>
      <w:spacing w:after="120"/>
      <w:ind w:left="283"/>
    </w:pPr>
    <w:rPr>
      <w:sz w:val="16"/>
      <w:szCs w:val="16"/>
    </w:rPr>
  </w:style>
  <w:style w:type="paragraph" w:styleId="BodyTextIndent2">
    <w:name w:val="Body Text Indent 2"/>
    <w:basedOn w:val="Normal"/>
    <w:rsid w:val="002633E4"/>
    <w:pPr>
      <w:spacing w:after="120" w:line="480" w:lineRule="auto"/>
      <w:ind w:left="283"/>
    </w:pPr>
  </w:style>
  <w:style w:type="paragraph" w:customStyle="1" w:styleId="vietas">
    <w:name w:val="viñetas"/>
    <w:basedOn w:val="Normal"/>
    <w:rsid w:val="002633E4"/>
    <w:pPr>
      <w:keepLines/>
      <w:tabs>
        <w:tab w:val="num" w:pos="1440"/>
      </w:tabs>
      <w:spacing w:before="120"/>
      <w:ind w:left="1420" w:hanging="340"/>
    </w:pPr>
    <w:rPr>
      <w:szCs w:val="20"/>
    </w:rPr>
  </w:style>
  <w:style w:type="paragraph" w:customStyle="1" w:styleId="T2">
    <w:name w:val="T 2"/>
    <w:basedOn w:val="Normal"/>
    <w:rsid w:val="002633E4"/>
    <w:pPr>
      <w:keepLines/>
      <w:spacing w:before="120"/>
    </w:pPr>
    <w:rPr>
      <w:szCs w:val="20"/>
    </w:rPr>
  </w:style>
  <w:style w:type="paragraph" w:customStyle="1" w:styleId="normalnumerado">
    <w:name w:val="normal numerado"/>
    <w:basedOn w:val="Normal"/>
    <w:rsid w:val="002633E4"/>
    <w:pPr>
      <w:numPr>
        <w:numId w:val="1"/>
      </w:numPr>
    </w:pPr>
  </w:style>
  <w:style w:type="paragraph" w:customStyle="1" w:styleId="textobullet">
    <w:name w:val="texto bullet"/>
    <w:basedOn w:val="Normal"/>
    <w:rsid w:val="002633E4"/>
    <w:pPr>
      <w:numPr>
        <w:ilvl w:val="1"/>
        <w:numId w:val="2"/>
      </w:numPr>
      <w:tabs>
        <w:tab w:val="left" w:pos="1049"/>
      </w:tabs>
    </w:pPr>
  </w:style>
  <w:style w:type="paragraph" w:customStyle="1" w:styleId="Capitulo">
    <w:name w:val="Capitulo"/>
    <w:basedOn w:val="Normal"/>
    <w:rsid w:val="002633E4"/>
    <w:pPr>
      <w:numPr>
        <w:numId w:val="2"/>
      </w:numPr>
    </w:pPr>
  </w:style>
  <w:style w:type="paragraph" w:customStyle="1" w:styleId="Estilo1">
    <w:name w:val="Estilo1"/>
    <w:basedOn w:val="textobullet"/>
    <w:rsid w:val="002633E4"/>
    <w:pPr>
      <w:tabs>
        <w:tab w:val="num" w:pos="900"/>
      </w:tabs>
      <w:ind w:left="896" w:hanging="357"/>
    </w:pPr>
  </w:style>
  <w:style w:type="character" w:styleId="HTMLKeyboard">
    <w:name w:val="HTML Keyboard"/>
    <w:basedOn w:val="DefaultParagraphFont"/>
    <w:rsid w:val="002633E4"/>
    <w:rPr>
      <w:rFonts w:ascii="Courier New" w:hAnsi="Courier New" w:cs="Courier New"/>
      <w:sz w:val="20"/>
      <w:szCs w:val="20"/>
    </w:rPr>
  </w:style>
  <w:style w:type="paragraph" w:customStyle="1" w:styleId="normalbullet3">
    <w:name w:val="normal bullet 3º"/>
    <w:basedOn w:val="Normal"/>
    <w:rsid w:val="002633E4"/>
    <w:pPr>
      <w:numPr>
        <w:ilvl w:val="1"/>
        <w:numId w:val="3"/>
      </w:numPr>
    </w:pPr>
  </w:style>
  <w:style w:type="paragraph" w:styleId="BodyTextIndent">
    <w:name w:val="Body Text Indent"/>
    <w:basedOn w:val="Normal"/>
    <w:rsid w:val="002633E4"/>
    <w:pPr>
      <w:spacing w:after="120"/>
      <w:ind w:left="283"/>
    </w:pPr>
  </w:style>
  <w:style w:type="paragraph" w:styleId="ListBullet5">
    <w:name w:val="List Bullet 5"/>
    <w:basedOn w:val="Normal"/>
    <w:autoRedefine/>
    <w:rsid w:val="002633E4"/>
    <w:pPr>
      <w:tabs>
        <w:tab w:val="left" w:pos="708"/>
      </w:tabs>
    </w:pPr>
  </w:style>
  <w:style w:type="paragraph" w:styleId="BodyText2">
    <w:name w:val="Body Text 2"/>
    <w:basedOn w:val="Normal"/>
    <w:rsid w:val="002633E4"/>
    <w:pPr>
      <w:spacing w:after="120" w:line="480" w:lineRule="auto"/>
    </w:pPr>
  </w:style>
  <w:style w:type="character" w:styleId="HTMLTypewriter">
    <w:name w:val="HTML Typewriter"/>
    <w:basedOn w:val="DefaultParagraphFont"/>
    <w:rsid w:val="002633E4"/>
    <w:rPr>
      <w:rFonts w:ascii="Courier New" w:hAnsi="Courier New" w:cs="Courier New"/>
      <w:sz w:val="20"/>
      <w:szCs w:val="20"/>
    </w:rPr>
  </w:style>
  <w:style w:type="character" w:styleId="HTMLDefinition">
    <w:name w:val="HTML Definition"/>
    <w:basedOn w:val="DefaultParagraphFont"/>
    <w:rsid w:val="002633E4"/>
    <w:rPr>
      <w:i/>
      <w:iCs/>
    </w:rPr>
  </w:style>
  <w:style w:type="paragraph" w:styleId="PlainText">
    <w:name w:val="Plain Text"/>
    <w:basedOn w:val="Normal"/>
    <w:rsid w:val="002633E4"/>
    <w:rPr>
      <w:rFonts w:ascii="Courier New" w:hAnsi="Courier New" w:cs="Courier New"/>
      <w:sz w:val="20"/>
      <w:szCs w:val="20"/>
    </w:rPr>
  </w:style>
  <w:style w:type="paragraph" w:customStyle="1" w:styleId="TituloProcedimientoNIVEL1">
    <w:name w:val="Titulo Procedimiento NIVEL1"/>
    <w:basedOn w:val="Normal"/>
    <w:next w:val="Normal"/>
    <w:rsid w:val="002633E4"/>
    <w:rPr>
      <w:b/>
      <w:szCs w:val="22"/>
    </w:rPr>
  </w:style>
  <w:style w:type="character" w:styleId="HTMLAcronym">
    <w:name w:val="HTML Acronym"/>
    <w:basedOn w:val="DefaultParagraphFont"/>
    <w:rsid w:val="002633E4"/>
  </w:style>
  <w:style w:type="paragraph" w:styleId="Closing">
    <w:name w:val="Closing"/>
    <w:basedOn w:val="Normal"/>
    <w:rsid w:val="002633E4"/>
    <w:pPr>
      <w:ind w:left="4252"/>
    </w:pPr>
  </w:style>
  <w:style w:type="character" w:styleId="HTMLCite">
    <w:name w:val="HTML Cite"/>
    <w:basedOn w:val="DefaultParagraphFont"/>
    <w:rsid w:val="002633E4"/>
    <w:rPr>
      <w:i/>
      <w:iCs/>
    </w:rPr>
  </w:style>
  <w:style w:type="character" w:styleId="HTMLCode">
    <w:name w:val="HTML Code"/>
    <w:basedOn w:val="DefaultParagraphFont"/>
    <w:rsid w:val="002633E4"/>
    <w:rPr>
      <w:rFonts w:ascii="Courier New" w:hAnsi="Courier New" w:cs="Courier New"/>
      <w:sz w:val="20"/>
      <w:szCs w:val="20"/>
    </w:rPr>
  </w:style>
  <w:style w:type="paragraph" w:styleId="ListContinue">
    <w:name w:val="List Continue"/>
    <w:basedOn w:val="Normal"/>
    <w:rsid w:val="002633E4"/>
    <w:pPr>
      <w:spacing w:after="120"/>
      <w:ind w:left="283"/>
    </w:pPr>
  </w:style>
  <w:style w:type="paragraph" w:styleId="ListContinue2">
    <w:name w:val="List Continue 2"/>
    <w:basedOn w:val="Normal"/>
    <w:rsid w:val="002633E4"/>
    <w:pPr>
      <w:spacing w:after="120"/>
      <w:ind w:left="566"/>
    </w:pPr>
  </w:style>
  <w:style w:type="paragraph" w:styleId="ListContinue3">
    <w:name w:val="List Continue 3"/>
    <w:basedOn w:val="Normal"/>
    <w:rsid w:val="002633E4"/>
    <w:pPr>
      <w:spacing w:after="120"/>
      <w:ind w:left="849"/>
    </w:pPr>
  </w:style>
  <w:style w:type="paragraph" w:styleId="ListContinue4">
    <w:name w:val="List Continue 4"/>
    <w:basedOn w:val="Normal"/>
    <w:rsid w:val="002633E4"/>
    <w:pPr>
      <w:spacing w:after="120"/>
      <w:ind w:left="1132"/>
    </w:pPr>
  </w:style>
  <w:style w:type="paragraph" w:styleId="ListContinue5">
    <w:name w:val="List Continue 5"/>
    <w:basedOn w:val="Normal"/>
    <w:rsid w:val="002633E4"/>
    <w:pPr>
      <w:spacing w:after="120"/>
      <w:ind w:left="1415"/>
    </w:pPr>
  </w:style>
  <w:style w:type="paragraph" w:styleId="HTMLAddress">
    <w:name w:val="HTML Address"/>
    <w:basedOn w:val="Normal"/>
    <w:rsid w:val="002633E4"/>
    <w:rPr>
      <w:i/>
      <w:iCs/>
    </w:rPr>
  </w:style>
  <w:style w:type="paragraph" w:styleId="EnvelopeAddress">
    <w:name w:val="envelope address"/>
    <w:basedOn w:val="Normal"/>
    <w:rsid w:val="002633E4"/>
    <w:pPr>
      <w:framePr w:w="7920" w:h="1980" w:hRule="exact" w:hSpace="141" w:wrap="auto" w:hAnchor="page" w:xAlign="center" w:yAlign="bottom"/>
      <w:ind w:left="2880"/>
    </w:pPr>
    <w:rPr>
      <w:rFonts w:cs="Arial"/>
    </w:rPr>
  </w:style>
  <w:style w:type="character" w:styleId="HTMLSample">
    <w:name w:val="HTML Sample"/>
    <w:basedOn w:val="DefaultParagraphFont"/>
    <w:rsid w:val="002633E4"/>
    <w:rPr>
      <w:rFonts w:ascii="Courier New" w:hAnsi="Courier New" w:cs="Courier New"/>
    </w:rPr>
  </w:style>
  <w:style w:type="paragraph" w:styleId="MessageHeader">
    <w:name w:val="Message Header"/>
    <w:basedOn w:val="Normal"/>
    <w:rsid w:val="002633E4"/>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teHeading">
    <w:name w:val="Note Heading"/>
    <w:basedOn w:val="Normal"/>
    <w:next w:val="Normal"/>
    <w:rsid w:val="002633E4"/>
  </w:style>
  <w:style w:type="character" w:styleId="Emphasis">
    <w:name w:val="Emphasis"/>
    <w:basedOn w:val="DefaultParagraphFont"/>
    <w:qFormat/>
    <w:rsid w:val="002633E4"/>
    <w:rPr>
      <w:i/>
      <w:iCs/>
    </w:rPr>
  </w:style>
  <w:style w:type="paragraph" w:styleId="Date">
    <w:name w:val="Date"/>
    <w:basedOn w:val="Normal"/>
    <w:next w:val="Normal"/>
    <w:rsid w:val="002633E4"/>
  </w:style>
  <w:style w:type="paragraph" w:styleId="Signature">
    <w:name w:val="Signature"/>
    <w:basedOn w:val="Normal"/>
    <w:rsid w:val="002633E4"/>
    <w:pPr>
      <w:ind w:left="4252"/>
    </w:pPr>
  </w:style>
  <w:style w:type="paragraph" w:styleId="E-mailSignature">
    <w:name w:val="E-mail Signature"/>
    <w:basedOn w:val="Normal"/>
    <w:rsid w:val="002633E4"/>
  </w:style>
  <w:style w:type="paragraph" w:styleId="HTMLPreformatted">
    <w:name w:val="HTML Preformatted"/>
    <w:basedOn w:val="Normal"/>
    <w:rsid w:val="002633E4"/>
    <w:rPr>
      <w:rFonts w:ascii="Courier New" w:hAnsi="Courier New" w:cs="Courier New"/>
      <w:sz w:val="20"/>
      <w:szCs w:val="20"/>
    </w:rPr>
  </w:style>
  <w:style w:type="paragraph" w:styleId="List">
    <w:name w:val="List"/>
    <w:basedOn w:val="Normal"/>
    <w:rsid w:val="002633E4"/>
    <w:pPr>
      <w:ind w:left="283" w:hanging="283"/>
    </w:pPr>
  </w:style>
  <w:style w:type="paragraph" w:styleId="List2">
    <w:name w:val="List 2"/>
    <w:basedOn w:val="Normal"/>
    <w:rsid w:val="002633E4"/>
    <w:pPr>
      <w:ind w:left="566" w:hanging="283"/>
    </w:pPr>
  </w:style>
  <w:style w:type="paragraph" w:styleId="List3">
    <w:name w:val="List 3"/>
    <w:basedOn w:val="Normal"/>
    <w:rsid w:val="002633E4"/>
    <w:pPr>
      <w:ind w:left="849" w:hanging="283"/>
    </w:pPr>
  </w:style>
  <w:style w:type="paragraph" w:styleId="List4">
    <w:name w:val="List 4"/>
    <w:basedOn w:val="Normal"/>
    <w:rsid w:val="002633E4"/>
    <w:pPr>
      <w:ind w:left="1132" w:hanging="283"/>
    </w:pPr>
  </w:style>
  <w:style w:type="paragraph" w:styleId="List5">
    <w:name w:val="List 5"/>
    <w:basedOn w:val="Normal"/>
    <w:rsid w:val="002633E4"/>
    <w:pPr>
      <w:ind w:left="1415" w:hanging="283"/>
    </w:pPr>
  </w:style>
  <w:style w:type="paragraph" w:styleId="ListNumber">
    <w:name w:val="List Number"/>
    <w:basedOn w:val="Normal"/>
    <w:rsid w:val="002633E4"/>
    <w:pPr>
      <w:tabs>
        <w:tab w:val="num" w:pos="360"/>
      </w:tabs>
      <w:ind w:left="360" w:hanging="360"/>
    </w:pPr>
  </w:style>
  <w:style w:type="paragraph" w:styleId="ListNumber2">
    <w:name w:val="List Number 2"/>
    <w:basedOn w:val="Normal"/>
    <w:rsid w:val="002633E4"/>
    <w:pPr>
      <w:tabs>
        <w:tab w:val="num" w:pos="643"/>
      </w:tabs>
      <w:ind w:left="643" w:hanging="360"/>
    </w:pPr>
  </w:style>
  <w:style w:type="paragraph" w:styleId="ListNumber3">
    <w:name w:val="List Number 3"/>
    <w:basedOn w:val="Normal"/>
    <w:rsid w:val="002633E4"/>
    <w:pPr>
      <w:tabs>
        <w:tab w:val="num" w:pos="926"/>
      </w:tabs>
      <w:ind w:left="926" w:hanging="360"/>
    </w:pPr>
  </w:style>
  <w:style w:type="paragraph" w:styleId="ListNumber4">
    <w:name w:val="List Number 4"/>
    <w:basedOn w:val="Normal"/>
    <w:rsid w:val="002633E4"/>
    <w:pPr>
      <w:tabs>
        <w:tab w:val="num" w:pos="1209"/>
      </w:tabs>
      <w:ind w:left="1209" w:hanging="360"/>
    </w:pPr>
  </w:style>
  <w:style w:type="paragraph" w:styleId="ListNumber5">
    <w:name w:val="List Number 5"/>
    <w:basedOn w:val="Normal"/>
    <w:rsid w:val="002633E4"/>
    <w:pPr>
      <w:tabs>
        <w:tab w:val="num" w:pos="1492"/>
      </w:tabs>
      <w:ind w:left="1492" w:hanging="360"/>
    </w:pPr>
  </w:style>
  <w:style w:type="paragraph" w:styleId="ListBullet2">
    <w:name w:val="List Bullet 2"/>
    <w:basedOn w:val="Normal"/>
    <w:autoRedefine/>
    <w:rsid w:val="002633E4"/>
    <w:pPr>
      <w:tabs>
        <w:tab w:val="num" w:pos="643"/>
      </w:tabs>
      <w:ind w:left="643" w:hanging="360"/>
    </w:pPr>
  </w:style>
  <w:style w:type="paragraph" w:styleId="ListBullet3">
    <w:name w:val="List Bullet 3"/>
    <w:basedOn w:val="Normal"/>
    <w:autoRedefine/>
    <w:rsid w:val="002633E4"/>
    <w:pPr>
      <w:tabs>
        <w:tab w:val="num" w:pos="926"/>
      </w:tabs>
      <w:ind w:left="926" w:hanging="360"/>
    </w:pPr>
  </w:style>
  <w:style w:type="paragraph" w:styleId="ListBullet4">
    <w:name w:val="List Bullet 4"/>
    <w:basedOn w:val="Normal"/>
    <w:autoRedefine/>
    <w:rsid w:val="002633E4"/>
    <w:pPr>
      <w:tabs>
        <w:tab w:val="num" w:pos="1209"/>
      </w:tabs>
      <w:ind w:left="1209" w:hanging="360"/>
    </w:pPr>
  </w:style>
  <w:style w:type="character" w:styleId="LineNumber">
    <w:name w:val="line number"/>
    <w:basedOn w:val="DefaultParagraphFont"/>
    <w:rsid w:val="002633E4"/>
  </w:style>
  <w:style w:type="paragraph" w:styleId="EnvelopeReturn">
    <w:name w:val="envelope return"/>
    <w:basedOn w:val="Normal"/>
    <w:rsid w:val="002633E4"/>
    <w:rPr>
      <w:rFonts w:cs="Arial"/>
      <w:sz w:val="20"/>
      <w:szCs w:val="20"/>
    </w:rPr>
  </w:style>
  <w:style w:type="paragraph" w:styleId="Salutation">
    <w:name w:val="Salutation"/>
    <w:basedOn w:val="Normal"/>
    <w:next w:val="Normal"/>
    <w:rsid w:val="002633E4"/>
  </w:style>
  <w:style w:type="paragraph" w:styleId="NormalIndent">
    <w:name w:val="Normal Indent"/>
    <w:basedOn w:val="Normal"/>
    <w:rsid w:val="002633E4"/>
    <w:pPr>
      <w:ind w:left="708"/>
    </w:pPr>
  </w:style>
  <w:style w:type="paragraph" w:styleId="Subtitle">
    <w:name w:val="Subtitle"/>
    <w:basedOn w:val="Normal"/>
    <w:qFormat/>
    <w:rsid w:val="002633E4"/>
    <w:pPr>
      <w:spacing w:after="60"/>
      <w:jc w:val="center"/>
      <w:outlineLvl w:val="1"/>
    </w:pPr>
    <w:rPr>
      <w:rFonts w:cs="Arial"/>
    </w:rPr>
  </w:style>
  <w:style w:type="paragraph" w:styleId="BlockText">
    <w:name w:val="Block Text"/>
    <w:basedOn w:val="Normal"/>
    <w:rsid w:val="002633E4"/>
    <w:pPr>
      <w:spacing w:after="120"/>
      <w:ind w:left="1440" w:right="1440"/>
    </w:pPr>
  </w:style>
  <w:style w:type="character" w:styleId="Strong">
    <w:name w:val="Strong"/>
    <w:basedOn w:val="DefaultParagraphFont"/>
    <w:uiPriority w:val="22"/>
    <w:qFormat/>
    <w:rsid w:val="002633E4"/>
    <w:rPr>
      <w:b/>
      <w:bCs/>
    </w:rPr>
  </w:style>
  <w:style w:type="paragraph" w:styleId="BodyTextFirstIndent">
    <w:name w:val="Body Text First Indent"/>
    <w:basedOn w:val="BodyText"/>
    <w:rsid w:val="002633E4"/>
    <w:pPr>
      <w:spacing w:after="120" w:line="300" w:lineRule="exact"/>
      <w:ind w:left="0" w:firstLine="210"/>
    </w:pPr>
    <w:rPr>
      <w:rFonts w:cs="Times New Roman"/>
      <w:sz w:val="22"/>
    </w:rPr>
  </w:style>
  <w:style w:type="paragraph" w:styleId="BodyTextFirstIndent2">
    <w:name w:val="Body Text First Indent 2"/>
    <w:basedOn w:val="BodyTextIndent"/>
    <w:rsid w:val="002633E4"/>
    <w:pPr>
      <w:spacing w:line="300" w:lineRule="exact"/>
      <w:ind w:firstLine="210"/>
    </w:pPr>
    <w:rPr>
      <w:sz w:val="22"/>
    </w:rPr>
  </w:style>
  <w:style w:type="paragraph" w:styleId="Title">
    <w:name w:val="Title"/>
    <w:basedOn w:val="Normal"/>
    <w:qFormat/>
    <w:rsid w:val="002633E4"/>
    <w:pPr>
      <w:spacing w:before="240" w:after="60"/>
      <w:jc w:val="center"/>
      <w:outlineLvl w:val="0"/>
    </w:pPr>
    <w:rPr>
      <w:rFonts w:cs="Arial"/>
      <w:b/>
      <w:bCs/>
      <w:kern w:val="28"/>
      <w:sz w:val="32"/>
      <w:szCs w:val="32"/>
    </w:rPr>
  </w:style>
  <w:style w:type="character" w:styleId="HTMLVariable">
    <w:name w:val="HTML Variable"/>
    <w:basedOn w:val="DefaultParagraphFont"/>
    <w:rsid w:val="002633E4"/>
    <w:rPr>
      <w:i/>
      <w:iCs/>
    </w:rPr>
  </w:style>
  <w:style w:type="paragraph" w:customStyle="1" w:styleId="EstiloTtulo1primernivelProcedOperac">
    <w:name w:val="Estilo Título 1 + (primer nivel Proced Operac)"/>
    <w:basedOn w:val="Heading1"/>
    <w:rsid w:val="00D872D4"/>
    <w:rPr>
      <w:bCs w:val="0"/>
    </w:rPr>
  </w:style>
  <w:style w:type="paragraph" w:customStyle="1" w:styleId="11Titulosegundonivelproced">
    <w:name w:val="1.1 Titulo (segundo nivel proced)"/>
    <w:basedOn w:val="Normal"/>
    <w:next w:val="Normal"/>
    <w:rsid w:val="002633E4"/>
    <w:pPr>
      <w:autoSpaceDE w:val="0"/>
      <w:autoSpaceDN w:val="0"/>
      <w:adjustRightInd w:val="0"/>
      <w:spacing w:before="240"/>
      <w:ind w:left="0"/>
    </w:pPr>
    <w:rPr>
      <w:b/>
      <w:i/>
      <w:sz w:val="26"/>
      <w:szCs w:val="26"/>
    </w:rPr>
  </w:style>
  <w:style w:type="paragraph" w:customStyle="1" w:styleId="BEGO">
    <w:name w:val="BEGO"/>
    <w:basedOn w:val="Normal"/>
    <w:next w:val="PlainText"/>
    <w:link w:val="BEGOCar"/>
    <w:qFormat/>
    <w:rsid w:val="008A160D"/>
    <w:pPr>
      <w:spacing w:before="120" w:after="0"/>
      <w:ind w:left="0"/>
      <w:contextualSpacing/>
    </w:pPr>
    <w:rPr>
      <w:rFonts w:eastAsiaTheme="minorHAnsi" w:cs="Arial"/>
      <w:sz w:val="22"/>
      <w:szCs w:val="22"/>
      <w:lang w:eastAsia="en-US"/>
    </w:rPr>
  </w:style>
  <w:style w:type="character" w:customStyle="1" w:styleId="EstiloTtulo1primernivelProcedOperacCar">
    <w:name w:val="Estilo Título 1 + (primer nivel Proced Operac) Car"/>
    <w:basedOn w:val="DefaultParagraphFont"/>
    <w:rsid w:val="00E17027"/>
    <w:rPr>
      <w:rFonts w:ascii="Arial" w:hAnsi="Arial"/>
      <w:b/>
      <w:bCs/>
      <w:kern w:val="28"/>
      <w:sz w:val="26"/>
      <w:szCs w:val="26"/>
      <w:lang w:val="es-ES_tradnl" w:eastAsia="es-ES" w:bidi="ar-SA"/>
    </w:rPr>
  </w:style>
  <w:style w:type="paragraph" w:styleId="TOC1">
    <w:name w:val="toc 1"/>
    <w:basedOn w:val="Normal"/>
    <w:next w:val="Normal"/>
    <w:autoRedefine/>
    <w:uiPriority w:val="39"/>
    <w:rsid w:val="002229B6"/>
    <w:pPr>
      <w:spacing w:before="120" w:after="120"/>
    </w:pPr>
    <w:rPr>
      <w:b/>
      <w:caps/>
    </w:rPr>
  </w:style>
  <w:style w:type="paragraph" w:styleId="TOC2">
    <w:name w:val="toc 2"/>
    <w:basedOn w:val="Normal"/>
    <w:next w:val="Normal"/>
    <w:autoRedefine/>
    <w:uiPriority w:val="39"/>
    <w:rsid w:val="002633E4"/>
    <w:pPr>
      <w:ind w:left="240"/>
    </w:pPr>
  </w:style>
  <w:style w:type="paragraph" w:customStyle="1" w:styleId="EstiloTtulo2Izquierda032cmSangrafrancesa108cm">
    <w:name w:val="Estilo Título 2 + Izquierda:  032 cm Sangría francesa:  108 cm"/>
    <w:basedOn w:val="Heading2"/>
    <w:rsid w:val="00D872D4"/>
    <w:pPr>
      <w:numPr>
        <w:ilvl w:val="0"/>
        <w:numId w:val="0"/>
      </w:numPr>
    </w:pPr>
  </w:style>
  <w:style w:type="paragraph" w:customStyle="1" w:styleId="EstiloTtulo2Izquierda02cmSangrafrancesa107cm">
    <w:name w:val="Estilo Título 2 + Izquierda:  02 cm Sangría francesa:  107 cm"/>
    <w:basedOn w:val="Heading2"/>
    <w:rsid w:val="00D872D4"/>
    <w:pPr>
      <w:numPr>
        <w:ilvl w:val="0"/>
        <w:numId w:val="0"/>
      </w:numPr>
      <w:tabs>
        <w:tab w:val="num" w:pos="833"/>
      </w:tabs>
      <w:ind w:left="113"/>
    </w:pPr>
  </w:style>
  <w:style w:type="paragraph" w:customStyle="1" w:styleId="EstiloTtulo2Izquierda02cmSangrafrancesa107cm1">
    <w:name w:val="Estilo Título 2 + Izquierda:  02 cm Sangría francesa:  107 cm1"/>
    <w:basedOn w:val="Heading2"/>
    <w:rsid w:val="00D872D4"/>
  </w:style>
  <w:style w:type="paragraph" w:customStyle="1" w:styleId="SEGUNDONIVELPROCED">
    <w:name w:val="SEGUNDO NIVEL PROCED"/>
    <w:basedOn w:val="EstiloTtulo2Izquierda02cmSangrafrancesa107cm"/>
    <w:rsid w:val="002633E4"/>
  </w:style>
  <w:style w:type="paragraph" w:styleId="CommentText">
    <w:name w:val="annotation text"/>
    <w:basedOn w:val="Normal"/>
    <w:link w:val="CommentTextChar"/>
    <w:rsid w:val="00D872D4"/>
    <w:rPr>
      <w:sz w:val="20"/>
      <w:szCs w:val="20"/>
    </w:rPr>
  </w:style>
  <w:style w:type="paragraph" w:styleId="CommentSubject">
    <w:name w:val="annotation subject"/>
    <w:basedOn w:val="CommentText"/>
    <w:next w:val="CommentText"/>
    <w:rsid w:val="002633E4"/>
    <w:rPr>
      <w:b/>
      <w:bCs/>
    </w:rPr>
  </w:style>
  <w:style w:type="paragraph" w:styleId="TOAHeading">
    <w:name w:val="toa heading"/>
    <w:basedOn w:val="Normal"/>
    <w:next w:val="Normal"/>
    <w:semiHidden/>
    <w:rsid w:val="002633E4"/>
    <w:pPr>
      <w:spacing w:before="120"/>
    </w:pPr>
    <w:rPr>
      <w:rFonts w:cs="Arial"/>
      <w:b/>
      <w:bCs/>
    </w:rPr>
  </w:style>
  <w:style w:type="paragraph" w:styleId="Caption">
    <w:name w:val="caption"/>
    <w:basedOn w:val="Normal"/>
    <w:next w:val="Normal"/>
    <w:qFormat/>
    <w:rsid w:val="002633E4"/>
    <w:pPr>
      <w:spacing w:before="120" w:after="120"/>
    </w:pPr>
    <w:rPr>
      <w:b/>
      <w:bCs/>
      <w:sz w:val="20"/>
      <w:szCs w:val="20"/>
    </w:rPr>
  </w:style>
  <w:style w:type="paragraph" w:styleId="Index1">
    <w:name w:val="index 1"/>
    <w:basedOn w:val="Normal"/>
    <w:next w:val="Normal"/>
    <w:autoRedefine/>
    <w:semiHidden/>
    <w:rsid w:val="002633E4"/>
    <w:pPr>
      <w:tabs>
        <w:tab w:val="right" w:leader="dot" w:pos="9174"/>
      </w:tabs>
      <w:ind w:firstLine="4"/>
    </w:pPr>
    <w:rPr>
      <w:b/>
      <w:bCs/>
      <w:noProof/>
    </w:rPr>
  </w:style>
  <w:style w:type="paragraph" w:styleId="Index2">
    <w:name w:val="index 2"/>
    <w:basedOn w:val="Normal"/>
    <w:next w:val="Normal"/>
    <w:autoRedefine/>
    <w:semiHidden/>
    <w:rsid w:val="002633E4"/>
    <w:pPr>
      <w:ind w:left="480" w:hanging="240"/>
    </w:pPr>
  </w:style>
  <w:style w:type="paragraph" w:styleId="Index3">
    <w:name w:val="index 3"/>
    <w:basedOn w:val="Normal"/>
    <w:next w:val="Normal"/>
    <w:autoRedefine/>
    <w:semiHidden/>
    <w:rsid w:val="002633E4"/>
    <w:pPr>
      <w:ind w:left="720" w:hanging="240"/>
    </w:pPr>
  </w:style>
  <w:style w:type="paragraph" w:styleId="Index4">
    <w:name w:val="index 4"/>
    <w:basedOn w:val="Normal"/>
    <w:next w:val="Normal"/>
    <w:autoRedefine/>
    <w:semiHidden/>
    <w:rsid w:val="002633E4"/>
    <w:pPr>
      <w:ind w:left="960" w:hanging="240"/>
    </w:pPr>
  </w:style>
  <w:style w:type="paragraph" w:styleId="Index5">
    <w:name w:val="index 5"/>
    <w:basedOn w:val="Normal"/>
    <w:next w:val="Normal"/>
    <w:autoRedefine/>
    <w:semiHidden/>
    <w:rsid w:val="002633E4"/>
    <w:pPr>
      <w:ind w:left="1200" w:hanging="240"/>
    </w:pPr>
  </w:style>
  <w:style w:type="paragraph" w:styleId="Index6">
    <w:name w:val="index 6"/>
    <w:basedOn w:val="Normal"/>
    <w:next w:val="Normal"/>
    <w:autoRedefine/>
    <w:semiHidden/>
    <w:rsid w:val="002633E4"/>
    <w:pPr>
      <w:ind w:left="1440" w:hanging="240"/>
    </w:pPr>
  </w:style>
  <w:style w:type="paragraph" w:styleId="Index7">
    <w:name w:val="index 7"/>
    <w:basedOn w:val="Normal"/>
    <w:next w:val="Normal"/>
    <w:autoRedefine/>
    <w:semiHidden/>
    <w:rsid w:val="002633E4"/>
    <w:pPr>
      <w:ind w:left="1680" w:hanging="240"/>
    </w:pPr>
  </w:style>
  <w:style w:type="paragraph" w:styleId="Index8">
    <w:name w:val="index 8"/>
    <w:basedOn w:val="Normal"/>
    <w:next w:val="Normal"/>
    <w:autoRedefine/>
    <w:semiHidden/>
    <w:rsid w:val="002633E4"/>
    <w:pPr>
      <w:ind w:left="1920" w:hanging="240"/>
    </w:pPr>
  </w:style>
  <w:style w:type="paragraph" w:styleId="Index9">
    <w:name w:val="index 9"/>
    <w:basedOn w:val="Normal"/>
    <w:next w:val="Normal"/>
    <w:autoRedefine/>
    <w:semiHidden/>
    <w:rsid w:val="002633E4"/>
    <w:pPr>
      <w:ind w:left="2160" w:hanging="240"/>
    </w:pPr>
  </w:style>
  <w:style w:type="paragraph" w:styleId="DocumentMap">
    <w:name w:val="Document Map"/>
    <w:basedOn w:val="Normal"/>
    <w:semiHidden/>
    <w:rsid w:val="002633E4"/>
    <w:pPr>
      <w:shd w:val="clear" w:color="auto" w:fill="000080"/>
    </w:pPr>
    <w:rPr>
      <w:rFonts w:ascii="Tahoma" w:hAnsi="Tahoma" w:cs="Tahoma"/>
    </w:rPr>
  </w:style>
  <w:style w:type="character" w:styleId="CommentReference">
    <w:name w:val="annotation reference"/>
    <w:basedOn w:val="DefaultParagraphFont"/>
    <w:semiHidden/>
    <w:rsid w:val="002633E4"/>
    <w:rPr>
      <w:sz w:val="16"/>
      <w:szCs w:val="16"/>
    </w:rPr>
  </w:style>
  <w:style w:type="character" w:styleId="EndnoteReference">
    <w:name w:val="endnote reference"/>
    <w:basedOn w:val="DefaultParagraphFont"/>
    <w:semiHidden/>
    <w:rsid w:val="002633E4"/>
    <w:rPr>
      <w:vertAlign w:val="superscript"/>
    </w:rPr>
  </w:style>
  <w:style w:type="paragraph" w:styleId="TableofFigures">
    <w:name w:val="table of figures"/>
    <w:basedOn w:val="Normal"/>
    <w:next w:val="Normal"/>
    <w:semiHidden/>
    <w:rsid w:val="002633E4"/>
    <w:pPr>
      <w:ind w:left="480" w:hanging="480"/>
    </w:pPr>
  </w:style>
  <w:style w:type="paragraph" w:styleId="TOC3">
    <w:name w:val="toc 3"/>
    <w:basedOn w:val="Normal"/>
    <w:next w:val="Normal"/>
    <w:autoRedefine/>
    <w:uiPriority w:val="39"/>
    <w:rsid w:val="002633E4"/>
    <w:pPr>
      <w:ind w:left="480"/>
    </w:pPr>
  </w:style>
  <w:style w:type="paragraph" w:styleId="TOC4">
    <w:name w:val="toc 4"/>
    <w:basedOn w:val="Normal"/>
    <w:next w:val="Normal"/>
    <w:autoRedefine/>
    <w:semiHidden/>
    <w:rsid w:val="002633E4"/>
    <w:pPr>
      <w:ind w:left="720"/>
    </w:pPr>
  </w:style>
  <w:style w:type="paragraph" w:styleId="TOC5">
    <w:name w:val="toc 5"/>
    <w:basedOn w:val="Normal"/>
    <w:next w:val="Normal"/>
    <w:autoRedefine/>
    <w:semiHidden/>
    <w:rsid w:val="002633E4"/>
    <w:pPr>
      <w:ind w:left="960"/>
    </w:pPr>
  </w:style>
  <w:style w:type="paragraph" w:styleId="TOC6">
    <w:name w:val="toc 6"/>
    <w:basedOn w:val="Normal"/>
    <w:next w:val="Normal"/>
    <w:autoRedefine/>
    <w:semiHidden/>
    <w:rsid w:val="002633E4"/>
    <w:pPr>
      <w:ind w:left="1200"/>
    </w:pPr>
  </w:style>
  <w:style w:type="paragraph" w:styleId="TOC7">
    <w:name w:val="toc 7"/>
    <w:basedOn w:val="Normal"/>
    <w:next w:val="Normal"/>
    <w:autoRedefine/>
    <w:semiHidden/>
    <w:rsid w:val="002633E4"/>
    <w:pPr>
      <w:ind w:left="1440"/>
    </w:pPr>
  </w:style>
  <w:style w:type="paragraph" w:styleId="TOC8">
    <w:name w:val="toc 8"/>
    <w:basedOn w:val="Normal"/>
    <w:next w:val="Normal"/>
    <w:autoRedefine/>
    <w:semiHidden/>
    <w:rsid w:val="002633E4"/>
    <w:pPr>
      <w:ind w:left="1680"/>
    </w:pPr>
  </w:style>
  <w:style w:type="paragraph" w:styleId="TOC9">
    <w:name w:val="toc 9"/>
    <w:basedOn w:val="Normal"/>
    <w:next w:val="Normal"/>
    <w:autoRedefine/>
    <w:semiHidden/>
    <w:rsid w:val="002633E4"/>
    <w:pPr>
      <w:ind w:left="1920"/>
    </w:pPr>
  </w:style>
  <w:style w:type="paragraph" w:styleId="TableofAuthorities">
    <w:name w:val="table of authorities"/>
    <w:basedOn w:val="Normal"/>
    <w:next w:val="Normal"/>
    <w:semiHidden/>
    <w:rsid w:val="002633E4"/>
    <w:pPr>
      <w:ind w:left="240" w:hanging="240"/>
    </w:pPr>
  </w:style>
  <w:style w:type="paragraph" w:styleId="BalloonText">
    <w:name w:val="Balloon Text"/>
    <w:basedOn w:val="Normal"/>
    <w:rsid w:val="002633E4"/>
    <w:rPr>
      <w:rFonts w:ascii="Tahoma" w:hAnsi="Tahoma" w:cs="Tahoma"/>
      <w:sz w:val="16"/>
      <w:szCs w:val="16"/>
    </w:rPr>
  </w:style>
  <w:style w:type="paragraph" w:styleId="MacroText">
    <w:name w:val="macro"/>
    <w:semiHidden/>
    <w:rsid w:val="002633E4"/>
    <w:pPr>
      <w:tabs>
        <w:tab w:val="left" w:pos="480"/>
        <w:tab w:val="left" w:pos="960"/>
        <w:tab w:val="left" w:pos="1440"/>
        <w:tab w:val="left" w:pos="1920"/>
        <w:tab w:val="left" w:pos="2400"/>
        <w:tab w:val="left" w:pos="2880"/>
        <w:tab w:val="left" w:pos="3360"/>
        <w:tab w:val="left" w:pos="3840"/>
        <w:tab w:val="left" w:pos="4320"/>
      </w:tabs>
      <w:spacing w:after="240"/>
      <w:ind w:left="176"/>
      <w:jc w:val="both"/>
    </w:pPr>
    <w:rPr>
      <w:rFonts w:ascii="Courier New" w:hAnsi="Courier New" w:cs="Courier New"/>
    </w:rPr>
  </w:style>
  <w:style w:type="paragraph" w:styleId="EndnoteText">
    <w:name w:val="endnote text"/>
    <w:basedOn w:val="Normal"/>
    <w:semiHidden/>
    <w:rsid w:val="002633E4"/>
    <w:rPr>
      <w:sz w:val="20"/>
      <w:szCs w:val="20"/>
    </w:rPr>
  </w:style>
  <w:style w:type="paragraph" w:styleId="IndexHeading">
    <w:name w:val="index heading"/>
    <w:basedOn w:val="Normal"/>
    <w:next w:val="Index1"/>
    <w:semiHidden/>
    <w:rsid w:val="002633E4"/>
    <w:rPr>
      <w:rFonts w:cs="Arial"/>
      <w:b/>
      <w:bCs/>
    </w:rPr>
  </w:style>
  <w:style w:type="paragraph" w:styleId="Revision">
    <w:name w:val="Revision"/>
    <w:hidden/>
    <w:uiPriority w:val="99"/>
    <w:semiHidden/>
    <w:rsid w:val="00B24789"/>
    <w:rPr>
      <w:rFonts w:ascii="Arial" w:hAnsi="Arial"/>
      <w:sz w:val="24"/>
      <w:szCs w:val="24"/>
    </w:rPr>
  </w:style>
  <w:style w:type="character" w:customStyle="1" w:styleId="HeaderChar">
    <w:name w:val="Header Char"/>
    <w:basedOn w:val="DefaultParagraphFont"/>
    <w:link w:val="Header"/>
    <w:uiPriority w:val="99"/>
    <w:rsid w:val="002069AE"/>
    <w:rPr>
      <w:rFonts w:ascii="Arial" w:hAnsi="Arial"/>
      <w:sz w:val="24"/>
      <w:szCs w:val="24"/>
    </w:rPr>
  </w:style>
  <w:style w:type="character" w:customStyle="1" w:styleId="FooterChar">
    <w:name w:val="Footer Char"/>
    <w:basedOn w:val="DefaultParagraphFont"/>
    <w:link w:val="Footer"/>
    <w:uiPriority w:val="99"/>
    <w:rsid w:val="002069AE"/>
    <w:rPr>
      <w:rFonts w:ascii="Arial" w:hAnsi="Arial"/>
      <w:sz w:val="24"/>
      <w:szCs w:val="24"/>
    </w:rPr>
  </w:style>
  <w:style w:type="paragraph" w:customStyle="1" w:styleId="Pa8">
    <w:name w:val="Pa8"/>
    <w:basedOn w:val="Normal"/>
    <w:next w:val="Normal"/>
    <w:uiPriority w:val="99"/>
    <w:rsid w:val="007F7C45"/>
    <w:pPr>
      <w:autoSpaceDE w:val="0"/>
      <w:autoSpaceDN w:val="0"/>
      <w:adjustRightInd w:val="0"/>
      <w:spacing w:after="0" w:line="201" w:lineRule="atLeast"/>
      <w:ind w:left="0"/>
      <w:jc w:val="left"/>
    </w:pPr>
    <w:rPr>
      <w:rFonts w:cs="Arial"/>
    </w:rPr>
  </w:style>
  <w:style w:type="paragraph" w:styleId="TOCHeading">
    <w:name w:val="TOC Heading"/>
    <w:basedOn w:val="Heading1"/>
    <w:next w:val="Normal"/>
    <w:uiPriority w:val="39"/>
    <w:semiHidden/>
    <w:unhideWhenUsed/>
    <w:qFormat/>
    <w:rsid w:val="00D872D4"/>
    <w:pPr>
      <w:spacing w:before="480" w:line="276" w:lineRule="auto"/>
      <w:ind w:left="0"/>
      <w:jc w:val="left"/>
      <w:outlineLvl w:val="9"/>
    </w:pPr>
    <w:rPr>
      <w:rFonts w:ascii="Cambria" w:hAnsi="Cambria"/>
      <w:bCs w:val="0"/>
      <w:color w:val="365F91"/>
      <w:sz w:val="28"/>
      <w:szCs w:val="28"/>
      <w:lang w:val="es-ES" w:eastAsia="en-US"/>
    </w:rPr>
  </w:style>
  <w:style w:type="character" w:customStyle="1" w:styleId="FootnoteTextChar">
    <w:name w:val="Footnote Text Char"/>
    <w:basedOn w:val="DefaultParagraphFont"/>
    <w:link w:val="FootnoteText"/>
    <w:uiPriority w:val="99"/>
    <w:semiHidden/>
    <w:rsid w:val="00F921A6"/>
    <w:rPr>
      <w:rFonts w:ascii="Arial" w:hAnsi="Arial"/>
    </w:rPr>
  </w:style>
  <w:style w:type="paragraph" w:styleId="ListParagraph">
    <w:name w:val="List Paragraph"/>
    <w:basedOn w:val="Normal"/>
    <w:uiPriority w:val="34"/>
    <w:qFormat/>
    <w:rsid w:val="001138DA"/>
    <w:pPr>
      <w:spacing w:before="100" w:after="0"/>
      <w:ind w:left="720"/>
      <w:contextualSpacing/>
    </w:pPr>
    <w:rPr>
      <w:sz w:val="22"/>
      <w:szCs w:val="20"/>
    </w:rPr>
  </w:style>
  <w:style w:type="paragraph" w:customStyle="1" w:styleId="Pa13">
    <w:name w:val="Pa13"/>
    <w:basedOn w:val="Normal"/>
    <w:next w:val="Normal"/>
    <w:uiPriority w:val="99"/>
    <w:rsid w:val="007E1F68"/>
    <w:pPr>
      <w:autoSpaceDE w:val="0"/>
      <w:autoSpaceDN w:val="0"/>
      <w:adjustRightInd w:val="0"/>
      <w:spacing w:after="0" w:line="201" w:lineRule="atLeast"/>
      <w:ind w:left="0"/>
      <w:jc w:val="left"/>
    </w:pPr>
    <w:rPr>
      <w:rFonts w:eastAsiaTheme="minorHAnsi" w:cs="Arial"/>
      <w:lang w:eastAsia="en-US"/>
    </w:rPr>
  </w:style>
  <w:style w:type="character" w:customStyle="1" w:styleId="CommentTextChar">
    <w:name w:val="Comment Text Char"/>
    <w:basedOn w:val="DefaultParagraphFont"/>
    <w:link w:val="CommentText"/>
    <w:rsid w:val="006710B4"/>
    <w:rPr>
      <w:rFonts w:ascii="Arial" w:hAnsi="Arial"/>
    </w:rPr>
  </w:style>
  <w:style w:type="paragraph" w:customStyle="1" w:styleId="EstiloBEGOAntes0pto">
    <w:name w:val="Estilo BEGO + Antes:  0 pto"/>
    <w:basedOn w:val="BEGO"/>
    <w:autoRedefine/>
    <w:rsid w:val="00AF7890"/>
    <w:pPr>
      <w:spacing w:before="0"/>
    </w:pPr>
    <w:rPr>
      <w:rFonts w:eastAsia="Times New Roman" w:cs="Times New Roman"/>
      <w:szCs w:val="20"/>
    </w:rPr>
  </w:style>
  <w:style w:type="character" w:customStyle="1" w:styleId="Heading1Char">
    <w:name w:val="Heading 1 Char"/>
    <w:basedOn w:val="DefaultParagraphFont"/>
    <w:link w:val="Heading1"/>
    <w:uiPriority w:val="9"/>
    <w:rsid w:val="0034773F"/>
    <w:rPr>
      <w:rFonts w:ascii="Arial" w:hAnsi="Arial" w:cs="Arial"/>
      <w:b/>
      <w:bCs/>
      <w:sz w:val="22"/>
      <w:szCs w:val="22"/>
      <w:lang w:val="es-ES_tradnl"/>
    </w:rPr>
  </w:style>
  <w:style w:type="character" w:customStyle="1" w:styleId="BEGOCar">
    <w:name w:val="BEGO Car"/>
    <w:basedOn w:val="Heading1Char"/>
    <w:link w:val="BEGO"/>
    <w:rsid w:val="008A160D"/>
    <w:rPr>
      <w:rFonts w:ascii="Arial" w:eastAsiaTheme="minorHAnsi" w:hAnsi="Arial" w:cs="Arial"/>
      <w:b w:val="0"/>
      <w:bCs w:val="0"/>
      <w:sz w:val="22"/>
      <w:szCs w:val="22"/>
      <w:lang w:val="es-ES_tradnl" w:eastAsia="en-US"/>
    </w:rPr>
  </w:style>
  <w:style w:type="paragraph" w:customStyle="1" w:styleId="EstiloBEGOAntes0pto1">
    <w:name w:val="Estilo BEGO + Antes:  0 pto1"/>
    <w:basedOn w:val="BEGO"/>
    <w:rsid w:val="00AF7890"/>
    <w:pPr>
      <w:numPr>
        <w:numId w:val="27"/>
      </w:numPr>
      <w:spacing w:before="0"/>
    </w:pPr>
    <w:rPr>
      <w:rFonts w:eastAsia="Times New Roman" w:cs="Times New Roman"/>
      <w:szCs w:val="20"/>
    </w:rPr>
  </w:style>
  <w:style w:type="character" w:customStyle="1" w:styleId="Estilo11pto">
    <w:name w:val="Estilo 11 pto"/>
    <w:basedOn w:val="DefaultParagraphFont"/>
    <w:rsid w:val="001E58FA"/>
    <w:rPr>
      <w:sz w:val="22"/>
    </w:rPr>
  </w:style>
  <w:style w:type="character" w:customStyle="1" w:styleId="normaltextrun1">
    <w:name w:val="normaltextrun1"/>
    <w:rsid w:val="00B36415"/>
  </w:style>
  <w:style w:type="paragraph" w:customStyle="1" w:styleId="paragraph">
    <w:name w:val="paragraph"/>
    <w:basedOn w:val="Normal"/>
    <w:rsid w:val="00B36415"/>
    <w:pPr>
      <w:spacing w:after="0"/>
      <w:ind w:left="0"/>
      <w:jc w:val="left"/>
    </w:pPr>
    <w:rPr>
      <w:rFonts w:ascii="Times New Roman" w:hAnsi="Times New Roman"/>
    </w:rPr>
  </w:style>
  <w:style w:type="character" w:customStyle="1" w:styleId="spellingerror">
    <w:name w:val="spellingerror"/>
    <w:rsid w:val="00B36415"/>
  </w:style>
  <w:style w:type="character" w:customStyle="1" w:styleId="eop">
    <w:name w:val="eop"/>
    <w:rsid w:val="00B36415"/>
  </w:style>
  <w:style w:type="table" w:styleId="TableGrid">
    <w:name w:val="Table Grid"/>
    <w:basedOn w:val="TableNormal"/>
    <w:rsid w:val="00D65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normaltextrun111pto">
    <w:name w:val="Estilo normaltextrun1 + 11 pto"/>
    <w:basedOn w:val="normaltextrun1"/>
    <w:rsid w:val="008346CA"/>
    <w:rPr>
      <w:rFonts w:ascii="Arial" w:hAnsi="Arial"/>
      <w:sz w:val="22"/>
    </w:rPr>
  </w:style>
  <w:style w:type="character" w:customStyle="1" w:styleId="normaltextrun">
    <w:name w:val="normaltextrun"/>
    <w:basedOn w:val="DefaultParagraphFont"/>
    <w:rsid w:val="006F4F0D"/>
  </w:style>
  <w:style w:type="character" w:customStyle="1" w:styleId="findhit">
    <w:name w:val="findhit"/>
    <w:basedOn w:val="DefaultParagraphFont"/>
    <w:rsid w:val="006F4F0D"/>
  </w:style>
  <w:style w:type="paragraph" w:customStyle="1" w:styleId="Textonormal">
    <w:name w:val="Texto normal"/>
    <w:basedOn w:val="Normal"/>
    <w:qFormat/>
    <w:rsid w:val="00E471A7"/>
    <w:pPr>
      <w:spacing w:after="100" w:line="260" w:lineRule="exact"/>
      <w:ind w:left="0"/>
    </w:pPr>
    <w:rPr>
      <w:rFonts w:ascii="Barlow Semi Condensed" w:hAnsi="Barlow Semi Condensed"/>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2058748">
      <w:bodyDiv w:val="1"/>
      <w:marLeft w:val="0"/>
      <w:marRight w:val="0"/>
      <w:marTop w:val="0"/>
      <w:marBottom w:val="0"/>
      <w:divBdr>
        <w:top w:val="none" w:sz="0" w:space="0" w:color="auto"/>
        <w:left w:val="none" w:sz="0" w:space="0" w:color="auto"/>
        <w:bottom w:val="none" w:sz="0" w:space="0" w:color="auto"/>
        <w:right w:val="none" w:sz="0" w:space="0" w:color="auto"/>
      </w:divBdr>
    </w:div>
    <w:div w:id="1131747163">
      <w:bodyDiv w:val="1"/>
      <w:marLeft w:val="0"/>
      <w:marRight w:val="0"/>
      <w:marTop w:val="0"/>
      <w:marBottom w:val="0"/>
      <w:divBdr>
        <w:top w:val="none" w:sz="0" w:space="0" w:color="auto"/>
        <w:left w:val="none" w:sz="0" w:space="0" w:color="auto"/>
        <w:bottom w:val="none" w:sz="0" w:space="0" w:color="auto"/>
        <w:right w:val="none" w:sz="0" w:space="0" w:color="auto"/>
      </w:divBdr>
    </w:div>
    <w:div w:id="1197892539">
      <w:bodyDiv w:val="1"/>
      <w:marLeft w:val="0"/>
      <w:marRight w:val="0"/>
      <w:marTop w:val="0"/>
      <w:marBottom w:val="0"/>
      <w:divBdr>
        <w:top w:val="none" w:sz="0" w:space="0" w:color="auto"/>
        <w:left w:val="none" w:sz="0" w:space="0" w:color="auto"/>
        <w:bottom w:val="none" w:sz="0" w:space="0" w:color="auto"/>
        <w:right w:val="none" w:sz="0" w:space="0" w:color="auto"/>
      </w:divBdr>
    </w:div>
    <w:div w:id="1354527911">
      <w:bodyDiv w:val="1"/>
      <w:marLeft w:val="0"/>
      <w:marRight w:val="0"/>
      <w:marTop w:val="0"/>
      <w:marBottom w:val="0"/>
      <w:divBdr>
        <w:top w:val="none" w:sz="0" w:space="0" w:color="auto"/>
        <w:left w:val="none" w:sz="0" w:space="0" w:color="auto"/>
        <w:bottom w:val="none" w:sz="0" w:space="0" w:color="auto"/>
        <w:right w:val="none" w:sz="0" w:space="0" w:color="auto"/>
      </w:divBdr>
    </w:div>
    <w:div w:id="1531529019">
      <w:bodyDiv w:val="1"/>
      <w:marLeft w:val="0"/>
      <w:marRight w:val="0"/>
      <w:marTop w:val="0"/>
      <w:marBottom w:val="0"/>
      <w:divBdr>
        <w:top w:val="none" w:sz="0" w:space="0" w:color="auto"/>
        <w:left w:val="none" w:sz="0" w:space="0" w:color="auto"/>
        <w:bottom w:val="none" w:sz="0" w:space="0" w:color="auto"/>
        <w:right w:val="none" w:sz="0" w:space="0" w:color="auto"/>
      </w:divBdr>
    </w:div>
    <w:div w:id="2091000577">
      <w:bodyDiv w:val="1"/>
      <w:marLeft w:val="0"/>
      <w:marRight w:val="0"/>
      <w:marTop w:val="0"/>
      <w:marBottom w:val="0"/>
      <w:divBdr>
        <w:top w:val="none" w:sz="0" w:space="0" w:color="auto"/>
        <w:left w:val="none" w:sz="0" w:space="0" w:color="auto"/>
        <w:bottom w:val="none" w:sz="0" w:space="0" w:color="auto"/>
        <w:right w:val="none" w:sz="0" w:space="0" w:color="auto"/>
      </w:divBdr>
    </w:div>
    <w:div w:id="209879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36E6FFE849CE8248B47017CC98F07C10" ma:contentTypeVersion="4" ma:contentTypeDescription="Crear nuevo documento." ma:contentTypeScope="" ma:versionID="02a5dc302a1cf32d9055b6e9d6a06a8c">
  <xsd:schema xmlns:xsd="http://www.w3.org/2001/XMLSchema" xmlns:xs="http://www.w3.org/2001/XMLSchema" xmlns:p="http://schemas.microsoft.com/office/2006/metadata/properties" xmlns:ns2="4af04328-d385-4904-a237-084cd8e7e2a9" xmlns:ns3="2bdb1da7-d590-463b-acf7-b61a2706964b" targetNamespace="http://schemas.microsoft.com/office/2006/metadata/properties" ma:root="true" ma:fieldsID="fa34a9811ec89faf1a23596222a61760" ns2:_="" ns3:_="">
    <xsd:import namespace="4af04328-d385-4904-a237-084cd8e7e2a9"/>
    <xsd:import namespace="2bdb1da7-d590-463b-acf7-b61a270696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f04328-d385-4904-a237-084cd8e7e2a9"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db1da7-d590-463b-acf7-b61a270696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C65100-52A1-4117-8421-ECE7D6B4B43D}">
  <ds:schemaRefs>
    <ds:schemaRef ds:uri="http://schemas.openxmlformats.org/officeDocument/2006/bibliography"/>
  </ds:schemaRefs>
</ds:datastoreItem>
</file>

<file path=customXml/itemProps2.xml><?xml version="1.0" encoding="utf-8"?>
<ds:datastoreItem xmlns:ds="http://schemas.openxmlformats.org/officeDocument/2006/customXml" ds:itemID="{BE79401B-0FBB-48EE-A486-70E9963A11B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618B2E-17F8-4567-95DA-2A34D9C3372C}">
  <ds:schemaRefs>
    <ds:schemaRef ds:uri="http://schemas.microsoft.com/sharepoint/v3/contenttype/forms"/>
  </ds:schemaRefs>
</ds:datastoreItem>
</file>

<file path=customXml/itemProps4.xml><?xml version="1.0" encoding="utf-8"?>
<ds:datastoreItem xmlns:ds="http://schemas.openxmlformats.org/officeDocument/2006/customXml" ds:itemID="{0296ECEF-6589-46C1-8B7D-DBE80E2EF5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f04328-d385-4904-a237-084cd8e7e2a9"/>
    <ds:schemaRef ds:uri="2bdb1da7-d590-463b-acf7-b61a27069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2569</TotalTime>
  <Pages>1</Pages>
  <Words>14024</Words>
  <Characters>79942</Characters>
  <Application>Microsoft Office Word</Application>
  <DocSecurity>4</DocSecurity>
  <Lines>666</Lines>
  <Paragraphs>187</Paragraphs>
  <ScaleCrop>false</ScaleCrop>
  <HeadingPairs>
    <vt:vector size="2" baseType="variant">
      <vt:variant>
        <vt:lpstr>Título</vt:lpstr>
      </vt:variant>
      <vt:variant>
        <vt:i4>1</vt:i4>
      </vt:variant>
    </vt:vector>
  </HeadingPairs>
  <TitlesOfParts>
    <vt:vector size="1" baseType="lpstr">
      <vt:lpstr>PROCEDIMIENTO DE OPERACIÓN 14</vt:lpstr>
    </vt:vector>
  </TitlesOfParts>
  <Company/>
  <LinksUpToDate>false</LinksUpToDate>
  <CharactersWithSpaces>93779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DE OPERACIÓN 14</dc:title>
  <dc:subject/>
  <dc:creator>CNMC</dc:creator>
  <cp:keywords/>
  <dc:description/>
  <cp:lastModifiedBy>LIQ</cp:lastModifiedBy>
  <cp:revision>984</cp:revision>
  <cp:lastPrinted>2020-07-19T20:01:00Z</cp:lastPrinted>
  <dcterms:created xsi:type="dcterms:W3CDTF">2020-11-23T17:40:00Z</dcterms:created>
  <dcterms:modified xsi:type="dcterms:W3CDTF">2021-04-05T16:23:00Z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0x01010036E6FFE849CE8248B47017CC98F07C10</vt:lpwstr>
  </property>
</Properties>
</file>